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BB" w:rsidRPr="00D45FD7" w:rsidRDefault="004E03BB" w:rsidP="004E03BB">
      <w:pPr>
        <w:pStyle w:val="Zkladntextodsazen"/>
        <w:ind w:left="0" w:firstLine="0"/>
        <w:jc w:val="both"/>
        <w:rPr>
          <w:rFonts w:ascii="Verdana" w:hAnsi="Verdana"/>
          <w:b/>
          <w:caps/>
          <w:sz w:val="20"/>
          <w:szCs w:val="20"/>
        </w:rPr>
      </w:pPr>
      <w:r w:rsidRPr="00D45FD7">
        <w:rPr>
          <w:rFonts w:ascii="Verdana" w:hAnsi="Verdana"/>
          <w:b/>
          <w:caps/>
          <w:sz w:val="20"/>
          <w:szCs w:val="20"/>
        </w:rPr>
        <w:t>Příloha 1</w:t>
      </w:r>
    </w:p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47"/>
        <w:gridCol w:w="1757"/>
        <w:gridCol w:w="583"/>
        <w:gridCol w:w="133"/>
        <w:gridCol w:w="2027"/>
        <w:gridCol w:w="317"/>
        <w:gridCol w:w="2336"/>
      </w:tblGrid>
      <w:tr w:rsidR="004E03BB" w:rsidRPr="00D45FD7" w:rsidTr="00D90C05">
        <w:trPr>
          <w:cantSplit/>
          <w:trHeight w:val="292"/>
          <w:jc w:val="center"/>
        </w:trPr>
        <w:tc>
          <w:tcPr>
            <w:tcW w:w="9555" w:type="dxa"/>
            <w:gridSpan w:val="8"/>
            <w:vMerge w:val="restart"/>
            <w:tcBorders>
              <w:top w:val="double" w:sz="12" w:space="0" w:color="auto"/>
            </w:tcBorders>
            <w:shd w:val="clear" w:color="auto" w:fill="00008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</w:rPr>
            </w:pPr>
            <w:r w:rsidRPr="00D45FD7"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4E03BB" w:rsidRPr="00D45FD7" w:rsidTr="00D90C05">
        <w:trPr>
          <w:cantSplit/>
          <w:trHeight w:val="292"/>
          <w:jc w:val="center"/>
        </w:trPr>
        <w:tc>
          <w:tcPr>
            <w:tcW w:w="9555" w:type="dxa"/>
            <w:gridSpan w:val="8"/>
            <w:vMerge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</w:rPr>
            </w:pPr>
          </w:p>
        </w:tc>
      </w:tr>
      <w:tr w:rsidR="004E03BB" w:rsidRPr="00D45FD7" w:rsidTr="00D90C05">
        <w:trPr>
          <w:cantSplit/>
          <w:trHeight w:val="292"/>
          <w:jc w:val="center"/>
        </w:trPr>
        <w:tc>
          <w:tcPr>
            <w:tcW w:w="9555" w:type="dxa"/>
            <w:gridSpan w:val="8"/>
            <w:vMerge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</w:rPr>
            </w:pPr>
          </w:p>
        </w:tc>
      </w:tr>
      <w:tr w:rsidR="004E03BB" w:rsidRPr="00D45FD7" w:rsidTr="00D90C05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Zakázka</w:t>
            </w:r>
          </w:p>
        </w:tc>
      </w:tr>
      <w:tr w:rsidR="004E03BB" w:rsidRPr="00D45FD7" w:rsidTr="00D90C05">
        <w:trPr>
          <w:cantSplit/>
          <w:trHeight w:val="255"/>
          <w:jc w:val="center"/>
        </w:trPr>
        <w:tc>
          <w:tcPr>
            <w:tcW w:w="9555" w:type="dxa"/>
            <w:gridSpan w:val="8"/>
            <w:vMerge w:val="restart"/>
            <w:shd w:val="clear" w:color="auto" w:fill="000080"/>
            <w:vAlign w:val="center"/>
          </w:tcPr>
          <w:p w:rsidR="004E03BB" w:rsidRPr="00C75A78" w:rsidRDefault="004E03BB" w:rsidP="00D90C0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5A78">
              <w:rPr>
                <w:rFonts w:ascii="Verdana" w:hAnsi="Verdana"/>
                <w:bCs/>
                <w:sz w:val="18"/>
                <w:szCs w:val="18"/>
              </w:rPr>
              <w:t xml:space="preserve">Veřejná zakázka malého rozsahu dle 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ustanovení § </w:t>
            </w:r>
            <w:smartTag w:uri="urn:schemas-microsoft-com:office:smarttags" w:element="metricconverter">
              <w:smartTagPr>
                <w:attr w:name="ProductID" w:val="6 a"/>
              </w:smartTagPr>
              <w:r w:rsidRPr="00C75A78">
                <w:rPr>
                  <w:rFonts w:ascii="Verdana" w:hAnsi="Verdana"/>
                  <w:sz w:val="18"/>
                  <w:szCs w:val="18"/>
                </w:rPr>
                <w:t>6 a</w:t>
              </w:r>
            </w:smartTag>
            <w:r w:rsidRPr="00C75A78">
              <w:rPr>
                <w:rFonts w:ascii="Verdana" w:hAnsi="Verdana"/>
                <w:sz w:val="18"/>
                <w:szCs w:val="18"/>
              </w:rPr>
              <w:t xml:space="preserve"> § 18 odst.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 zákona č. 137/2006 Sb., o veřejných zakázkách</w:t>
            </w:r>
            <w:r w:rsidRPr="00C75A78">
              <w:rPr>
                <w:rFonts w:ascii="Verdana" w:hAnsi="Verdana"/>
                <w:bCs/>
                <w:sz w:val="18"/>
                <w:szCs w:val="18"/>
              </w:rPr>
              <w:t>,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 ve znění pozdějších předpisů (dále jen „zákon“) a Směrnice MŠMT upravující zadávání veřejných zakázek malého rozsahu č. </w:t>
            </w:r>
            <w:proofErr w:type="spellStart"/>
            <w:r w:rsidRPr="00C75A78">
              <w:rPr>
                <w:rFonts w:ascii="Verdana" w:hAnsi="Verdana"/>
                <w:sz w:val="18"/>
                <w:szCs w:val="18"/>
              </w:rPr>
              <w:t>j</w:t>
            </w:r>
            <w:proofErr w:type="spellEnd"/>
            <w:r w:rsidRPr="00C75A78">
              <w:rPr>
                <w:rFonts w:ascii="Verdana" w:hAnsi="Verdana"/>
                <w:sz w:val="18"/>
                <w:szCs w:val="18"/>
              </w:rPr>
              <w:t>. 2371/2009 – 14, ve znění pozdějších dodatků</w:t>
            </w:r>
          </w:p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E03BB" w:rsidRPr="00D45FD7" w:rsidTr="00D90C05">
        <w:trPr>
          <w:cantSplit/>
          <w:trHeight w:val="270"/>
          <w:jc w:val="center"/>
        </w:trPr>
        <w:tc>
          <w:tcPr>
            <w:tcW w:w="9555" w:type="dxa"/>
            <w:gridSpan w:val="8"/>
            <w:vMerge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E03BB" w:rsidRPr="00D45FD7" w:rsidTr="00D90C05">
        <w:trPr>
          <w:cantSplit/>
          <w:trHeight w:val="255"/>
          <w:jc w:val="center"/>
        </w:trPr>
        <w:tc>
          <w:tcPr>
            <w:tcW w:w="1455" w:type="dxa"/>
            <w:vMerge w:val="restart"/>
            <w:shd w:val="clear" w:color="auto" w:fill="000080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vAlign w:val="center"/>
          </w:tcPr>
          <w:p w:rsidR="004E03BB" w:rsidRPr="003F5EC4" w:rsidDel="00677A58" w:rsidRDefault="004E03BB" w:rsidP="00D90C05">
            <w:pPr>
              <w:jc w:val="center"/>
              <w:rPr>
                <w:del w:id="0" w:author="machackova" w:date="2011-07-07T13:53:00Z"/>
                <w:rFonts w:ascii="Verdana" w:hAnsi="Verdana"/>
                <w:b/>
                <w:sz w:val="22"/>
                <w:szCs w:val="22"/>
              </w:rPr>
            </w:pPr>
            <w:r w:rsidRPr="003F5EC4">
              <w:rPr>
                <w:rFonts w:ascii="Verdana" w:hAnsi="Verdana"/>
                <w:b/>
                <w:sz w:val="22"/>
                <w:szCs w:val="22"/>
              </w:rPr>
              <w:t>„</w:t>
            </w:r>
            <w:r w:rsidRPr="00B74614">
              <w:rPr>
                <w:rFonts w:ascii="Verdana" w:hAnsi="Verdana"/>
                <w:b/>
              </w:rPr>
              <w:t>Vzdálené hodnocení písemných prací</w:t>
            </w:r>
            <w:r w:rsidRPr="003F5EC4">
              <w:rPr>
                <w:rFonts w:ascii="Verdana" w:hAnsi="Verdana"/>
                <w:b/>
                <w:sz w:val="22"/>
                <w:szCs w:val="22"/>
              </w:rPr>
              <w:t>“</w:t>
            </w:r>
          </w:p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color w:val="3366FF"/>
                <w:sz w:val="20"/>
                <w:szCs w:val="20"/>
              </w:rPr>
            </w:pPr>
          </w:p>
        </w:tc>
      </w:tr>
      <w:tr w:rsidR="004E03BB" w:rsidRPr="00D45FD7" w:rsidTr="00D90C05">
        <w:trPr>
          <w:cantSplit/>
          <w:trHeight w:val="370"/>
          <w:jc w:val="center"/>
        </w:trPr>
        <w:tc>
          <w:tcPr>
            <w:tcW w:w="1455" w:type="dxa"/>
            <w:vMerge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E03BB" w:rsidRPr="00D45FD7" w:rsidTr="00D90C05">
        <w:trPr>
          <w:trHeight w:val="402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sz w:val="20"/>
                <w:szCs w:val="20"/>
              </w:rPr>
              <w:t>Centrum pro zjišťování výsledků vzdělávání, státní příspěvková organizace (CZVV)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5FD7"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ankovcova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933/63, 17</w:t>
            </w:r>
            <w:r w:rsidRPr="00D45FD7">
              <w:rPr>
                <w:rFonts w:ascii="Verdana" w:hAnsi="Verdana"/>
                <w:sz w:val="20"/>
                <w:szCs w:val="20"/>
              </w:rPr>
              <w:t xml:space="preserve">0 00 Praha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72029455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DIČ: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CZ 72029455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Ing. Pavel Zelený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  <w:r w:rsidRPr="00D45FD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Pověřený zástupce pro další jednání:</w:t>
            </w:r>
          </w:p>
        </w:tc>
        <w:tc>
          <w:tcPr>
            <w:tcW w:w="4680" w:type="dxa"/>
            <w:gridSpan w:val="3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E03BB" w:rsidRPr="00D45FD7" w:rsidTr="00D90C05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 CZK </w:t>
            </w:r>
          </w:p>
        </w:tc>
      </w:tr>
      <w:tr w:rsidR="004E03BB" w:rsidRPr="00D45FD7" w:rsidTr="00D90C05">
        <w:trPr>
          <w:trHeight w:val="270"/>
          <w:jc w:val="center"/>
        </w:trPr>
        <w:tc>
          <w:tcPr>
            <w:tcW w:w="2402" w:type="dxa"/>
            <w:gridSpan w:val="2"/>
            <w:shd w:val="clear" w:color="auto" w:fill="C0C0C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Samostatně DPH (sazba 10 %):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Samostatně DPH </w:t>
            </w:r>
          </w:p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(sazba 20 %):</w:t>
            </w:r>
          </w:p>
        </w:tc>
        <w:tc>
          <w:tcPr>
            <w:tcW w:w="2653" w:type="dxa"/>
            <w:gridSpan w:val="2"/>
            <w:shd w:val="clear" w:color="auto" w:fill="C0C0C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4E03BB" w:rsidRPr="00D45FD7" w:rsidTr="00D90C05">
        <w:trPr>
          <w:cantSplit/>
          <w:trHeight w:val="394"/>
          <w:jc w:val="center"/>
        </w:trPr>
        <w:tc>
          <w:tcPr>
            <w:tcW w:w="2402" w:type="dxa"/>
            <w:gridSpan w:val="2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53" w:type="dxa"/>
            <w:gridSpan w:val="2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E03BB" w:rsidRPr="00D45FD7" w:rsidTr="00D90C05">
        <w:trPr>
          <w:trHeight w:val="6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4E03BB" w:rsidRPr="00D45FD7" w:rsidTr="00D90C05">
        <w:trPr>
          <w:trHeight w:val="549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Datum a podpis oprávněné osoby</w:t>
            </w:r>
          </w:p>
        </w:tc>
        <w:tc>
          <w:tcPr>
            <w:tcW w:w="3060" w:type="dxa"/>
            <w:gridSpan w:val="4"/>
            <w:vAlign w:val="center"/>
          </w:tcPr>
          <w:p w:rsidR="004E03BB" w:rsidRPr="00D45FD7" w:rsidRDefault="004E03BB" w:rsidP="00D90C0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E03BB" w:rsidRPr="00D45FD7" w:rsidRDefault="004E03BB" w:rsidP="00D90C0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E03BB" w:rsidRPr="00D45FD7" w:rsidRDefault="004E03BB" w:rsidP="00D90C0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4E03BB" w:rsidRPr="00D45FD7" w:rsidRDefault="004E03BB" w:rsidP="00D90C0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4E03BB" w:rsidRPr="00D45FD7" w:rsidTr="00D90C05">
        <w:trPr>
          <w:trHeight w:val="402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5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4E03BB" w:rsidRPr="00D45FD7" w:rsidTr="00D90C05">
        <w:trPr>
          <w:trHeight w:val="427"/>
          <w:jc w:val="center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shd w:val="clear" w:color="auto" w:fill="000080"/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center"/>
          </w:tcPr>
          <w:p w:rsidR="004E03BB" w:rsidRPr="00D45FD7" w:rsidRDefault="004E03BB" w:rsidP="00D90C05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B769CD" w:rsidRDefault="00B769CD"/>
    <w:sectPr w:rsidR="00B769CD" w:rsidSect="00B7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3BB"/>
    <w:rsid w:val="004E03BB"/>
    <w:rsid w:val="00B769CD"/>
    <w:rsid w:val="00CE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3B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4E03BB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4E03BB"/>
    <w:rPr>
      <w:rFonts w:ascii="Arial" w:eastAsia="Times New Roman" w:hAnsi="Arial" w:cs="Arial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machackova</cp:lastModifiedBy>
  <cp:revision>1</cp:revision>
  <dcterms:created xsi:type="dcterms:W3CDTF">2011-11-24T08:01:00Z</dcterms:created>
  <dcterms:modified xsi:type="dcterms:W3CDTF">2011-11-24T08:02:00Z</dcterms:modified>
</cp:coreProperties>
</file>