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AEC" w:rsidRPr="00D45FD7" w:rsidRDefault="00EA2AEC" w:rsidP="00EA2AEC">
      <w:pPr>
        <w:pStyle w:val="Zkladntextodsazen"/>
        <w:ind w:left="0" w:firstLine="0"/>
        <w:jc w:val="both"/>
        <w:rPr>
          <w:rFonts w:ascii="Verdana" w:hAnsi="Verdana"/>
          <w:b/>
          <w:caps/>
          <w:sz w:val="20"/>
          <w:szCs w:val="20"/>
        </w:rPr>
      </w:pPr>
      <w:r w:rsidRPr="00D45FD7">
        <w:rPr>
          <w:rFonts w:ascii="Verdana" w:hAnsi="Verdana"/>
          <w:b/>
          <w:caps/>
          <w:sz w:val="20"/>
          <w:szCs w:val="20"/>
        </w:rPr>
        <w:t>Příloha 2</w:t>
      </w:r>
    </w:p>
    <w:p w:rsidR="00EA2AEC" w:rsidRPr="00D45FD7" w:rsidRDefault="00EA2AEC" w:rsidP="00EA2AEC">
      <w:pPr>
        <w:pStyle w:val="Zkladntextodsazen"/>
        <w:ind w:left="0" w:firstLine="0"/>
        <w:jc w:val="both"/>
        <w:rPr>
          <w:rFonts w:ascii="Verdana" w:hAnsi="Verdana"/>
          <w:b/>
          <w:sz w:val="20"/>
          <w:szCs w:val="20"/>
        </w:rPr>
      </w:pPr>
      <w:r w:rsidRPr="00D45FD7">
        <w:rPr>
          <w:rFonts w:ascii="Verdana" w:hAnsi="Verdana"/>
          <w:b/>
          <w:sz w:val="20"/>
          <w:szCs w:val="20"/>
        </w:rPr>
        <w:t xml:space="preserve"> </w:t>
      </w:r>
    </w:p>
    <w:p w:rsidR="00EA2AEC" w:rsidRPr="00887CEA" w:rsidRDefault="00EA2AEC" w:rsidP="00EA2AEC">
      <w:pPr>
        <w:jc w:val="center"/>
        <w:rPr>
          <w:b/>
        </w:rPr>
      </w:pPr>
      <w:r w:rsidRPr="00887CEA">
        <w:rPr>
          <w:b/>
        </w:rPr>
        <w:t>Čestné prohlášení prokazující splnění základních kvalifikačních předpokladů uvedených v § 53 odst. 1 písm. a) až j) zákona č. 137/2006 Sb., o veřejných zakázkách, ve znění pozdějších předpisů</w:t>
      </w:r>
    </w:p>
    <w:p w:rsidR="00EA2AEC" w:rsidRPr="00887CEA" w:rsidRDefault="00EA2AEC" w:rsidP="00EA2AEC"/>
    <w:p w:rsidR="00EA2AEC" w:rsidRPr="00887CEA" w:rsidRDefault="00EA2AEC" w:rsidP="00EA2AEC"/>
    <w:p w:rsidR="00EA2AEC" w:rsidRPr="00887CEA" w:rsidRDefault="00EA2AEC" w:rsidP="00EA2AEC"/>
    <w:p w:rsidR="00EA2AEC" w:rsidRPr="00887CEA" w:rsidRDefault="00EA2AEC" w:rsidP="00EA2AEC"/>
    <w:p w:rsidR="00EA2AEC" w:rsidRPr="00887CEA" w:rsidRDefault="00EA2AEC" w:rsidP="00EA2AEC"/>
    <w:p w:rsidR="00EA2AEC" w:rsidRPr="00887CEA" w:rsidRDefault="00EA2AEC" w:rsidP="00EA2AEC"/>
    <w:p w:rsidR="00EA2AEC" w:rsidRPr="00887CEA" w:rsidRDefault="00EA2AEC" w:rsidP="00EA2AEC"/>
    <w:p w:rsidR="00EA2AEC" w:rsidRPr="00887CEA" w:rsidRDefault="00EA2AEC" w:rsidP="00EA2AEC"/>
    <w:p w:rsidR="00EA2AEC" w:rsidRPr="00887CEA" w:rsidRDefault="00EA2AEC" w:rsidP="00EA2AEC">
      <w:pPr>
        <w:jc w:val="both"/>
      </w:pPr>
      <w:r w:rsidRPr="00887CEA">
        <w:t xml:space="preserve">Jako uchazeč o veřejnou zakázku malého rozsahu s názvem </w:t>
      </w:r>
      <w:r w:rsidRPr="00887CEA">
        <w:rPr>
          <w:b/>
        </w:rPr>
        <w:t>„</w:t>
      </w:r>
      <w:r w:rsidRPr="00887CEA">
        <w:rPr>
          <w:b/>
          <w:bCs/>
          <w:color w:val="000000"/>
        </w:rPr>
        <w:t>Analýza a parametrizace IS CERTIS za účelem implementace a využití registru žáků</w:t>
      </w:r>
      <w:r w:rsidRPr="00887CEA">
        <w:rPr>
          <w:b/>
        </w:rPr>
        <w:t xml:space="preserve">“ </w:t>
      </w:r>
      <w:r w:rsidRPr="00887CEA">
        <w:t>prohlašuji, že splňuji základní kvalifikační předpoklady uvedené v § 53 odst. 1 písm. a) až j) zákona č. 137/2006 Sb., o veřejných zakázkách, ve znění pozdějších předpisů.</w:t>
      </w:r>
    </w:p>
    <w:p w:rsidR="00EA2AEC" w:rsidRPr="00887CEA" w:rsidRDefault="00EA2AEC" w:rsidP="00EA2AEC">
      <w:pPr>
        <w:ind w:firstLine="708"/>
        <w:jc w:val="both"/>
      </w:pPr>
    </w:p>
    <w:p w:rsidR="00EA2AEC" w:rsidRPr="00887CEA" w:rsidRDefault="00EA2AEC" w:rsidP="00EA2AEC">
      <w:pPr>
        <w:ind w:firstLine="708"/>
        <w:jc w:val="both"/>
      </w:pPr>
    </w:p>
    <w:p w:rsidR="00EA2AEC" w:rsidRPr="00887CEA" w:rsidRDefault="00EA2AEC" w:rsidP="00EA2AEC">
      <w:pPr>
        <w:ind w:firstLine="708"/>
        <w:jc w:val="both"/>
      </w:pPr>
    </w:p>
    <w:p w:rsidR="00EA2AEC" w:rsidRPr="00887CEA" w:rsidRDefault="00EA2AEC" w:rsidP="00EA2AEC">
      <w:pPr>
        <w:ind w:firstLine="708"/>
        <w:jc w:val="both"/>
      </w:pPr>
    </w:p>
    <w:p w:rsidR="00EA2AEC" w:rsidRPr="00887CEA" w:rsidRDefault="00EA2AEC" w:rsidP="00EA2AEC">
      <w:pPr>
        <w:ind w:firstLine="708"/>
        <w:jc w:val="both"/>
      </w:pPr>
    </w:p>
    <w:p w:rsidR="00EA2AEC" w:rsidRPr="00887CEA" w:rsidRDefault="00EA2AEC" w:rsidP="00EA2AEC">
      <w:pPr>
        <w:ind w:firstLine="708"/>
        <w:jc w:val="both"/>
      </w:pPr>
    </w:p>
    <w:p w:rsidR="00EA2AEC" w:rsidRPr="00887CEA" w:rsidRDefault="00EA2AEC" w:rsidP="00EA2AEC">
      <w:pPr>
        <w:ind w:firstLine="708"/>
        <w:jc w:val="both"/>
      </w:pPr>
    </w:p>
    <w:p w:rsidR="00EA2AEC" w:rsidRPr="00887CEA" w:rsidRDefault="00EA2AEC" w:rsidP="00EA2AEC">
      <w:pPr>
        <w:ind w:firstLine="708"/>
        <w:jc w:val="both"/>
      </w:pPr>
    </w:p>
    <w:p w:rsidR="00EA2AEC" w:rsidRPr="00887CEA" w:rsidRDefault="00EA2AEC" w:rsidP="00EA2AEC">
      <w:pPr>
        <w:ind w:firstLine="708"/>
        <w:jc w:val="both"/>
      </w:pPr>
    </w:p>
    <w:p w:rsidR="00EA2AEC" w:rsidRPr="00887CEA" w:rsidRDefault="00EA2AEC" w:rsidP="00EA2AEC">
      <w:pPr>
        <w:ind w:firstLine="708"/>
        <w:jc w:val="both"/>
      </w:pPr>
      <w:r w:rsidRPr="00887CEA">
        <w:t>V …………</w:t>
      </w:r>
      <w:proofErr w:type="gramStart"/>
      <w:r w:rsidRPr="00887CEA">
        <w:t>….. dne</w:t>
      </w:r>
      <w:proofErr w:type="gramEnd"/>
      <w:r w:rsidRPr="00887CEA">
        <w:t xml:space="preserve"> ……………</w:t>
      </w:r>
    </w:p>
    <w:p w:rsidR="00EA2AEC" w:rsidRPr="00887CEA" w:rsidRDefault="00EA2AEC" w:rsidP="00EA2AEC">
      <w:pPr>
        <w:ind w:firstLine="708"/>
        <w:jc w:val="both"/>
      </w:pPr>
    </w:p>
    <w:p w:rsidR="00EA2AEC" w:rsidRPr="00887CEA" w:rsidRDefault="00EA2AEC" w:rsidP="00EA2AEC">
      <w:pPr>
        <w:ind w:firstLine="708"/>
        <w:jc w:val="both"/>
      </w:pPr>
    </w:p>
    <w:p w:rsidR="00EA2AEC" w:rsidRPr="00887CEA" w:rsidRDefault="00EA2AEC" w:rsidP="00EA2AEC">
      <w:pPr>
        <w:ind w:firstLine="708"/>
        <w:jc w:val="both"/>
      </w:pPr>
    </w:p>
    <w:p w:rsidR="00EA2AEC" w:rsidRPr="00887CEA" w:rsidRDefault="00EA2AEC" w:rsidP="00EA2AEC">
      <w:pPr>
        <w:ind w:firstLine="708"/>
        <w:jc w:val="both"/>
      </w:pPr>
    </w:p>
    <w:p w:rsidR="00EA2AEC" w:rsidRPr="00887CEA" w:rsidRDefault="00EA2AEC" w:rsidP="00EA2AEC">
      <w:pPr>
        <w:ind w:firstLine="708"/>
        <w:jc w:val="both"/>
      </w:pPr>
    </w:p>
    <w:p w:rsidR="00EA2AEC" w:rsidRPr="00887CEA" w:rsidRDefault="00EA2AEC" w:rsidP="00EA2AEC">
      <w:pPr>
        <w:ind w:firstLine="708"/>
        <w:jc w:val="both"/>
      </w:pPr>
    </w:p>
    <w:p w:rsidR="00EA2AEC" w:rsidRPr="00887CEA" w:rsidRDefault="00EA2AEC" w:rsidP="00EA2AEC">
      <w:pPr>
        <w:ind w:firstLine="708"/>
        <w:jc w:val="both"/>
      </w:pPr>
    </w:p>
    <w:p w:rsidR="00EA2AEC" w:rsidRPr="00887CEA" w:rsidRDefault="00EA2AEC" w:rsidP="00EA2AEC">
      <w:pPr>
        <w:ind w:firstLine="708"/>
        <w:jc w:val="both"/>
      </w:pPr>
    </w:p>
    <w:p w:rsidR="00EA2AEC" w:rsidRPr="00887CEA" w:rsidRDefault="00EA2AEC" w:rsidP="00EA2AEC">
      <w:pPr>
        <w:ind w:firstLine="708"/>
        <w:jc w:val="both"/>
      </w:pPr>
    </w:p>
    <w:p w:rsidR="00EA2AEC" w:rsidRPr="00887CEA" w:rsidRDefault="00EA2AEC" w:rsidP="00EA2AEC">
      <w:pPr>
        <w:ind w:firstLine="708"/>
        <w:jc w:val="both"/>
      </w:pPr>
    </w:p>
    <w:p w:rsidR="00EA2AEC" w:rsidRPr="00887CEA" w:rsidRDefault="00EA2AEC" w:rsidP="00EA2AEC">
      <w:pPr>
        <w:ind w:firstLine="708"/>
        <w:jc w:val="both"/>
      </w:pPr>
    </w:p>
    <w:p w:rsidR="00EA2AEC" w:rsidRPr="00887CEA" w:rsidRDefault="00EA2AEC" w:rsidP="00EA2AEC">
      <w:pPr>
        <w:ind w:firstLine="708"/>
        <w:jc w:val="center"/>
      </w:pPr>
      <w:r w:rsidRPr="00887CEA">
        <w:t>…………………………………………………</w:t>
      </w:r>
    </w:p>
    <w:p w:rsidR="00EA2AEC" w:rsidRPr="00887CEA" w:rsidRDefault="00EA2AEC" w:rsidP="00EA2AEC">
      <w:pPr>
        <w:ind w:firstLine="708"/>
        <w:jc w:val="center"/>
      </w:pPr>
      <w:r w:rsidRPr="00887CEA">
        <w:t>podpis osoby oprávněné jednat za uchazeče nebo jeho jménem</w:t>
      </w:r>
    </w:p>
    <w:p w:rsidR="00EA2AEC" w:rsidRPr="00887CEA" w:rsidRDefault="00EA2AEC" w:rsidP="00EA2AEC">
      <w:pPr>
        <w:ind w:firstLine="708"/>
        <w:jc w:val="center"/>
      </w:pPr>
    </w:p>
    <w:p w:rsidR="00EA2AEC" w:rsidRPr="00887CEA" w:rsidRDefault="00EA2AEC" w:rsidP="00EA2AEC">
      <w:pPr>
        <w:ind w:firstLine="708"/>
        <w:jc w:val="center"/>
      </w:pPr>
    </w:p>
    <w:p w:rsidR="00EA2AEC" w:rsidRPr="00D45FD7" w:rsidRDefault="00EA2AEC" w:rsidP="00EA2AEC">
      <w:pPr>
        <w:ind w:firstLine="708"/>
        <w:jc w:val="center"/>
        <w:rPr>
          <w:rFonts w:ascii="Verdana" w:hAnsi="Verdana" w:cs="Arial"/>
          <w:sz w:val="20"/>
          <w:szCs w:val="20"/>
        </w:rPr>
      </w:pPr>
    </w:p>
    <w:p w:rsidR="00EA2AEC" w:rsidRPr="00D45FD7" w:rsidRDefault="00EA2AEC" w:rsidP="00EA2AEC">
      <w:pPr>
        <w:ind w:firstLine="708"/>
        <w:jc w:val="center"/>
        <w:rPr>
          <w:rFonts w:ascii="Verdana" w:hAnsi="Verdana" w:cs="Arial"/>
          <w:sz w:val="20"/>
          <w:szCs w:val="20"/>
        </w:rPr>
      </w:pPr>
    </w:p>
    <w:p w:rsidR="00EA2AEC" w:rsidRPr="00D45FD7" w:rsidRDefault="00EA2AEC" w:rsidP="00EA2AEC">
      <w:pPr>
        <w:ind w:firstLine="708"/>
        <w:jc w:val="center"/>
        <w:rPr>
          <w:rFonts w:ascii="Verdana" w:hAnsi="Verdana" w:cs="Arial"/>
        </w:rPr>
      </w:pPr>
    </w:p>
    <w:p w:rsidR="00EA2AEC" w:rsidRPr="00D45FD7" w:rsidRDefault="00EA2AEC" w:rsidP="00EA2AEC">
      <w:pPr>
        <w:ind w:firstLine="708"/>
        <w:jc w:val="center"/>
        <w:rPr>
          <w:rFonts w:ascii="Verdana" w:hAnsi="Verdana" w:cs="Arial"/>
        </w:rPr>
      </w:pPr>
    </w:p>
    <w:p w:rsidR="00B769CD" w:rsidRDefault="00B769CD"/>
    <w:sectPr w:rsidR="00B769CD" w:rsidSect="00B769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A2AEC"/>
    <w:rsid w:val="00186050"/>
    <w:rsid w:val="00B769CD"/>
    <w:rsid w:val="00EA2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2AE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EA2AEC"/>
    <w:pPr>
      <w:ind w:left="180" w:hanging="180"/>
    </w:pPr>
    <w:rPr>
      <w:rFonts w:ascii="Arial" w:hAnsi="Arial" w:cs="Arial"/>
      <w:sz w:val="18"/>
    </w:rPr>
  </w:style>
  <w:style w:type="character" w:customStyle="1" w:styleId="ZkladntextodsazenChar">
    <w:name w:val="Základní text odsazený Char"/>
    <w:basedOn w:val="Standardnpsmoodstavce"/>
    <w:link w:val="Zkladntextodsazen"/>
    <w:rsid w:val="00EA2AEC"/>
    <w:rPr>
      <w:rFonts w:ascii="Arial" w:eastAsia="Times New Roman" w:hAnsi="Arial" w:cs="Arial"/>
      <w:sz w:val="18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555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</dc:creator>
  <cp:lastModifiedBy>machackova</cp:lastModifiedBy>
  <cp:revision>1</cp:revision>
  <dcterms:created xsi:type="dcterms:W3CDTF">2011-11-04T13:54:00Z</dcterms:created>
  <dcterms:modified xsi:type="dcterms:W3CDTF">2011-11-04T13:55:00Z</dcterms:modified>
</cp:coreProperties>
</file>