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8F" w:rsidRPr="00E4577B" w:rsidRDefault="007A5D3C">
      <w:pPr>
        <w:pStyle w:val="Nzev"/>
        <w:spacing w:line="320" w:lineRule="atLeast"/>
        <w:rPr>
          <w:rFonts w:ascii="Calibri" w:hAnsi="Calibri"/>
        </w:rPr>
      </w:pPr>
      <w:r w:rsidRPr="00E4577B">
        <w:rPr>
          <w:rFonts w:ascii="Calibri" w:hAnsi="Calibri"/>
        </w:rPr>
        <w:t>ZADÁVACÍ</w:t>
      </w:r>
      <w:r w:rsidR="00F94D8F" w:rsidRPr="00E4577B">
        <w:rPr>
          <w:rFonts w:ascii="Calibri" w:hAnsi="Calibri"/>
        </w:rPr>
        <w:t xml:space="preserve"> DOKUMENTACE</w:t>
      </w:r>
    </w:p>
    <w:p w:rsidR="00F94D8F" w:rsidRPr="00E4577B" w:rsidRDefault="00F94D8F">
      <w:pPr>
        <w:pStyle w:val="Zkladntext"/>
        <w:spacing w:line="320" w:lineRule="atLeast"/>
        <w:jc w:val="center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2"/>
          <w:szCs w:val="22"/>
        </w:rPr>
        <w:t xml:space="preserve">ve smyslu § </w:t>
      </w:r>
      <w:r w:rsidR="00A03D16" w:rsidRPr="00E4577B">
        <w:rPr>
          <w:rFonts w:ascii="Calibri" w:hAnsi="Calibri"/>
          <w:sz w:val="22"/>
          <w:szCs w:val="22"/>
        </w:rPr>
        <w:t>44</w:t>
      </w:r>
      <w:r w:rsidRPr="00E4577B">
        <w:rPr>
          <w:rFonts w:ascii="Calibri" w:hAnsi="Calibri"/>
          <w:sz w:val="22"/>
          <w:szCs w:val="22"/>
        </w:rPr>
        <w:t xml:space="preserve"> </w:t>
      </w:r>
      <w:r w:rsidR="00EA1461" w:rsidRPr="00E4577B">
        <w:rPr>
          <w:rFonts w:ascii="Calibri" w:hAnsi="Calibri"/>
          <w:sz w:val="22"/>
          <w:szCs w:val="22"/>
        </w:rPr>
        <w:t xml:space="preserve">zákona </w:t>
      </w:r>
      <w:r w:rsidRPr="00E4577B">
        <w:rPr>
          <w:rFonts w:ascii="Calibri" w:hAnsi="Calibri"/>
          <w:sz w:val="22"/>
          <w:szCs w:val="22"/>
        </w:rPr>
        <w:t xml:space="preserve">č. </w:t>
      </w:r>
      <w:r w:rsidR="00EA4E62" w:rsidRPr="00E4577B">
        <w:rPr>
          <w:rFonts w:ascii="Calibri" w:hAnsi="Calibri"/>
          <w:sz w:val="22"/>
          <w:szCs w:val="22"/>
        </w:rPr>
        <w:t>137</w:t>
      </w:r>
      <w:r w:rsidRPr="00E4577B">
        <w:rPr>
          <w:rFonts w:ascii="Calibri" w:hAnsi="Calibri"/>
          <w:sz w:val="22"/>
          <w:szCs w:val="22"/>
        </w:rPr>
        <w:t>/200</w:t>
      </w:r>
      <w:r w:rsidR="00EA4E62" w:rsidRPr="00E4577B">
        <w:rPr>
          <w:rFonts w:ascii="Calibri" w:hAnsi="Calibri"/>
          <w:sz w:val="22"/>
          <w:szCs w:val="22"/>
        </w:rPr>
        <w:t>6</w:t>
      </w:r>
      <w:r w:rsidRPr="00E4577B">
        <w:rPr>
          <w:rFonts w:ascii="Calibri" w:hAnsi="Calibri"/>
          <w:sz w:val="22"/>
          <w:szCs w:val="22"/>
        </w:rPr>
        <w:t xml:space="preserve"> Sb., o veřejných zakázkách</w:t>
      </w:r>
      <w:r w:rsidR="00EA1461" w:rsidRPr="00E4577B">
        <w:rPr>
          <w:rFonts w:ascii="Calibri" w:hAnsi="Calibri"/>
          <w:sz w:val="22"/>
          <w:szCs w:val="22"/>
        </w:rPr>
        <w:t>, ve znění pozdějších předpisů</w:t>
      </w:r>
    </w:p>
    <w:p w:rsidR="00F94D8F" w:rsidRPr="00E4577B" w:rsidRDefault="00F94D8F">
      <w:pPr>
        <w:pStyle w:val="Zkladntext"/>
        <w:spacing w:line="320" w:lineRule="atLeast"/>
        <w:jc w:val="center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2"/>
          <w:szCs w:val="22"/>
        </w:rPr>
        <w:t xml:space="preserve"> (dále jen „</w:t>
      </w:r>
      <w:r w:rsidR="00C34697" w:rsidRPr="00C2170D">
        <w:rPr>
          <w:rFonts w:ascii="Calibri" w:hAnsi="Calibri"/>
          <w:b/>
          <w:sz w:val="22"/>
          <w:szCs w:val="22"/>
        </w:rPr>
        <w:t>ZVZ</w:t>
      </w:r>
      <w:r w:rsidRPr="00E4577B">
        <w:rPr>
          <w:rFonts w:ascii="Calibri" w:hAnsi="Calibri"/>
          <w:sz w:val="22"/>
          <w:szCs w:val="22"/>
        </w:rPr>
        <w:t xml:space="preserve">“) </w:t>
      </w:r>
    </w:p>
    <w:p w:rsidR="00F94D8F" w:rsidRPr="00E4577B" w:rsidRDefault="009840E0" w:rsidP="00CE1F33">
      <w:pPr>
        <w:pStyle w:val="Nzev"/>
        <w:tabs>
          <w:tab w:val="left" w:pos="2467"/>
        </w:tabs>
        <w:spacing w:before="0" w:after="0" w:line="320" w:lineRule="atLeast"/>
        <w:jc w:val="left"/>
        <w:rPr>
          <w:rFonts w:ascii="Calibri" w:hAnsi="Calibri"/>
          <w:sz w:val="24"/>
        </w:rPr>
      </w:pPr>
      <w:r w:rsidRPr="00E4577B">
        <w:rPr>
          <w:rFonts w:ascii="Calibri" w:hAnsi="Calibri"/>
          <w:caps/>
          <w:sz w:val="24"/>
        </w:rPr>
        <w:tab/>
      </w:r>
      <w:r w:rsidR="00776F94" w:rsidRPr="00E4577B">
        <w:rPr>
          <w:rFonts w:ascii="Calibri" w:hAnsi="Calibri"/>
          <w:sz w:val="24"/>
        </w:rPr>
        <w:tab/>
      </w:r>
    </w:p>
    <w:p w:rsidR="00F94D8F" w:rsidRPr="00842461" w:rsidRDefault="00842461" w:rsidP="008B67D7">
      <w:pPr>
        <w:pStyle w:val="Zkladntext"/>
        <w:spacing w:line="320" w:lineRule="atLeast"/>
        <w:jc w:val="center"/>
        <w:rPr>
          <w:rFonts w:ascii="Calibri" w:hAnsi="Calibri"/>
          <w:sz w:val="22"/>
          <w:szCs w:val="22"/>
        </w:rPr>
      </w:pPr>
      <w:r w:rsidRPr="00842461">
        <w:rPr>
          <w:rFonts w:ascii="Calibri" w:hAnsi="Calibri"/>
          <w:sz w:val="22"/>
          <w:szCs w:val="22"/>
        </w:rPr>
        <w:t>v</w:t>
      </w:r>
      <w:r w:rsidR="008B67D7" w:rsidRPr="00842461">
        <w:rPr>
          <w:rFonts w:ascii="Calibri" w:hAnsi="Calibri"/>
          <w:sz w:val="22"/>
          <w:szCs w:val="22"/>
        </w:rPr>
        <w:t xml:space="preserve">eřejné zakázky </w:t>
      </w:r>
      <w:r w:rsidR="00A03D16" w:rsidRPr="00842461">
        <w:rPr>
          <w:rFonts w:ascii="Calibri" w:hAnsi="Calibri"/>
          <w:sz w:val="22"/>
          <w:szCs w:val="22"/>
        </w:rPr>
        <w:t>zadávané v otevřeném řízení dle § 27 ZVZ</w:t>
      </w:r>
    </w:p>
    <w:p w:rsidR="00336902" w:rsidRPr="00E4577B" w:rsidRDefault="00336902">
      <w:pPr>
        <w:pStyle w:val="Zkladntext"/>
        <w:spacing w:line="320" w:lineRule="atLeast"/>
        <w:jc w:val="center"/>
        <w:rPr>
          <w:rFonts w:ascii="Calibri" w:hAnsi="Calibri"/>
          <w:b/>
          <w:sz w:val="28"/>
        </w:rPr>
      </w:pPr>
    </w:p>
    <w:p w:rsidR="00F94D8F" w:rsidRPr="00E4577B" w:rsidRDefault="00F94D8F">
      <w:pPr>
        <w:pStyle w:val="Zkladntext"/>
        <w:spacing w:line="320" w:lineRule="atLeast"/>
        <w:jc w:val="center"/>
        <w:rPr>
          <w:rFonts w:ascii="Calibri" w:hAnsi="Calibri"/>
          <w:b/>
          <w:sz w:val="24"/>
        </w:rPr>
      </w:pPr>
    </w:p>
    <w:p w:rsidR="00F94D8F" w:rsidRPr="00E4577B" w:rsidRDefault="008B67D7" w:rsidP="00EF5D0B">
      <w:pPr>
        <w:spacing w:line="320" w:lineRule="atLeast"/>
        <w:jc w:val="center"/>
        <w:rPr>
          <w:rFonts w:ascii="Calibri" w:hAnsi="Calibri"/>
          <w:sz w:val="24"/>
        </w:rPr>
      </w:pPr>
      <w:bookmarkStart w:id="0" w:name="OLE_LINK1"/>
      <w:bookmarkStart w:id="1" w:name="OLE_LINK2"/>
      <w:bookmarkStart w:id="2" w:name="_Toc374330740"/>
      <w:bookmarkStart w:id="3" w:name="_Toc374331642"/>
      <w:bookmarkStart w:id="4" w:name="_Toc375639404"/>
      <w:r>
        <w:rPr>
          <w:rFonts w:ascii="Calibri" w:hAnsi="Calibri"/>
          <w:b/>
          <w:sz w:val="28"/>
        </w:rPr>
        <w:t>„</w:t>
      </w:r>
      <w:r w:rsidR="00556BB3">
        <w:rPr>
          <w:rFonts w:ascii="Calibri" w:hAnsi="Calibri"/>
          <w:b/>
          <w:sz w:val="28"/>
        </w:rPr>
        <w:t>Právní služby</w:t>
      </w:r>
      <w:r>
        <w:rPr>
          <w:rFonts w:ascii="Calibri" w:hAnsi="Calibri"/>
          <w:b/>
          <w:sz w:val="28"/>
        </w:rPr>
        <w:t>“</w:t>
      </w:r>
    </w:p>
    <w:bookmarkEnd w:id="0"/>
    <w:bookmarkEnd w:id="1"/>
    <w:p w:rsidR="00DD226B" w:rsidRPr="00E4577B" w:rsidRDefault="005F2978" w:rsidP="005F2978">
      <w:pPr>
        <w:tabs>
          <w:tab w:val="left" w:pos="7935"/>
        </w:tabs>
        <w:spacing w:line="320" w:lineRule="atLeas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8B67D7" w:rsidRDefault="008B67D7" w:rsidP="00DD226B">
      <w:pPr>
        <w:pStyle w:val="Zkladntext"/>
        <w:spacing w:line="320" w:lineRule="atLeast"/>
        <w:jc w:val="center"/>
        <w:rPr>
          <w:rFonts w:ascii="Calibri" w:hAnsi="Calibri"/>
          <w:b/>
          <w:sz w:val="28"/>
        </w:rPr>
      </w:pPr>
    </w:p>
    <w:p w:rsidR="00C06F2F" w:rsidRDefault="00C06F2F">
      <w:pPr>
        <w:spacing w:line="320" w:lineRule="atLeast"/>
        <w:jc w:val="center"/>
        <w:rPr>
          <w:rFonts w:ascii="Calibri" w:hAnsi="Calibri"/>
          <w:sz w:val="24"/>
        </w:rPr>
      </w:pPr>
    </w:p>
    <w:p w:rsidR="00C2170D" w:rsidRPr="00E4577B" w:rsidRDefault="00C2170D" w:rsidP="00C2170D">
      <w:pPr>
        <w:spacing w:line="320" w:lineRule="atLeast"/>
        <w:jc w:val="center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2"/>
          <w:szCs w:val="22"/>
        </w:rPr>
        <w:t>(dále jen „</w:t>
      </w:r>
      <w:r>
        <w:rPr>
          <w:rFonts w:ascii="Calibri" w:hAnsi="Calibri"/>
          <w:b/>
          <w:sz w:val="22"/>
          <w:szCs w:val="22"/>
        </w:rPr>
        <w:t>veřejná zakázka</w:t>
      </w:r>
      <w:r w:rsidRPr="00E4577B">
        <w:rPr>
          <w:rFonts w:ascii="Calibri" w:hAnsi="Calibri"/>
          <w:sz w:val="22"/>
          <w:szCs w:val="22"/>
        </w:rPr>
        <w:t>“)</w:t>
      </w:r>
    </w:p>
    <w:p w:rsidR="00C2170D" w:rsidRPr="00E4577B" w:rsidRDefault="00C2170D">
      <w:pPr>
        <w:spacing w:line="320" w:lineRule="atLeast"/>
        <w:jc w:val="center"/>
        <w:rPr>
          <w:rFonts w:ascii="Calibri" w:hAnsi="Calibri"/>
          <w:sz w:val="24"/>
        </w:rPr>
      </w:pPr>
    </w:p>
    <w:p w:rsidR="00F94D8F" w:rsidRPr="00B91864" w:rsidRDefault="00F94D8F">
      <w:pPr>
        <w:spacing w:line="320" w:lineRule="atLeast"/>
        <w:jc w:val="center"/>
        <w:rPr>
          <w:rFonts w:ascii="Calibri" w:hAnsi="Calibri"/>
          <w:b/>
          <w:sz w:val="22"/>
          <w:szCs w:val="22"/>
        </w:rPr>
      </w:pPr>
      <w:r w:rsidRPr="00B91864">
        <w:rPr>
          <w:rFonts w:ascii="Calibri" w:hAnsi="Calibri"/>
          <w:b/>
          <w:sz w:val="22"/>
          <w:szCs w:val="22"/>
        </w:rPr>
        <w:t xml:space="preserve">Zadavatel veřejné </w:t>
      </w:r>
      <w:r w:rsidR="00601413" w:rsidRPr="00B91864">
        <w:rPr>
          <w:rFonts w:ascii="Calibri" w:hAnsi="Calibri"/>
          <w:b/>
          <w:sz w:val="22"/>
          <w:szCs w:val="22"/>
        </w:rPr>
        <w:t>zakázky:</w:t>
      </w:r>
    </w:p>
    <w:p w:rsidR="00F94D8F" w:rsidRPr="00E4577B" w:rsidRDefault="00F94D8F" w:rsidP="00CE1F33">
      <w:pPr>
        <w:spacing w:line="320" w:lineRule="atLeast"/>
        <w:jc w:val="center"/>
        <w:rPr>
          <w:rFonts w:ascii="Calibri" w:hAnsi="Calibri"/>
          <w:b/>
          <w:sz w:val="28"/>
          <w:szCs w:val="28"/>
        </w:rPr>
      </w:pPr>
    </w:p>
    <w:p w:rsidR="00D70C1F" w:rsidRPr="00E4577B" w:rsidRDefault="00F44CD6" w:rsidP="00D70C1F">
      <w:pPr>
        <w:spacing w:line="32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b/>
          <w:noProof/>
          <w:sz w:val="22"/>
          <w:szCs w:val="22"/>
        </w:rPr>
        <w:drawing>
          <wp:inline distT="0" distB="0" distL="0" distR="0" wp14:anchorId="3C79AFBD" wp14:editId="2357BCA7">
            <wp:extent cx="991870" cy="1164590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693" w:rsidRPr="00E4577B" w:rsidRDefault="00866693" w:rsidP="00D70C1F">
      <w:pPr>
        <w:spacing w:line="320" w:lineRule="atLeast"/>
        <w:jc w:val="center"/>
        <w:rPr>
          <w:rFonts w:ascii="Calibri" w:hAnsi="Calibri"/>
          <w:b/>
          <w:bCs/>
          <w:sz w:val="28"/>
          <w:szCs w:val="28"/>
        </w:rPr>
      </w:pPr>
    </w:p>
    <w:p w:rsidR="00D70C1F" w:rsidRPr="008B67D7" w:rsidRDefault="008B67D7" w:rsidP="00D70C1F">
      <w:pPr>
        <w:spacing w:line="320" w:lineRule="atLeast"/>
        <w:jc w:val="center"/>
        <w:rPr>
          <w:rFonts w:ascii="Calibri" w:hAnsi="Calibri"/>
          <w:sz w:val="22"/>
          <w:szCs w:val="22"/>
        </w:rPr>
      </w:pPr>
      <w:r w:rsidRPr="00B91864">
        <w:rPr>
          <w:rFonts w:ascii="Calibri" w:hAnsi="Calibri" w:cs="Arial"/>
          <w:b/>
          <w:color w:val="000000"/>
          <w:sz w:val="22"/>
          <w:szCs w:val="22"/>
        </w:rPr>
        <w:t>Vysoká škola báňská – Technická univerzita Ostrava</w:t>
      </w:r>
      <w:r w:rsidR="00D70C1F" w:rsidRPr="008B67D7">
        <w:rPr>
          <w:rFonts w:ascii="Calibri" w:hAnsi="Calibri"/>
          <w:sz w:val="24"/>
          <w:szCs w:val="24"/>
        </w:rPr>
        <w:br/>
      </w:r>
      <w:r w:rsidR="00D70C1F" w:rsidRPr="008B67D7">
        <w:rPr>
          <w:rFonts w:ascii="Calibri" w:hAnsi="Calibri"/>
          <w:sz w:val="22"/>
          <w:szCs w:val="22"/>
        </w:rPr>
        <w:t>se sídlem</w:t>
      </w:r>
      <w:r>
        <w:rPr>
          <w:rFonts w:ascii="Calibri" w:hAnsi="Calibri"/>
          <w:sz w:val="22"/>
          <w:szCs w:val="22"/>
        </w:rPr>
        <w:t>:</w:t>
      </w:r>
      <w:r w:rsidR="00D70C1F" w:rsidRPr="008B67D7">
        <w:rPr>
          <w:rFonts w:ascii="Calibri" w:hAnsi="Calibri"/>
          <w:sz w:val="22"/>
          <w:szCs w:val="22"/>
        </w:rPr>
        <w:t xml:space="preserve"> </w:t>
      </w:r>
      <w:r w:rsidRPr="008B67D7">
        <w:rPr>
          <w:rFonts w:ascii="Calibri" w:hAnsi="Calibri" w:cs="Arial"/>
          <w:color w:val="000000"/>
          <w:sz w:val="22"/>
          <w:szCs w:val="22"/>
        </w:rPr>
        <w:t>Ostrava – Poruba, 17. listopadu 15/2172,</w:t>
      </w:r>
      <w:r w:rsidR="00846C95" w:rsidRPr="008B67D7">
        <w:rPr>
          <w:rFonts w:ascii="Calibri" w:hAnsi="Calibri"/>
          <w:sz w:val="22"/>
          <w:szCs w:val="22"/>
        </w:rPr>
        <w:t xml:space="preserve"> </w:t>
      </w:r>
      <w:r w:rsidR="00EA1461" w:rsidRPr="008B67D7">
        <w:rPr>
          <w:rFonts w:ascii="Calibri" w:hAnsi="Calibri"/>
          <w:sz w:val="22"/>
          <w:szCs w:val="22"/>
        </w:rPr>
        <w:t xml:space="preserve">PSČ: </w:t>
      </w:r>
      <w:r w:rsidRPr="008B67D7">
        <w:rPr>
          <w:rFonts w:ascii="Calibri" w:hAnsi="Calibri" w:cs="Arial"/>
          <w:color w:val="000000"/>
          <w:sz w:val="22"/>
          <w:szCs w:val="22"/>
        </w:rPr>
        <w:t>708 33</w:t>
      </w:r>
    </w:p>
    <w:p w:rsidR="008B67D7" w:rsidRPr="008B67D7" w:rsidRDefault="00D70C1F" w:rsidP="00D70C1F">
      <w:pPr>
        <w:spacing w:line="320" w:lineRule="atLeast"/>
        <w:jc w:val="center"/>
        <w:rPr>
          <w:rFonts w:ascii="Calibri" w:hAnsi="Calibri" w:cs="Arial"/>
          <w:color w:val="000000"/>
          <w:sz w:val="22"/>
          <w:szCs w:val="22"/>
        </w:rPr>
      </w:pPr>
      <w:r w:rsidRPr="008B67D7">
        <w:rPr>
          <w:rFonts w:ascii="Calibri" w:hAnsi="Calibri"/>
          <w:sz w:val="22"/>
          <w:szCs w:val="22"/>
        </w:rPr>
        <w:t>IČ:</w:t>
      </w:r>
      <w:r w:rsidR="00E93E59" w:rsidRPr="008B67D7">
        <w:rPr>
          <w:rFonts w:ascii="Calibri" w:hAnsi="Calibri"/>
          <w:sz w:val="22"/>
          <w:szCs w:val="22"/>
        </w:rPr>
        <w:t> </w:t>
      </w:r>
      <w:r w:rsidR="008B67D7" w:rsidRPr="008B67D7">
        <w:rPr>
          <w:rFonts w:ascii="Calibri" w:hAnsi="Calibri" w:cs="Arial"/>
          <w:color w:val="000000"/>
          <w:sz w:val="22"/>
          <w:szCs w:val="22"/>
        </w:rPr>
        <w:t>61989100</w:t>
      </w:r>
    </w:p>
    <w:p w:rsidR="00F94D8F" w:rsidRPr="00E4577B" w:rsidRDefault="0095509D">
      <w:pPr>
        <w:spacing w:line="320" w:lineRule="atLeast"/>
        <w:jc w:val="center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2"/>
          <w:szCs w:val="22"/>
        </w:rPr>
        <w:t xml:space="preserve">(dále </w:t>
      </w:r>
      <w:r w:rsidR="00EA1461" w:rsidRPr="00E4577B">
        <w:rPr>
          <w:rFonts w:ascii="Calibri" w:hAnsi="Calibri"/>
          <w:sz w:val="22"/>
          <w:szCs w:val="22"/>
        </w:rPr>
        <w:t>jen</w:t>
      </w:r>
      <w:r w:rsidRPr="00E4577B">
        <w:rPr>
          <w:rFonts w:ascii="Calibri" w:hAnsi="Calibri"/>
          <w:sz w:val="22"/>
          <w:szCs w:val="22"/>
        </w:rPr>
        <w:t xml:space="preserve"> „</w:t>
      </w:r>
      <w:r w:rsidR="00EA1461" w:rsidRPr="00C2170D">
        <w:rPr>
          <w:rFonts w:ascii="Calibri" w:hAnsi="Calibri"/>
          <w:b/>
          <w:sz w:val="22"/>
          <w:szCs w:val="22"/>
        </w:rPr>
        <w:t>zadavatel</w:t>
      </w:r>
      <w:r w:rsidRPr="00E4577B">
        <w:rPr>
          <w:rFonts w:ascii="Calibri" w:hAnsi="Calibri"/>
          <w:sz w:val="22"/>
          <w:szCs w:val="22"/>
        </w:rPr>
        <w:t>“)</w:t>
      </w:r>
    </w:p>
    <w:bookmarkEnd w:id="2"/>
    <w:bookmarkEnd w:id="3"/>
    <w:bookmarkEnd w:id="4"/>
    <w:p w:rsidR="00F94D8F" w:rsidRPr="00E4577B" w:rsidRDefault="00F94D8F" w:rsidP="00CD0263">
      <w:pPr>
        <w:pStyle w:val="Zkladntext"/>
        <w:spacing w:line="320" w:lineRule="atLeast"/>
        <w:jc w:val="center"/>
        <w:rPr>
          <w:rFonts w:ascii="Calibri" w:hAnsi="Calibri"/>
          <w:b/>
          <w:sz w:val="28"/>
        </w:rPr>
      </w:pPr>
      <w:r w:rsidRPr="00E4577B">
        <w:rPr>
          <w:rFonts w:ascii="Calibri" w:hAnsi="Calibri"/>
          <w:sz w:val="24"/>
        </w:rPr>
        <w:br w:type="page"/>
      </w:r>
      <w:bookmarkStart w:id="5" w:name="_Toc374330741"/>
      <w:bookmarkStart w:id="6" w:name="_Toc374331643"/>
      <w:bookmarkStart w:id="7" w:name="_Toc375639405"/>
      <w:r w:rsidRPr="00E4577B">
        <w:rPr>
          <w:rFonts w:ascii="Calibri" w:hAnsi="Calibri"/>
          <w:b/>
          <w:sz w:val="28"/>
        </w:rPr>
        <w:lastRenderedPageBreak/>
        <w:t>Obsah:</w:t>
      </w:r>
      <w:bookmarkEnd w:id="5"/>
      <w:bookmarkEnd w:id="6"/>
      <w:bookmarkEnd w:id="7"/>
    </w:p>
    <w:p w:rsidR="00F94D8F" w:rsidRPr="00F1141F" w:rsidRDefault="00F94D8F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</w:p>
    <w:bookmarkStart w:id="8" w:name="_Toc374330742"/>
    <w:bookmarkStart w:id="9" w:name="_Toc374331644"/>
    <w:bookmarkStart w:id="10" w:name="_Toc375639406"/>
    <w:p w:rsidR="00DE0237" w:rsidRPr="00DE0237" w:rsidRDefault="009E32CD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DE0237">
        <w:rPr>
          <w:rFonts w:ascii="Calibri" w:hAnsi="Calibri"/>
          <w:bCs w:val="0"/>
          <w:caps w:val="0"/>
          <w:color w:val="FF0000"/>
          <w:sz w:val="22"/>
          <w:szCs w:val="22"/>
          <w:highlight w:val="yellow"/>
        </w:rPr>
        <w:fldChar w:fldCharType="begin"/>
      </w:r>
      <w:r w:rsidR="006413AB" w:rsidRPr="00DE0237">
        <w:rPr>
          <w:rFonts w:ascii="Calibri" w:hAnsi="Calibri"/>
          <w:bCs w:val="0"/>
          <w:caps w:val="0"/>
          <w:color w:val="FF0000"/>
          <w:sz w:val="22"/>
          <w:szCs w:val="22"/>
          <w:highlight w:val="yellow"/>
        </w:rPr>
        <w:instrText xml:space="preserve"> TOC \o "1-1" \h \z \u </w:instrText>
      </w:r>
      <w:r w:rsidRPr="00DE0237">
        <w:rPr>
          <w:rFonts w:ascii="Calibri" w:hAnsi="Calibri"/>
          <w:bCs w:val="0"/>
          <w:caps w:val="0"/>
          <w:color w:val="FF0000"/>
          <w:sz w:val="22"/>
          <w:szCs w:val="22"/>
          <w:highlight w:val="yellow"/>
        </w:rPr>
        <w:fldChar w:fldCharType="separate"/>
      </w:r>
      <w:hyperlink w:anchor="_Toc313884402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Informace o zadavateli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_Toc313884402 \h </w:instrText>
        </w:r>
        <w:r w:rsidRPr="00DE0237">
          <w:rPr>
            <w:rFonts w:ascii="Calibri" w:hAnsi="Calibri"/>
            <w:noProof/>
            <w:webHidden/>
            <w:sz w:val="22"/>
            <w:szCs w:val="22"/>
          </w:rPr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3</w:t>
        </w:r>
        <w:r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3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2.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Účel a předmět plnění veřejné zakázky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_Toc313884403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3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4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3.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Doba plnění, místo plnění a předpokládaná hodnota veřejné zakázky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_Toc313884404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5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5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4.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Požadavky zadavatele na kvalifikaci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_Toc313884405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6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6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5.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Způsob zpracování nabídkové ceny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_Toc313884406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14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7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6.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Obchodní podmínky a platební podmínky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_Toc313884407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15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8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7.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Způsob hodnocení nabídek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_Toc313884408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16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09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8.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Nabídka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274E36">
          <w:rPr>
            <w:rFonts w:ascii="Calibri" w:hAnsi="Calibri"/>
            <w:noProof/>
            <w:webHidden/>
            <w:sz w:val="22"/>
            <w:szCs w:val="22"/>
          </w:rPr>
          <w:t>18</w:t>
        </w:r>
      </w:hyperlink>
    </w:p>
    <w:p w:rsidR="00DE0237" w:rsidRPr="00DE0237" w:rsidRDefault="005C6287" w:rsidP="00DE0237">
      <w:pPr>
        <w:pStyle w:val="Obsah1"/>
        <w:tabs>
          <w:tab w:val="left" w:pos="4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0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9.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Prohlídka místa plnění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_Toc313884410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21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left" w:pos="6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1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10.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Poskytování dodatečných informací k zadávací dokumentaci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_Toc313884411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21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left" w:pos="6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2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11.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Otevírání obálek s nabídkami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_Toc313884412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22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left" w:pos="6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3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12.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Práva zadavatele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_Toc313884413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22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DE0237" w:rsidRPr="00DE0237" w:rsidRDefault="005C6287" w:rsidP="00DE0237">
      <w:pPr>
        <w:pStyle w:val="Obsah1"/>
        <w:tabs>
          <w:tab w:val="left" w:pos="400"/>
          <w:tab w:val="left" w:pos="600"/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313884414" w:history="1"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13.</w:t>
        </w:r>
        <w:r w:rsidR="00DE0237" w:rsidRPr="00DE0237">
          <w:rPr>
            <w:rFonts w:ascii="Calibri" w:hAnsi="Calibri"/>
            <w:b w:val="0"/>
            <w:bCs w:val="0"/>
            <w:caps w:val="0"/>
            <w:noProof/>
            <w:sz w:val="22"/>
            <w:szCs w:val="22"/>
          </w:rPr>
          <w:tab/>
        </w:r>
        <w:r w:rsidR="00DE0237" w:rsidRPr="00DE0237">
          <w:rPr>
            <w:rStyle w:val="Hypertextovodkaz"/>
            <w:rFonts w:ascii="Calibri" w:hAnsi="Calibri"/>
            <w:noProof/>
            <w:sz w:val="22"/>
            <w:szCs w:val="22"/>
          </w:rPr>
          <w:t>Seznam příloh zadávací dokumentace</w:t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tab/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begin"/>
        </w:r>
        <w:r w:rsidR="00DE0237" w:rsidRPr="00DE0237">
          <w:rPr>
            <w:rFonts w:ascii="Calibri" w:hAnsi="Calibri"/>
            <w:noProof/>
            <w:webHidden/>
            <w:sz w:val="22"/>
            <w:szCs w:val="22"/>
          </w:rPr>
          <w:instrText xml:space="preserve"> PAGEREF _Toc313884414 \h </w:instrTex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separate"/>
        </w:r>
        <w:r w:rsidR="00881B61">
          <w:rPr>
            <w:rFonts w:ascii="Calibri" w:hAnsi="Calibri"/>
            <w:noProof/>
            <w:webHidden/>
            <w:sz w:val="22"/>
            <w:szCs w:val="22"/>
          </w:rPr>
          <w:t>24</w:t>
        </w:r>
        <w:r w:rsidR="009E32CD" w:rsidRPr="00DE0237">
          <w:rPr>
            <w:rFonts w:ascii="Calibri" w:hAnsi="Calibri"/>
            <w:noProof/>
            <w:webHidden/>
            <w:sz w:val="22"/>
            <w:szCs w:val="22"/>
          </w:rPr>
          <w:fldChar w:fldCharType="end"/>
        </w:r>
      </w:hyperlink>
    </w:p>
    <w:p w:rsidR="004E675B" w:rsidRPr="00F1141F" w:rsidRDefault="009E32CD" w:rsidP="00DE0237">
      <w:pPr>
        <w:pStyle w:val="Obsah1"/>
        <w:tabs>
          <w:tab w:val="left" w:pos="400"/>
          <w:tab w:val="right" w:leader="dot" w:pos="9061"/>
        </w:tabs>
        <w:spacing w:before="0" w:after="0" w:line="320" w:lineRule="atLeast"/>
        <w:rPr>
          <w:rFonts w:ascii="Calibri" w:hAnsi="Calibri"/>
          <w:noProof/>
          <w:webHidden/>
          <w:sz w:val="22"/>
          <w:szCs w:val="22"/>
        </w:rPr>
      </w:pPr>
      <w:r w:rsidRPr="00DE0237">
        <w:rPr>
          <w:rFonts w:ascii="Calibri" w:hAnsi="Calibri"/>
          <w:bCs w:val="0"/>
          <w:caps w:val="0"/>
          <w:color w:val="FF0000"/>
          <w:sz w:val="22"/>
          <w:szCs w:val="22"/>
          <w:highlight w:val="yellow"/>
        </w:rPr>
        <w:fldChar w:fldCharType="end"/>
      </w:r>
    </w:p>
    <w:p w:rsidR="00184D77" w:rsidRPr="00F1141F" w:rsidRDefault="00184D77" w:rsidP="00ED46D4">
      <w:pPr>
        <w:pStyle w:val="Obsah1"/>
        <w:tabs>
          <w:tab w:val="left" w:pos="400"/>
          <w:tab w:val="right" w:leader="dot" w:pos="9061"/>
        </w:tabs>
        <w:spacing w:before="0" w:after="0" w:line="320" w:lineRule="atLeast"/>
        <w:rPr>
          <w:rFonts w:ascii="Calibri" w:hAnsi="Calibri"/>
          <w:bCs w:val="0"/>
          <w:caps w:val="0"/>
          <w:sz w:val="22"/>
          <w:szCs w:val="22"/>
        </w:rPr>
      </w:pPr>
    </w:p>
    <w:p w:rsidR="00F94D8F" w:rsidRPr="00336902" w:rsidRDefault="00F94D8F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  <w:r w:rsidRPr="00E4577B">
        <w:rPr>
          <w:rFonts w:ascii="Calibri" w:hAnsi="Calibri"/>
          <w:sz w:val="24"/>
        </w:rPr>
        <w:br w:type="page"/>
      </w:r>
    </w:p>
    <w:p w:rsidR="00F94D8F" w:rsidRPr="00336902" w:rsidRDefault="00F94D8F" w:rsidP="00E86415">
      <w:pPr>
        <w:pStyle w:val="Nadpis1"/>
        <w:spacing w:before="120" w:after="120" w:line="320" w:lineRule="atLeast"/>
        <w:ind w:left="720" w:hanging="720"/>
        <w:rPr>
          <w:rFonts w:ascii="Calibri" w:hAnsi="Calibri"/>
          <w:sz w:val="22"/>
          <w:szCs w:val="22"/>
        </w:rPr>
      </w:pPr>
      <w:bookmarkStart w:id="11" w:name="_Toc32627405"/>
      <w:bookmarkStart w:id="12" w:name="_Toc123534343"/>
      <w:bookmarkStart w:id="13" w:name="_Toc167174527"/>
      <w:bookmarkStart w:id="14" w:name="_Toc313884402"/>
      <w:bookmarkStart w:id="15" w:name="_Toc372948272"/>
      <w:bookmarkStart w:id="16" w:name="_Toc374193236"/>
      <w:bookmarkStart w:id="17" w:name="_Toc374330747"/>
      <w:bookmarkStart w:id="18" w:name="_Toc374331649"/>
      <w:bookmarkStart w:id="19" w:name="_Toc375639411"/>
      <w:bookmarkStart w:id="20" w:name="_Toc388320432"/>
      <w:bookmarkStart w:id="21" w:name="_Toc363974220"/>
      <w:bookmarkEnd w:id="8"/>
      <w:bookmarkEnd w:id="9"/>
      <w:bookmarkEnd w:id="10"/>
      <w:r w:rsidRPr="00336902">
        <w:rPr>
          <w:rFonts w:ascii="Calibri" w:hAnsi="Calibri"/>
          <w:sz w:val="22"/>
          <w:szCs w:val="22"/>
        </w:rPr>
        <w:lastRenderedPageBreak/>
        <w:t>Informace o zadavateli</w:t>
      </w:r>
      <w:bookmarkEnd w:id="11"/>
      <w:bookmarkEnd w:id="12"/>
      <w:bookmarkEnd w:id="13"/>
      <w:bookmarkEnd w:id="14"/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22" w:name="_Toc32627406"/>
      <w:bookmarkStart w:id="23" w:name="_Toc123534344"/>
      <w:bookmarkStart w:id="24" w:name="_Ref256587483"/>
      <w:bookmarkStart w:id="25" w:name="_Ref257817260"/>
      <w:r w:rsidRPr="00336902">
        <w:rPr>
          <w:rFonts w:ascii="Calibri" w:hAnsi="Calibri"/>
          <w:sz w:val="22"/>
          <w:szCs w:val="22"/>
        </w:rPr>
        <w:t>Základní údaje</w:t>
      </w:r>
      <w:bookmarkEnd w:id="22"/>
      <w:bookmarkEnd w:id="23"/>
      <w:bookmarkEnd w:id="24"/>
      <w:bookmarkEnd w:id="25"/>
    </w:p>
    <w:p w:rsidR="0079720A" w:rsidRPr="00336902" w:rsidRDefault="006B4873" w:rsidP="00521A37">
      <w:pPr>
        <w:spacing w:line="320" w:lineRule="atLeast"/>
        <w:ind w:left="1440" w:hanging="1440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název</w:t>
      </w:r>
      <w:r w:rsidR="00F94D8F" w:rsidRPr="00336902">
        <w:rPr>
          <w:rFonts w:ascii="Calibri" w:hAnsi="Calibri"/>
          <w:sz w:val="22"/>
          <w:szCs w:val="22"/>
        </w:rPr>
        <w:t xml:space="preserve">: </w:t>
      </w:r>
      <w:r w:rsidR="0029294B" w:rsidRPr="00336902">
        <w:rPr>
          <w:rFonts w:ascii="Calibri" w:hAnsi="Calibri"/>
          <w:sz w:val="22"/>
          <w:szCs w:val="22"/>
        </w:rPr>
        <w:tab/>
      </w:r>
      <w:r w:rsidR="008B67D7">
        <w:rPr>
          <w:rFonts w:ascii="Calibri" w:hAnsi="Calibri"/>
          <w:sz w:val="22"/>
          <w:szCs w:val="22"/>
        </w:rPr>
        <w:t>Vysoká škola báňská – Technická univerzita Ostrava</w:t>
      </w:r>
    </w:p>
    <w:p w:rsidR="00F94D8F" w:rsidRPr="00336902" w:rsidRDefault="006B4873" w:rsidP="00DC49E0">
      <w:pPr>
        <w:spacing w:line="320" w:lineRule="atLeast"/>
        <w:ind w:left="1440" w:hanging="1440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sídlo</w:t>
      </w:r>
      <w:r w:rsidR="00F94D8F" w:rsidRPr="00336902">
        <w:rPr>
          <w:rFonts w:ascii="Calibri" w:hAnsi="Calibri"/>
          <w:sz w:val="22"/>
          <w:szCs w:val="22"/>
        </w:rPr>
        <w:t xml:space="preserve">: </w:t>
      </w:r>
      <w:r w:rsidR="00DC49E0">
        <w:rPr>
          <w:rFonts w:ascii="Calibri" w:hAnsi="Calibri"/>
          <w:sz w:val="22"/>
          <w:szCs w:val="22"/>
        </w:rPr>
        <w:tab/>
      </w:r>
      <w:r w:rsidR="008B67D7" w:rsidRPr="00DC49E0">
        <w:rPr>
          <w:rFonts w:ascii="Calibri" w:hAnsi="Calibri"/>
          <w:sz w:val="22"/>
          <w:szCs w:val="22"/>
        </w:rPr>
        <w:t>Ostrava – Poruba, 17. listopadu 15/2172,</w:t>
      </w:r>
      <w:r w:rsidR="00DC49E0" w:rsidRPr="00DC49E0">
        <w:rPr>
          <w:rFonts w:ascii="Calibri" w:hAnsi="Calibri"/>
          <w:sz w:val="22"/>
          <w:szCs w:val="22"/>
        </w:rPr>
        <w:t xml:space="preserve"> PSČ: 708 33</w:t>
      </w:r>
    </w:p>
    <w:p w:rsidR="00F94D8F" w:rsidRPr="00336902" w:rsidRDefault="006B4873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IČ</w:t>
      </w:r>
      <w:r w:rsidR="00F94D8F" w:rsidRPr="00336902">
        <w:rPr>
          <w:rFonts w:ascii="Calibri" w:hAnsi="Calibri"/>
          <w:sz w:val="22"/>
          <w:szCs w:val="22"/>
        </w:rPr>
        <w:t xml:space="preserve">: </w:t>
      </w:r>
      <w:r w:rsidR="008B67D7">
        <w:rPr>
          <w:rFonts w:ascii="Calibri" w:hAnsi="Calibri"/>
          <w:sz w:val="22"/>
          <w:szCs w:val="22"/>
        </w:rPr>
        <w:tab/>
      </w:r>
      <w:r w:rsidR="008B67D7">
        <w:rPr>
          <w:rFonts w:ascii="Calibri" w:hAnsi="Calibri"/>
          <w:sz w:val="22"/>
          <w:szCs w:val="22"/>
        </w:rPr>
        <w:tab/>
      </w:r>
      <w:r w:rsidR="008B67D7" w:rsidRPr="008B67D7">
        <w:rPr>
          <w:rFonts w:ascii="Calibri" w:hAnsi="Calibri" w:cs="Arial"/>
          <w:color w:val="000000"/>
          <w:sz w:val="22"/>
          <w:szCs w:val="22"/>
        </w:rPr>
        <w:t>61989100</w:t>
      </w:r>
    </w:p>
    <w:p w:rsidR="00932AE0" w:rsidRPr="00336902" w:rsidRDefault="00932AE0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26" w:name="_Toc32627407"/>
      <w:bookmarkStart w:id="27" w:name="_Toc123534345"/>
      <w:r w:rsidRPr="00336902">
        <w:rPr>
          <w:rFonts w:ascii="Calibri" w:hAnsi="Calibri"/>
          <w:sz w:val="22"/>
          <w:szCs w:val="22"/>
        </w:rPr>
        <w:t>Oprávněné osoby zadavatele</w:t>
      </w:r>
      <w:bookmarkEnd w:id="26"/>
      <w:bookmarkEnd w:id="27"/>
    </w:p>
    <w:p w:rsidR="006B30C1" w:rsidRPr="00336902" w:rsidRDefault="006B30C1" w:rsidP="00C95611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Osobou oprávněnou k činění právních úkonů souvisejících s touto veřejnou zakázkou je </w:t>
      </w:r>
      <w:r w:rsidR="005926A6" w:rsidRPr="003C5252">
        <w:rPr>
          <w:rFonts w:ascii="Calibri" w:hAnsi="Calibri"/>
          <w:sz w:val="22"/>
          <w:szCs w:val="22"/>
        </w:rPr>
        <w:t>prof. Ing. Ivo Vondrák, CSc., rektor</w:t>
      </w:r>
      <w:r w:rsidR="00356560" w:rsidRPr="00336902">
        <w:rPr>
          <w:rFonts w:ascii="Calibri" w:hAnsi="Calibri"/>
          <w:sz w:val="22"/>
          <w:szCs w:val="22"/>
        </w:rPr>
        <w:t>.</w:t>
      </w:r>
    </w:p>
    <w:p w:rsidR="0015788B" w:rsidRPr="00336902" w:rsidRDefault="0015788B" w:rsidP="00932AE0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Kontaktní osobou </w:t>
      </w:r>
      <w:r w:rsidR="00932AE0" w:rsidRPr="00336902">
        <w:rPr>
          <w:rFonts w:ascii="Calibri" w:hAnsi="Calibri"/>
          <w:sz w:val="22"/>
          <w:szCs w:val="22"/>
        </w:rPr>
        <w:t xml:space="preserve">zadavatele </w:t>
      </w:r>
      <w:r w:rsidRPr="00336902">
        <w:rPr>
          <w:rFonts w:ascii="Calibri" w:hAnsi="Calibri"/>
          <w:sz w:val="22"/>
          <w:szCs w:val="22"/>
        </w:rPr>
        <w:t>ve věcech technických a organizačních souvisejících s touto veřejnou</w:t>
      </w:r>
      <w:r w:rsidR="00932AE0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 xml:space="preserve">zakázkou je </w:t>
      </w:r>
      <w:r w:rsidR="00AD4ECA">
        <w:rPr>
          <w:rFonts w:ascii="Calibri" w:hAnsi="Calibri"/>
          <w:sz w:val="22"/>
          <w:szCs w:val="22"/>
        </w:rPr>
        <w:t xml:space="preserve">Ing. Marcela Haluzová, </w:t>
      </w:r>
      <w:hyperlink r:id="rId13" w:history="1">
        <w:r w:rsidR="00AD4ECA" w:rsidRPr="00C225E3">
          <w:rPr>
            <w:rStyle w:val="Hypertextovodkaz"/>
            <w:rFonts w:ascii="Calibri" w:hAnsi="Calibri"/>
            <w:sz w:val="22"/>
            <w:szCs w:val="22"/>
          </w:rPr>
          <w:t>marcela.haluzova@vsb.cz</w:t>
        </w:r>
      </w:hyperlink>
      <w:r w:rsidR="00AD4ECA">
        <w:rPr>
          <w:rFonts w:ascii="Calibri" w:hAnsi="Calibri"/>
          <w:sz w:val="22"/>
          <w:szCs w:val="22"/>
        </w:rPr>
        <w:t>, tel.: +420 597 329 066, projektový manažer.</w:t>
      </w:r>
    </w:p>
    <w:p w:rsidR="0015788B" w:rsidRPr="00336902" w:rsidRDefault="0015788B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</w:p>
    <w:p w:rsidR="006B30C1" w:rsidRPr="00336902" w:rsidRDefault="0015788B" w:rsidP="00C95611">
      <w:pPr>
        <w:pStyle w:val="Nadpis2"/>
        <w:rPr>
          <w:rFonts w:ascii="Calibri" w:hAnsi="Calibri"/>
          <w:sz w:val="22"/>
          <w:szCs w:val="22"/>
        </w:rPr>
      </w:pPr>
      <w:bookmarkStart w:id="28" w:name="_Ref245709297"/>
      <w:bookmarkStart w:id="29" w:name="_Ref273621799"/>
      <w:r w:rsidRPr="00336902">
        <w:rPr>
          <w:rFonts w:ascii="Calibri" w:hAnsi="Calibri"/>
          <w:sz w:val="22"/>
          <w:szCs w:val="22"/>
        </w:rPr>
        <w:t xml:space="preserve">Osoba </w:t>
      </w:r>
      <w:r w:rsidR="00020F98" w:rsidRPr="00336902">
        <w:rPr>
          <w:rFonts w:ascii="Calibri" w:hAnsi="Calibri"/>
          <w:sz w:val="22"/>
          <w:szCs w:val="22"/>
        </w:rPr>
        <w:t>zastupující</w:t>
      </w:r>
      <w:r w:rsidRPr="00336902">
        <w:rPr>
          <w:rFonts w:ascii="Calibri" w:hAnsi="Calibri"/>
          <w:sz w:val="22"/>
          <w:szCs w:val="22"/>
        </w:rPr>
        <w:t xml:space="preserve"> zadavatel</w:t>
      </w:r>
      <w:bookmarkEnd w:id="28"/>
      <w:r w:rsidR="00020F98" w:rsidRPr="00336902">
        <w:rPr>
          <w:rFonts w:ascii="Calibri" w:hAnsi="Calibri"/>
          <w:sz w:val="22"/>
          <w:szCs w:val="22"/>
        </w:rPr>
        <w:t>e</w:t>
      </w:r>
      <w:bookmarkEnd w:id="29"/>
    </w:p>
    <w:p w:rsidR="0015788B" w:rsidRPr="00336902" w:rsidRDefault="006B30C1" w:rsidP="00C95611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Kontaktní osobou pro účely zadávacího řízení je </w:t>
      </w:r>
      <w:r w:rsidRPr="005926A6">
        <w:rPr>
          <w:rFonts w:ascii="Calibri" w:hAnsi="Calibri"/>
          <w:sz w:val="22"/>
          <w:szCs w:val="22"/>
        </w:rPr>
        <w:t xml:space="preserve">ROWAN </w:t>
      </w:r>
      <w:r w:rsidR="008507E1" w:rsidRPr="005926A6">
        <w:rPr>
          <w:rFonts w:ascii="Calibri" w:hAnsi="Calibri"/>
          <w:sz w:val="22"/>
          <w:szCs w:val="22"/>
        </w:rPr>
        <w:t>LEGAL</w:t>
      </w:r>
      <w:r w:rsidR="0015788B" w:rsidRPr="005926A6">
        <w:rPr>
          <w:rFonts w:ascii="Calibri" w:hAnsi="Calibri"/>
          <w:sz w:val="22"/>
          <w:szCs w:val="22"/>
        </w:rPr>
        <w:t>, advokátní kancelář</w:t>
      </w:r>
      <w:r w:rsidR="008507E1" w:rsidRPr="005926A6">
        <w:rPr>
          <w:rFonts w:ascii="Calibri" w:hAnsi="Calibri"/>
          <w:sz w:val="22"/>
          <w:szCs w:val="22"/>
        </w:rPr>
        <w:t xml:space="preserve"> </w:t>
      </w:r>
      <w:r w:rsidR="00F778FD" w:rsidRPr="005926A6">
        <w:rPr>
          <w:rFonts w:ascii="Calibri" w:hAnsi="Calibri"/>
          <w:sz w:val="22"/>
          <w:szCs w:val="22"/>
        </w:rPr>
        <w:t>s.r.o.</w:t>
      </w:r>
      <w:r w:rsidR="00601413" w:rsidRPr="005926A6">
        <w:rPr>
          <w:rFonts w:ascii="Calibri" w:hAnsi="Calibri"/>
          <w:sz w:val="22"/>
          <w:szCs w:val="22"/>
        </w:rPr>
        <w:t xml:space="preserve">, </w:t>
      </w:r>
      <w:r w:rsidR="0015788B" w:rsidRPr="005926A6">
        <w:rPr>
          <w:rFonts w:ascii="Calibri" w:hAnsi="Calibri"/>
          <w:sz w:val="22"/>
          <w:szCs w:val="22"/>
        </w:rPr>
        <w:t xml:space="preserve">se sídlem Praha 4, </w:t>
      </w:r>
      <w:r w:rsidR="00F778FD" w:rsidRPr="005926A6">
        <w:rPr>
          <w:rFonts w:ascii="Calibri" w:hAnsi="Calibri"/>
          <w:sz w:val="22"/>
          <w:szCs w:val="22"/>
        </w:rPr>
        <w:t>Na Pankráci 1683</w:t>
      </w:r>
      <w:r w:rsidR="0015788B" w:rsidRPr="005926A6">
        <w:rPr>
          <w:rFonts w:ascii="Calibri" w:hAnsi="Calibri"/>
          <w:sz w:val="22"/>
          <w:szCs w:val="22"/>
        </w:rPr>
        <w:t>/127</w:t>
      </w:r>
      <w:r w:rsidRPr="005926A6">
        <w:rPr>
          <w:rFonts w:ascii="Calibri" w:hAnsi="Calibri"/>
          <w:sz w:val="22"/>
          <w:szCs w:val="22"/>
        </w:rPr>
        <w:t xml:space="preserve">, </w:t>
      </w:r>
      <w:r w:rsidR="0015788B" w:rsidRPr="005926A6">
        <w:rPr>
          <w:rFonts w:ascii="Calibri" w:hAnsi="Calibri"/>
          <w:sz w:val="22"/>
          <w:szCs w:val="22"/>
        </w:rPr>
        <w:t xml:space="preserve">PSČ: </w:t>
      </w:r>
      <w:r w:rsidR="00F778FD" w:rsidRPr="005926A6">
        <w:rPr>
          <w:rFonts w:ascii="Calibri" w:hAnsi="Calibri"/>
          <w:sz w:val="22"/>
          <w:szCs w:val="22"/>
        </w:rPr>
        <w:t xml:space="preserve">140 00 </w:t>
      </w:r>
      <w:r w:rsidR="003B038C" w:rsidRPr="005926A6">
        <w:rPr>
          <w:rFonts w:ascii="Calibri" w:hAnsi="Calibri"/>
          <w:sz w:val="22"/>
          <w:szCs w:val="22"/>
        </w:rPr>
        <w:t>Praha</w:t>
      </w:r>
      <w:r w:rsidR="00F778FD" w:rsidRPr="005926A6">
        <w:rPr>
          <w:rFonts w:ascii="Calibri" w:hAnsi="Calibri"/>
          <w:sz w:val="22"/>
          <w:szCs w:val="22"/>
        </w:rPr>
        <w:t xml:space="preserve"> 4</w:t>
      </w:r>
      <w:r w:rsidRPr="005926A6">
        <w:rPr>
          <w:rFonts w:ascii="Calibri" w:hAnsi="Calibri"/>
          <w:sz w:val="22"/>
          <w:szCs w:val="22"/>
        </w:rPr>
        <w:t xml:space="preserve">, </w:t>
      </w:r>
      <w:r w:rsidR="00B25B53">
        <w:rPr>
          <w:rFonts w:ascii="Calibri" w:hAnsi="Calibri"/>
          <w:sz w:val="22"/>
          <w:szCs w:val="22"/>
        </w:rPr>
        <w:t>Ivona Masaříkov</w:t>
      </w:r>
      <w:r w:rsidR="004F25F3">
        <w:rPr>
          <w:rFonts w:ascii="Calibri" w:hAnsi="Calibri"/>
          <w:sz w:val="22"/>
          <w:szCs w:val="22"/>
        </w:rPr>
        <w:t>á</w:t>
      </w:r>
      <w:r w:rsidR="0015788B" w:rsidRPr="00DC49E0">
        <w:rPr>
          <w:rFonts w:ascii="Calibri" w:hAnsi="Calibri"/>
          <w:sz w:val="22"/>
          <w:szCs w:val="22"/>
        </w:rPr>
        <w:t xml:space="preserve">, </w:t>
      </w:r>
      <w:r w:rsidR="00B25B53" w:rsidRPr="00842461">
        <w:rPr>
          <w:rFonts w:ascii="Calibri" w:hAnsi="Calibri"/>
          <w:sz w:val="22"/>
          <w:szCs w:val="22"/>
        </w:rPr>
        <w:t>masarikova</w:t>
      </w:r>
      <w:hyperlink r:id="rId14" w:history="1">
        <w:r w:rsidR="00C2170D" w:rsidRPr="00842461">
          <w:t>@rowanlegal.com</w:t>
        </w:r>
      </w:hyperlink>
      <w:r w:rsidRPr="00B25B53">
        <w:rPr>
          <w:rFonts w:ascii="Calibri" w:hAnsi="Calibri"/>
          <w:sz w:val="22"/>
          <w:szCs w:val="22"/>
        </w:rPr>
        <w:t xml:space="preserve">, tel.:+420 224 216 212, </w:t>
      </w:r>
      <w:r w:rsidR="00F778FD" w:rsidRPr="00B25B53">
        <w:rPr>
          <w:rFonts w:ascii="Calibri" w:hAnsi="Calibri"/>
          <w:sz w:val="22"/>
          <w:szCs w:val="22"/>
        </w:rPr>
        <w:t xml:space="preserve">fax.: </w:t>
      </w:r>
      <w:r w:rsidRPr="00B25B53">
        <w:rPr>
          <w:rFonts w:ascii="Calibri" w:hAnsi="Calibri"/>
          <w:sz w:val="22"/>
          <w:szCs w:val="22"/>
        </w:rPr>
        <w:t>+420 224 215</w:t>
      </w:r>
      <w:r w:rsidR="0015788B" w:rsidRPr="00B25B53">
        <w:rPr>
          <w:rFonts w:ascii="Calibri" w:hAnsi="Calibri"/>
          <w:sz w:val="22"/>
          <w:szCs w:val="22"/>
        </w:rPr>
        <w:t> </w:t>
      </w:r>
      <w:r w:rsidRPr="00B25B53">
        <w:rPr>
          <w:rFonts w:ascii="Calibri" w:hAnsi="Calibri"/>
          <w:sz w:val="22"/>
          <w:szCs w:val="22"/>
        </w:rPr>
        <w:t>823</w:t>
      </w:r>
      <w:r w:rsidR="0015788B" w:rsidRPr="00B25B53">
        <w:rPr>
          <w:rFonts w:ascii="Calibri" w:hAnsi="Calibri"/>
          <w:sz w:val="22"/>
          <w:szCs w:val="22"/>
        </w:rPr>
        <w:t>.</w:t>
      </w:r>
    </w:p>
    <w:p w:rsidR="00177F7D" w:rsidRPr="00336902" w:rsidRDefault="0015788B" w:rsidP="0015788B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Veškeré dotazy týkající se veřejné zakázky je třeba směřovat na osobu </w:t>
      </w:r>
      <w:r w:rsidR="00020F98" w:rsidRPr="00336902">
        <w:rPr>
          <w:rFonts w:ascii="Calibri" w:hAnsi="Calibri"/>
          <w:sz w:val="22"/>
          <w:szCs w:val="22"/>
        </w:rPr>
        <w:t>zastupující zadavatele</w:t>
      </w:r>
      <w:r w:rsidR="00F12980" w:rsidRPr="00336902">
        <w:rPr>
          <w:rFonts w:ascii="Calibri" w:hAnsi="Calibri"/>
          <w:sz w:val="22"/>
          <w:szCs w:val="22"/>
        </w:rPr>
        <w:t>, blíže uvedenou v předchozím odstavci</w:t>
      </w:r>
      <w:r w:rsidRPr="00336902">
        <w:rPr>
          <w:rFonts w:ascii="Calibri" w:hAnsi="Calibri"/>
          <w:sz w:val="22"/>
          <w:szCs w:val="22"/>
        </w:rPr>
        <w:t>, která zajistí poskytnutí kvalifikovaných odpovědí dle povahy dotazu od příslušných odborných osob.</w:t>
      </w:r>
    </w:p>
    <w:p w:rsidR="008E417F" w:rsidRPr="00336902" w:rsidRDefault="008E417F" w:rsidP="00521A37">
      <w:pPr>
        <w:tabs>
          <w:tab w:val="num" w:pos="360"/>
        </w:tabs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F94D8F" w:rsidRPr="00336902" w:rsidRDefault="00F93DAB" w:rsidP="00E86415">
      <w:pPr>
        <w:pStyle w:val="Nadpis1"/>
        <w:spacing w:before="120" w:after="120" w:line="320" w:lineRule="atLeast"/>
        <w:ind w:left="426" w:hanging="426"/>
        <w:jc w:val="both"/>
        <w:rPr>
          <w:rFonts w:ascii="Calibri" w:hAnsi="Calibri"/>
          <w:sz w:val="22"/>
          <w:szCs w:val="22"/>
        </w:rPr>
      </w:pPr>
      <w:bookmarkStart w:id="30" w:name="_Toc366583528"/>
      <w:bookmarkStart w:id="31" w:name="_Toc367545156"/>
      <w:bookmarkStart w:id="32" w:name="_Toc372344902"/>
      <w:bookmarkStart w:id="33" w:name="_Toc372948279"/>
      <w:bookmarkStart w:id="34" w:name="_Toc374193243"/>
      <w:bookmarkStart w:id="35" w:name="_Toc374330753"/>
      <w:bookmarkStart w:id="36" w:name="_Toc374331655"/>
      <w:bookmarkStart w:id="37" w:name="_Toc375639417"/>
      <w:bookmarkStart w:id="38" w:name="_Toc388320442"/>
      <w:bookmarkStart w:id="39" w:name="_Toc32627409"/>
      <w:bookmarkStart w:id="40" w:name="_Toc123534347"/>
      <w:bookmarkStart w:id="41" w:name="_Toc167174528"/>
      <w:bookmarkStart w:id="42" w:name="_Toc313884403"/>
      <w:bookmarkEnd w:id="15"/>
      <w:bookmarkEnd w:id="16"/>
      <w:bookmarkEnd w:id="17"/>
      <w:bookmarkEnd w:id="18"/>
      <w:bookmarkEnd w:id="19"/>
      <w:bookmarkEnd w:id="20"/>
      <w:r w:rsidRPr="00336902">
        <w:rPr>
          <w:rFonts w:ascii="Calibri" w:hAnsi="Calibri"/>
          <w:sz w:val="22"/>
          <w:szCs w:val="22"/>
        </w:rPr>
        <w:t>Účel a předmět</w:t>
      </w:r>
      <w:r w:rsidR="00F94D8F" w:rsidRPr="00336902">
        <w:rPr>
          <w:rFonts w:ascii="Calibri" w:hAnsi="Calibri"/>
          <w:sz w:val="22"/>
          <w:szCs w:val="22"/>
        </w:rPr>
        <w:t xml:space="preserve"> plnění veřejné zakázky</w:t>
      </w:r>
      <w:bookmarkEnd w:id="21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F93DAB" w:rsidRPr="00336902" w:rsidRDefault="00F93DAB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Účel veřejné zakázky</w:t>
      </w:r>
    </w:p>
    <w:p w:rsidR="00842461" w:rsidRDefault="00F93DAB" w:rsidP="005926A6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Účelem této veřejné zakázky je</w:t>
      </w:r>
      <w:r w:rsidR="005926A6">
        <w:rPr>
          <w:rFonts w:ascii="Calibri" w:hAnsi="Calibri"/>
          <w:sz w:val="22"/>
          <w:szCs w:val="22"/>
        </w:rPr>
        <w:t xml:space="preserve"> uzavření </w:t>
      </w:r>
      <w:r w:rsidR="00842461">
        <w:rPr>
          <w:rFonts w:ascii="Calibri" w:hAnsi="Calibri"/>
          <w:sz w:val="22"/>
          <w:szCs w:val="22"/>
        </w:rPr>
        <w:t>rámcové smlouvy</w:t>
      </w:r>
      <w:r w:rsidR="00D0337F">
        <w:rPr>
          <w:rFonts w:ascii="Calibri" w:hAnsi="Calibri"/>
          <w:sz w:val="22"/>
          <w:szCs w:val="22"/>
        </w:rPr>
        <w:t xml:space="preserve"> na poskytování právních služeb.</w:t>
      </w:r>
      <w:r w:rsidR="005926A6" w:rsidRPr="005926A6">
        <w:rPr>
          <w:rFonts w:ascii="Calibri" w:hAnsi="Calibri"/>
          <w:sz w:val="22"/>
          <w:szCs w:val="22"/>
        </w:rPr>
        <w:t xml:space="preserve"> Rámcov</w:t>
      </w:r>
      <w:r w:rsidR="00842461">
        <w:rPr>
          <w:rFonts w:ascii="Calibri" w:hAnsi="Calibri"/>
          <w:sz w:val="22"/>
          <w:szCs w:val="22"/>
        </w:rPr>
        <w:t>á</w:t>
      </w:r>
      <w:r w:rsidR="005926A6" w:rsidRPr="005926A6">
        <w:rPr>
          <w:rFonts w:ascii="Calibri" w:hAnsi="Calibri"/>
          <w:sz w:val="22"/>
          <w:szCs w:val="22"/>
        </w:rPr>
        <w:t xml:space="preserve"> smlouv</w:t>
      </w:r>
      <w:r w:rsidR="00842461">
        <w:rPr>
          <w:rFonts w:ascii="Calibri" w:hAnsi="Calibri"/>
          <w:sz w:val="22"/>
          <w:szCs w:val="22"/>
        </w:rPr>
        <w:t>a</w:t>
      </w:r>
      <w:r w:rsidR="005926A6" w:rsidRPr="005926A6">
        <w:rPr>
          <w:rFonts w:ascii="Calibri" w:hAnsi="Calibri"/>
          <w:sz w:val="22"/>
          <w:szCs w:val="22"/>
        </w:rPr>
        <w:t xml:space="preserve"> bud</w:t>
      </w:r>
      <w:r w:rsidR="00842461">
        <w:rPr>
          <w:rFonts w:ascii="Calibri" w:hAnsi="Calibri"/>
          <w:sz w:val="22"/>
          <w:szCs w:val="22"/>
        </w:rPr>
        <w:t>e</w:t>
      </w:r>
      <w:r w:rsidR="005926A6" w:rsidRPr="005926A6">
        <w:rPr>
          <w:rFonts w:ascii="Calibri" w:hAnsi="Calibri"/>
          <w:sz w:val="22"/>
          <w:szCs w:val="22"/>
        </w:rPr>
        <w:t xml:space="preserve"> uzavřen</w:t>
      </w:r>
      <w:r w:rsidR="00842461">
        <w:rPr>
          <w:rFonts w:ascii="Calibri" w:hAnsi="Calibri"/>
          <w:sz w:val="22"/>
          <w:szCs w:val="22"/>
        </w:rPr>
        <w:t>a</w:t>
      </w:r>
      <w:r w:rsidR="005926A6" w:rsidRPr="005926A6">
        <w:rPr>
          <w:rFonts w:ascii="Calibri" w:hAnsi="Calibri"/>
          <w:sz w:val="22"/>
          <w:szCs w:val="22"/>
        </w:rPr>
        <w:t xml:space="preserve"> na dobu čtyř</w:t>
      </w:r>
      <w:r w:rsidR="00842461">
        <w:rPr>
          <w:rFonts w:ascii="Calibri" w:hAnsi="Calibri"/>
          <w:sz w:val="22"/>
          <w:szCs w:val="22"/>
        </w:rPr>
        <w:t xml:space="preserve"> (4)</w:t>
      </w:r>
      <w:r w:rsidR="005926A6" w:rsidRPr="005926A6">
        <w:rPr>
          <w:rFonts w:ascii="Calibri" w:hAnsi="Calibri"/>
          <w:sz w:val="22"/>
          <w:szCs w:val="22"/>
        </w:rPr>
        <w:t xml:space="preserve"> let, a to</w:t>
      </w:r>
      <w:r w:rsidR="00842461">
        <w:rPr>
          <w:rFonts w:ascii="Calibri" w:hAnsi="Calibri"/>
          <w:sz w:val="22"/>
          <w:szCs w:val="22"/>
        </w:rPr>
        <w:t xml:space="preserve"> se třemi (3)</w:t>
      </w:r>
      <w:r w:rsidR="005926A6" w:rsidRPr="005926A6">
        <w:rPr>
          <w:rFonts w:ascii="Calibri" w:hAnsi="Calibri"/>
          <w:sz w:val="22"/>
          <w:szCs w:val="22"/>
        </w:rPr>
        <w:t xml:space="preserve"> vybranými uchazeči, kteří poda</w:t>
      </w:r>
      <w:r w:rsidR="005926A6">
        <w:rPr>
          <w:rFonts w:ascii="Calibri" w:hAnsi="Calibri"/>
          <w:sz w:val="22"/>
          <w:szCs w:val="22"/>
        </w:rPr>
        <w:t xml:space="preserve">jí </w:t>
      </w:r>
      <w:r w:rsidR="005926A6" w:rsidRPr="005926A6">
        <w:rPr>
          <w:rFonts w:ascii="Calibri" w:hAnsi="Calibri"/>
          <w:sz w:val="22"/>
          <w:szCs w:val="22"/>
        </w:rPr>
        <w:t xml:space="preserve">na </w:t>
      </w:r>
      <w:r w:rsidR="005926A6">
        <w:rPr>
          <w:rFonts w:ascii="Calibri" w:hAnsi="Calibri"/>
          <w:sz w:val="22"/>
          <w:szCs w:val="22"/>
        </w:rPr>
        <w:t>v</w:t>
      </w:r>
      <w:r w:rsidR="005926A6" w:rsidRPr="005926A6">
        <w:rPr>
          <w:rFonts w:ascii="Calibri" w:hAnsi="Calibri"/>
          <w:sz w:val="22"/>
          <w:szCs w:val="22"/>
        </w:rPr>
        <w:t>eřejnou zakázku nabídky a kteří se na základě provedeného hodnocení dle hodnotících kritérií umíst</w:t>
      </w:r>
      <w:r w:rsidR="005926A6">
        <w:rPr>
          <w:rFonts w:ascii="Calibri" w:hAnsi="Calibri"/>
          <w:sz w:val="22"/>
          <w:szCs w:val="22"/>
        </w:rPr>
        <w:t>í</w:t>
      </w:r>
      <w:r w:rsidR="005926A6" w:rsidRPr="005926A6">
        <w:rPr>
          <w:rFonts w:ascii="Calibri" w:hAnsi="Calibri"/>
          <w:sz w:val="22"/>
          <w:szCs w:val="22"/>
        </w:rPr>
        <w:t xml:space="preserve"> na nejlépe hodnocených místech z hodnocených nabídek.</w:t>
      </w:r>
    </w:p>
    <w:p w:rsidR="00C3193D" w:rsidRPr="00336902" w:rsidRDefault="00C3193D" w:rsidP="00546523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</w:p>
    <w:p w:rsidR="00232147" w:rsidRPr="00336902" w:rsidRDefault="00232147" w:rsidP="00C95611">
      <w:pPr>
        <w:pStyle w:val="Nadpis2"/>
        <w:rPr>
          <w:rFonts w:ascii="Calibri" w:hAnsi="Calibri"/>
          <w:sz w:val="22"/>
          <w:szCs w:val="22"/>
        </w:rPr>
      </w:pPr>
      <w:bookmarkStart w:id="43" w:name="_Ref256586317"/>
      <w:r w:rsidRPr="00336902">
        <w:rPr>
          <w:rFonts w:ascii="Calibri" w:hAnsi="Calibri"/>
          <w:sz w:val="22"/>
          <w:szCs w:val="22"/>
        </w:rPr>
        <w:lastRenderedPageBreak/>
        <w:t>Předmět plnění veřejné zakázky</w:t>
      </w:r>
      <w:bookmarkEnd w:id="43"/>
    </w:p>
    <w:p w:rsidR="005926A6" w:rsidRDefault="00C2170D" w:rsidP="007570D5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Předmětem plnění této veřejné zakázky je</w:t>
      </w:r>
      <w:r w:rsidR="005926A6">
        <w:rPr>
          <w:rFonts w:ascii="Calibri" w:hAnsi="Calibri"/>
          <w:sz w:val="22"/>
          <w:szCs w:val="22"/>
        </w:rPr>
        <w:t xml:space="preserve"> </w:t>
      </w:r>
      <w:r w:rsidR="005926A6" w:rsidRPr="005926A6">
        <w:rPr>
          <w:rFonts w:ascii="Calibri" w:hAnsi="Calibri"/>
          <w:sz w:val="22"/>
          <w:szCs w:val="22"/>
        </w:rPr>
        <w:t>poskytnutí právního poradenství v oblasti obchodního práva, občanského práva, finančního práva, správního práva a práva hospodářské soutěže, kompletní služby v oblasti pracovního práva, průmyslového práva a práva duševního vlastnictví.</w:t>
      </w:r>
    </w:p>
    <w:p w:rsidR="00FD449C" w:rsidRPr="00082F98" w:rsidRDefault="00FD449C" w:rsidP="007570D5">
      <w:pPr>
        <w:pStyle w:val="Zkladntext"/>
        <w:spacing w:after="120" w:line="320" w:lineRule="atLeast"/>
        <w:rPr>
          <w:rFonts w:ascii="Calibri" w:hAnsi="Calibri"/>
          <w:sz w:val="22"/>
          <w:szCs w:val="22"/>
        </w:rPr>
      </w:pPr>
      <w:r w:rsidRPr="00FD449C">
        <w:rPr>
          <w:rFonts w:ascii="Calibri" w:hAnsi="Calibri"/>
          <w:sz w:val="22"/>
          <w:szCs w:val="22"/>
        </w:rPr>
        <w:t>Na základě výzev k poskytnutí plnění budou vybraným</w:t>
      </w:r>
      <w:r>
        <w:rPr>
          <w:rFonts w:ascii="Calibri" w:hAnsi="Calibri"/>
          <w:sz w:val="22"/>
          <w:szCs w:val="22"/>
        </w:rPr>
        <w:t>i</w:t>
      </w:r>
      <w:r w:rsidRPr="00FD449C">
        <w:rPr>
          <w:rFonts w:ascii="Calibri" w:hAnsi="Calibri"/>
          <w:sz w:val="22"/>
          <w:szCs w:val="22"/>
        </w:rPr>
        <w:t xml:space="preserve"> uchazeč</w:t>
      </w:r>
      <w:r>
        <w:rPr>
          <w:rFonts w:ascii="Calibri" w:hAnsi="Calibri"/>
          <w:sz w:val="22"/>
          <w:szCs w:val="22"/>
        </w:rPr>
        <w:t>i</w:t>
      </w:r>
      <w:r w:rsidRPr="00FD449C">
        <w:rPr>
          <w:rFonts w:ascii="Calibri" w:hAnsi="Calibri"/>
          <w:sz w:val="22"/>
          <w:szCs w:val="22"/>
        </w:rPr>
        <w:t xml:space="preserve"> poskytovány </w:t>
      </w:r>
      <w:r w:rsidR="00F1141F">
        <w:rPr>
          <w:rFonts w:ascii="Calibri" w:hAnsi="Calibri"/>
          <w:sz w:val="22"/>
          <w:szCs w:val="22"/>
        </w:rPr>
        <w:t>z</w:t>
      </w:r>
      <w:r w:rsidRPr="00FD449C">
        <w:rPr>
          <w:rFonts w:ascii="Calibri" w:hAnsi="Calibri"/>
          <w:sz w:val="22"/>
          <w:szCs w:val="22"/>
        </w:rPr>
        <w:t xml:space="preserve">adavateli </w:t>
      </w:r>
      <w:r w:rsidR="00082F98">
        <w:rPr>
          <w:rFonts w:ascii="Calibri" w:hAnsi="Calibri"/>
          <w:sz w:val="22"/>
          <w:szCs w:val="22"/>
        </w:rPr>
        <w:t>níže uvedené</w:t>
      </w:r>
      <w:r w:rsidRPr="00FD449C">
        <w:rPr>
          <w:rFonts w:ascii="Calibri" w:hAnsi="Calibri"/>
          <w:sz w:val="22"/>
          <w:szCs w:val="22"/>
        </w:rPr>
        <w:t xml:space="preserve"> </w:t>
      </w:r>
      <w:r w:rsidRPr="00082F98">
        <w:rPr>
          <w:rFonts w:ascii="Calibri" w:hAnsi="Calibri"/>
          <w:sz w:val="22"/>
          <w:szCs w:val="22"/>
        </w:rPr>
        <w:t>právní služby: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komplexní právní služby k smluvním vztahům – pracovní smlouvy, kupní smlouvy, smlouvy o dílo, úvěrové smlouvy, leasingové smlouvy, obchodní a občanskoprávní smlouvy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poradenství v oblasti veřejné podpory (</w:t>
      </w:r>
      <w:proofErr w:type="spellStart"/>
      <w:r w:rsidRPr="007F3B54">
        <w:rPr>
          <w:rFonts w:ascii="Calibri" w:hAnsi="Calibri"/>
          <w:sz w:val="22"/>
          <w:szCs w:val="22"/>
        </w:rPr>
        <w:t>state</w:t>
      </w:r>
      <w:proofErr w:type="spellEnd"/>
      <w:r w:rsidRPr="007F3B54">
        <w:rPr>
          <w:rFonts w:ascii="Calibri" w:hAnsi="Calibri"/>
          <w:sz w:val="22"/>
          <w:szCs w:val="22"/>
        </w:rPr>
        <w:t xml:space="preserve"> </w:t>
      </w:r>
      <w:proofErr w:type="spellStart"/>
      <w:r w:rsidRPr="007F3B54">
        <w:rPr>
          <w:rFonts w:ascii="Calibri" w:hAnsi="Calibri"/>
          <w:sz w:val="22"/>
          <w:szCs w:val="22"/>
        </w:rPr>
        <w:t>aid</w:t>
      </w:r>
      <w:proofErr w:type="spellEnd"/>
      <w:r w:rsidRPr="007F3B54">
        <w:rPr>
          <w:rFonts w:ascii="Calibri" w:hAnsi="Calibri"/>
          <w:sz w:val="22"/>
          <w:szCs w:val="22"/>
        </w:rPr>
        <w:t>)</w:t>
      </w:r>
      <w:r w:rsidR="00237AE3">
        <w:rPr>
          <w:rFonts w:ascii="Calibri" w:hAnsi="Calibri"/>
          <w:sz w:val="22"/>
          <w:szCs w:val="22"/>
        </w:rPr>
        <w:t xml:space="preserve"> – subvenční právo</w:t>
      </w:r>
      <w:r w:rsidRPr="007F3B54">
        <w:rPr>
          <w:rFonts w:ascii="Calibri" w:hAnsi="Calibri"/>
          <w:sz w:val="22"/>
          <w:szCs w:val="22"/>
        </w:rPr>
        <w:t xml:space="preserve"> </w:t>
      </w:r>
      <w:r w:rsidR="00237AE3">
        <w:rPr>
          <w:rFonts w:ascii="Calibri" w:hAnsi="Calibri"/>
          <w:sz w:val="22"/>
          <w:szCs w:val="22"/>
        </w:rPr>
        <w:t xml:space="preserve"> </w:t>
      </w:r>
      <w:r w:rsidRPr="007F3B54">
        <w:rPr>
          <w:rFonts w:ascii="Calibri" w:hAnsi="Calibri"/>
          <w:sz w:val="22"/>
          <w:szCs w:val="22"/>
        </w:rPr>
        <w:t xml:space="preserve"> 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poradenství v oblasti vnitropodnikových právních norem, správa vymáhaných pohledávek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 xml:space="preserve">zastupování </w:t>
      </w:r>
      <w:r w:rsidR="00454CC8">
        <w:rPr>
          <w:rFonts w:ascii="Calibri" w:hAnsi="Calibri"/>
          <w:sz w:val="22"/>
          <w:szCs w:val="22"/>
        </w:rPr>
        <w:t>z</w:t>
      </w:r>
      <w:r w:rsidRPr="007F3B54">
        <w:rPr>
          <w:rFonts w:ascii="Calibri" w:hAnsi="Calibri"/>
          <w:sz w:val="22"/>
          <w:szCs w:val="22"/>
        </w:rPr>
        <w:t>adavatele v rámci zadávacích řízení, sepis zadávacích dokumentací, poskytování právních stanovisek a souvisejících právních služeb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 xml:space="preserve">zastoupení </w:t>
      </w:r>
      <w:r w:rsidR="00454CC8">
        <w:rPr>
          <w:rFonts w:ascii="Calibri" w:hAnsi="Calibri"/>
          <w:sz w:val="22"/>
          <w:szCs w:val="22"/>
        </w:rPr>
        <w:t>z</w:t>
      </w:r>
      <w:r w:rsidRPr="007F3B54">
        <w:rPr>
          <w:rFonts w:ascii="Calibri" w:hAnsi="Calibri"/>
          <w:sz w:val="22"/>
          <w:szCs w:val="22"/>
        </w:rPr>
        <w:t xml:space="preserve">adavatele v soudním, rozhodčím či správním řízení 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jednání s orgány státní správy, obchodní a jiná obdobná jednání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právní poradenství k informačním a telekomunikačním technologiím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zastupování v řízení před Úřadem pro ochranu hospodářské soutěže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 xml:space="preserve">právní služby v souvislosti s realizací projektů financovaných třetí stranou  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>poradenství v oblasti průmyslového práva a práva duševního vlastnictví</w:t>
      </w:r>
    </w:p>
    <w:p w:rsidR="00420FF8" w:rsidRDefault="00FD449C" w:rsidP="00420FF8">
      <w:pPr>
        <w:pStyle w:val="bno"/>
        <w:keepNext/>
        <w:numPr>
          <w:ilvl w:val="0"/>
          <w:numId w:val="13"/>
        </w:numPr>
        <w:tabs>
          <w:tab w:val="clear" w:pos="1410"/>
          <w:tab w:val="num" w:pos="567"/>
        </w:tabs>
        <w:ind w:left="567" w:hanging="567"/>
        <w:rPr>
          <w:rFonts w:ascii="Calibri" w:hAnsi="Calibri"/>
          <w:sz w:val="22"/>
          <w:szCs w:val="22"/>
        </w:rPr>
      </w:pPr>
      <w:r w:rsidRPr="007F3B54">
        <w:rPr>
          <w:rFonts w:ascii="Calibri" w:hAnsi="Calibri"/>
          <w:sz w:val="22"/>
          <w:szCs w:val="22"/>
        </w:rPr>
        <w:t xml:space="preserve">ostatní právní služby spojené s činnosti </w:t>
      </w:r>
      <w:r w:rsidR="00454CC8">
        <w:rPr>
          <w:rFonts w:ascii="Calibri" w:hAnsi="Calibri"/>
          <w:sz w:val="22"/>
          <w:szCs w:val="22"/>
        </w:rPr>
        <w:t>z</w:t>
      </w:r>
      <w:r w:rsidRPr="007F3B54">
        <w:rPr>
          <w:rFonts w:ascii="Calibri" w:hAnsi="Calibri"/>
          <w:sz w:val="22"/>
          <w:szCs w:val="22"/>
        </w:rPr>
        <w:t>adavatele</w:t>
      </w:r>
    </w:p>
    <w:p w:rsidR="00517773" w:rsidRDefault="00517773" w:rsidP="007570D5">
      <w:pPr>
        <w:tabs>
          <w:tab w:val="left" w:pos="5730"/>
        </w:tabs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C3193D" w:rsidRDefault="00517773" w:rsidP="007570D5">
      <w:pPr>
        <w:tabs>
          <w:tab w:val="left" w:pos="5730"/>
        </w:tabs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Veškeré výše uvedené právní </w:t>
      </w:r>
      <w:r w:rsidRPr="00082F98">
        <w:rPr>
          <w:rFonts w:ascii="Calibri" w:hAnsi="Calibri"/>
          <w:sz w:val="22"/>
          <w:szCs w:val="22"/>
        </w:rPr>
        <w:t>služby mohou být poptávány samostatně</w:t>
      </w:r>
      <w:r>
        <w:rPr>
          <w:rFonts w:ascii="Calibri" w:hAnsi="Calibri"/>
          <w:sz w:val="22"/>
          <w:szCs w:val="22"/>
        </w:rPr>
        <w:t>, a to postupem p</w:t>
      </w:r>
      <w:r w:rsidRPr="00517773">
        <w:rPr>
          <w:rFonts w:ascii="Calibri" w:hAnsi="Calibri"/>
          <w:sz w:val="22"/>
          <w:szCs w:val="22"/>
        </w:rPr>
        <w:t xml:space="preserve">odle § 92 odst. </w:t>
      </w:r>
      <w:r>
        <w:rPr>
          <w:rFonts w:ascii="Calibri" w:hAnsi="Calibri"/>
          <w:sz w:val="22"/>
          <w:szCs w:val="22"/>
        </w:rPr>
        <w:t>2</w:t>
      </w:r>
      <w:r w:rsidRPr="00517773">
        <w:rPr>
          <w:rFonts w:ascii="Calibri" w:hAnsi="Calibri"/>
          <w:sz w:val="22"/>
          <w:szCs w:val="22"/>
        </w:rPr>
        <w:t xml:space="preserve"> písm. b) ZVZ</w:t>
      </w:r>
      <w:r>
        <w:rPr>
          <w:rFonts w:ascii="Calibri" w:hAnsi="Calibri"/>
          <w:sz w:val="22"/>
          <w:szCs w:val="22"/>
        </w:rPr>
        <w:t xml:space="preserve"> </w:t>
      </w:r>
      <w:r w:rsidRPr="00517773">
        <w:rPr>
          <w:rFonts w:ascii="Calibri" w:hAnsi="Calibri"/>
          <w:sz w:val="22"/>
          <w:szCs w:val="22"/>
        </w:rPr>
        <w:t>na základě písemné výzvy k poskytnutí plnění a jejího písemného potvrzení s uvedením předpokládaného rozsahu a ceny. Zvláštním právním předpisem ve smyslu citovaného ustanovení ZVZ se rozumí zákon č. 85/1996 Sb., o advokacii, ve znění pozdějších předpisů.</w:t>
      </w:r>
      <w:r w:rsidR="007570D5">
        <w:rPr>
          <w:rFonts w:ascii="Calibri" w:hAnsi="Calibri"/>
          <w:sz w:val="22"/>
          <w:szCs w:val="22"/>
        </w:rPr>
        <w:tab/>
      </w:r>
    </w:p>
    <w:p w:rsidR="00517773" w:rsidRDefault="00517773" w:rsidP="007570D5">
      <w:pPr>
        <w:tabs>
          <w:tab w:val="left" w:pos="5730"/>
        </w:tabs>
        <w:spacing w:line="320" w:lineRule="atLeast"/>
        <w:jc w:val="both"/>
        <w:rPr>
          <w:ins w:id="44" w:author="Autor"/>
          <w:rFonts w:ascii="Calibri" w:hAnsi="Calibri"/>
          <w:sz w:val="22"/>
          <w:szCs w:val="22"/>
        </w:rPr>
      </w:pPr>
    </w:p>
    <w:p w:rsidR="003D06FA" w:rsidRPr="00336902" w:rsidRDefault="003D06FA" w:rsidP="007570D5">
      <w:pPr>
        <w:tabs>
          <w:tab w:val="left" w:pos="5730"/>
        </w:tabs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9E1D3C" w:rsidRPr="00336902" w:rsidRDefault="00F94D8F" w:rsidP="00D651C0">
      <w:pPr>
        <w:pStyle w:val="Nadpis2"/>
        <w:keepNext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lastRenderedPageBreak/>
        <w:t>Klasifikace předmětu veřejné zakázky</w:t>
      </w:r>
    </w:p>
    <w:p w:rsidR="00420FF8" w:rsidRDefault="00082F98" w:rsidP="00420FF8">
      <w:pPr>
        <w:pStyle w:val="Zkladntextodsazen"/>
        <w:numPr>
          <w:ilvl w:val="0"/>
          <w:numId w:val="14"/>
        </w:numPr>
        <w:tabs>
          <w:tab w:val="clear" w:pos="360"/>
          <w:tab w:val="num" w:pos="1418"/>
        </w:tabs>
        <w:spacing w:before="120" w:after="120" w:line="320" w:lineRule="atLeast"/>
        <w:ind w:left="1418" w:hanging="709"/>
        <w:jc w:val="left"/>
        <w:rPr>
          <w:rFonts w:ascii="Calibri" w:hAnsi="Calibri"/>
          <w:sz w:val="22"/>
          <w:szCs w:val="22"/>
        </w:rPr>
      </w:pPr>
      <w:r w:rsidRPr="007C2A92">
        <w:rPr>
          <w:rFonts w:ascii="Calibri" w:hAnsi="Calibri"/>
          <w:sz w:val="22"/>
          <w:szCs w:val="22"/>
        </w:rPr>
        <w:t xml:space="preserve">Kód CPV: </w:t>
      </w:r>
      <w:r w:rsidRPr="007C2A92">
        <w:rPr>
          <w:rFonts w:ascii="Calibri" w:hAnsi="Calibri"/>
          <w:bCs/>
          <w:color w:val="000000"/>
          <w:sz w:val="22"/>
          <w:szCs w:val="22"/>
        </w:rPr>
        <w:t>79110000-8</w:t>
      </w:r>
      <w:r w:rsidRPr="007C2A92">
        <w:rPr>
          <w:rFonts w:ascii="Calibri" w:hAnsi="Calibri"/>
          <w:color w:val="000000"/>
          <w:sz w:val="22"/>
          <w:szCs w:val="22"/>
        </w:rPr>
        <w:t>, název: Právní poradenství a zastupování;</w:t>
      </w:r>
    </w:p>
    <w:p w:rsidR="00420FF8" w:rsidRDefault="00082F98" w:rsidP="00420FF8">
      <w:pPr>
        <w:pStyle w:val="Zkladntextodsazen"/>
        <w:numPr>
          <w:ilvl w:val="0"/>
          <w:numId w:val="14"/>
        </w:numPr>
        <w:tabs>
          <w:tab w:val="clear" w:pos="360"/>
          <w:tab w:val="num" w:pos="1418"/>
        </w:tabs>
        <w:spacing w:before="120" w:after="120" w:line="320" w:lineRule="atLeast"/>
        <w:ind w:left="1418" w:hanging="709"/>
        <w:jc w:val="left"/>
        <w:rPr>
          <w:rFonts w:ascii="Calibri" w:hAnsi="Calibri"/>
          <w:sz w:val="22"/>
          <w:szCs w:val="22"/>
        </w:rPr>
      </w:pPr>
      <w:r w:rsidRPr="007C2A92">
        <w:rPr>
          <w:rFonts w:ascii="Calibri" w:hAnsi="Calibri"/>
          <w:sz w:val="22"/>
          <w:szCs w:val="22"/>
        </w:rPr>
        <w:t xml:space="preserve">Kód CPV: </w:t>
      </w:r>
      <w:r w:rsidRPr="007C2A92">
        <w:rPr>
          <w:rFonts w:ascii="Calibri" w:hAnsi="Calibri"/>
          <w:bCs/>
          <w:color w:val="000000"/>
          <w:sz w:val="22"/>
          <w:szCs w:val="22"/>
        </w:rPr>
        <w:t>79100000-5</w:t>
      </w:r>
      <w:r w:rsidRPr="007C2A92">
        <w:rPr>
          <w:rFonts w:ascii="Calibri" w:hAnsi="Calibri"/>
          <w:color w:val="000000"/>
          <w:sz w:val="22"/>
          <w:szCs w:val="22"/>
        </w:rPr>
        <w:t>, název: Právní služby;</w:t>
      </w:r>
    </w:p>
    <w:p w:rsidR="00C3193D" w:rsidRPr="00FD449C" w:rsidRDefault="00C3193D" w:rsidP="00FD449C">
      <w:pPr>
        <w:spacing w:line="320" w:lineRule="atLeast"/>
        <w:ind w:left="712"/>
        <w:jc w:val="both"/>
        <w:rPr>
          <w:rFonts w:ascii="Calibri" w:hAnsi="Calibri"/>
          <w:sz w:val="22"/>
          <w:szCs w:val="22"/>
        </w:rPr>
      </w:pPr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Závaznost požadavků zadavatele</w:t>
      </w:r>
    </w:p>
    <w:p w:rsidR="002625E4" w:rsidRPr="00336902" w:rsidRDefault="00F94D8F" w:rsidP="00C95611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Informace a údaje uvedené v jednotlivých částech této zadávací dokumentace a v přílohách zadávací dokumentace vymezují závazné požadavky zadavatele na plnění veřejné zakázky. Tyto požadavky je uchazeč povinen plně a bezvýhradně respektovat při zpracování své nabídky. Neakceptování požadavků zadavatele uvedených v této zadávací dokumentaci či změny obchodních podmínek budou považovány za nesplnění zadávacích podmínek s následkem vyloučení uchazeče z další účasti </w:t>
      </w:r>
      <w:r w:rsidR="006D5FCA" w:rsidRPr="00336902">
        <w:rPr>
          <w:rFonts w:ascii="Calibri" w:hAnsi="Calibri"/>
          <w:sz w:val="22"/>
          <w:szCs w:val="22"/>
        </w:rPr>
        <w:t xml:space="preserve">v </w:t>
      </w:r>
      <w:r w:rsidR="004E675B" w:rsidRPr="00336902">
        <w:rPr>
          <w:rFonts w:ascii="Calibri" w:hAnsi="Calibri"/>
          <w:sz w:val="22"/>
          <w:szCs w:val="22"/>
        </w:rPr>
        <w:t>zadávacím</w:t>
      </w:r>
      <w:r w:rsidRPr="00336902">
        <w:rPr>
          <w:rFonts w:ascii="Calibri" w:hAnsi="Calibri"/>
          <w:sz w:val="22"/>
          <w:szCs w:val="22"/>
        </w:rPr>
        <w:t xml:space="preserve"> řízení.</w:t>
      </w:r>
    </w:p>
    <w:p w:rsidR="00CC1F0B" w:rsidRPr="00336902" w:rsidRDefault="00CC1F0B" w:rsidP="00521A37">
      <w:pPr>
        <w:spacing w:line="320" w:lineRule="atLeast"/>
        <w:ind w:left="720"/>
        <w:jc w:val="both"/>
        <w:rPr>
          <w:rFonts w:ascii="Calibri" w:hAnsi="Calibri"/>
          <w:sz w:val="22"/>
          <w:szCs w:val="22"/>
        </w:rPr>
      </w:pPr>
    </w:p>
    <w:p w:rsidR="00F94D8F" w:rsidRPr="00336902" w:rsidRDefault="00F94D8F" w:rsidP="00521A37">
      <w:pPr>
        <w:pStyle w:val="Nadpis1"/>
        <w:spacing w:before="0" w:after="0" w:line="320" w:lineRule="atLeast"/>
        <w:ind w:left="426" w:hanging="426"/>
        <w:jc w:val="both"/>
        <w:rPr>
          <w:rFonts w:ascii="Calibri" w:hAnsi="Calibri"/>
          <w:sz w:val="22"/>
          <w:szCs w:val="22"/>
        </w:rPr>
      </w:pPr>
      <w:bookmarkStart w:id="45" w:name="_Toc388320444"/>
      <w:bookmarkStart w:id="46" w:name="_Toc32627412"/>
      <w:bookmarkStart w:id="47" w:name="_Toc123534350"/>
      <w:bookmarkStart w:id="48" w:name="_Toc167174529"/>
      <w:bookmarkStart w:id="49" w:name="_Toc313884404"/>
      <w:r w:rsidRPr="00336902">
        <w:rPr>
          <w:rFonts w:ascii="Calibri" w:hAnsi="Calibri"/>
          <w:sz w:val="22"/>
          <w:szCs w:val="22"/>
        </w:rPr>
        <w:t xml:space="preserve">Doba </w:t>
      </w:r>
      <w:r w:rsidR="000A3BFF" w:rsidRPr="00336902">
        <w:rPr>
          <w:rFonts w:ascii="Calibri" w:hAnsi="Calibri"/>
          <w:sz w:val="22"/>
          <w:szCs w:val="22"/>
        </w:rPr>
        <w:t xml:space="preserve">plnění, </w:t>
      </w:r>
      <w:r w:rsidRPr="00336902">
        <w:rPr>
          <w:rFonts w:ascii="Calibri" w:hAnsi="Calibri"/>
          <w:sz w:val="22"/>
          <w:szCs w:val="22"/>
        </w:rPr>
        <w:t xml:space="preserve">místo plnění </w:t>
      </w:r>
      <w:bookmarkEnd w:id="45"/>
      <w:bookmarkEnd w:id="46"/>
      <w:bookmarkEnd w:id="47"/>
      <w:bookmarkEnd w:id="48"/>
      <w:r w:rsidR="00CE4945">
        <w:rPr>
          <w:rFonts w:ascii="Calibri" w:hAnsi="Calibri"/>
          <w:sz w:val="22"/>
          <w:szCs w:val="22"/>
        </w:rPr>
        <w:t>a</w:t>
      </w:r>
      <w:r w:rsidR="00CC1F0B" w:rsidRPr="00336902">
        <w:rPr>
          <w:rFonts w:ascii="Calibri" w:hAnsi="Calibri"/>
          <w:sz w:val="22"/>
          <w:szCs w:val="22"/>
        </w:rPr>
        <w:t xml:space="preserve"> předpokládaná hodnota</w:t>
      </w:r>
      <w:r w:rsidR="00CE4945">
        <w:rPr>
          <w:rFonts w:ascii="Calibri" w:hAnsi="Calibri"/>
          <w:sz w:val="22"/>
          <w:szCs w:val="22"/>
        </w:rPr>
        <w:t xml:space="preserve"> veřejné zakázky</w:t>
      </w:r>
      <w:bookmarkEnd w:id="49"/>
      <w:r w:rsidR="00CC1F0B" w:rsidRPr="00336902">
        <w:rPr>
          <w:rFonts w:ascii="Calibri" w:hAnsi="Calibri"/>
          <w:sz w:val="22"/>
          <w:szCs w:val="22"/>
        </w:rPr>
        <w:t xml:space="preserve"> </w:t>
      </w:r>
    </w:p>
    <w:p w:rsidR="0065569E" w:rsidRPr="00336902" w:rsidRDefault="0065569E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Doba plnění</w:t>
      </w:r>
      <w:r w:rsidR="00127EA8">
        <w:rPr>
          <w:rFonts w:ascii="Calibri" w:hAnsi="Calibri"/>
          <w:sz w:val="22"/>
          <w:szCs w:val="22"/>
        </w:rPr>
        <w:t xml:space="preserve"> veřejné zakázky</w:t>
      </w:r>
    </w:p>
    <w:p w:rsidR="00082F98" w:rsidRPr="00336902" w:rsidRDefault="00082F98" w:rsidP="00082F98">
      <w:p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Plnění </w:t>
      </w:r>
      <w:r w:rsidR="005B1F76">
        <w:rPr>
          <w:rFonts w:ascii="Calibri" w:hAnsi="Calibri"/>
          <w:sz w:val="22"/>
          <w:szCs w:val="22"/>
        </w:rPr>
        <w:t>v</w:t>
      </w:r>
      <w:r w:rsidRPr="00082F98">
        <w:rPr>
          <w:rFonts w:ascii="Calibri" w:hAnsi="Calibri"/>
          <w:sz w:val="22"/>
          <w:szCs w:val="22"/>
        </w:rPr>
        <w:t xml:space="preserve">eřejné zakázky bude realizováno ode dne nabytí platnosti a účinnosti </w:t>
      </w:r>
      <w:r w:rsidR="005B1F76">
        <w:rPr>
          <w:rFonts w:ascii="Calibri" w:hAnsi="Calibri"/>
          <w:sz w:val="22"/>
          <w:szCs w:val="22"/>
        </w:rPr>
        <w:t>r</w:t>
      </w:r>
      <w:r w:rsidRPr="00082F98">
        <w:rPr>
          <w:rFonts w:ascii="Calibri" w:hAnsi="Calibri"/>
          <w:sz w:val="22"/>
          <w:szCs w:val="22"/>
        </w:rPr>
        <w:t xml:space="preserve">ámcové smlouvy. Rámcová smlouva bude uzavřena na dobu čtyř </w:t>
      </w:r>
      <w:r w:rsidR="005B1F76">
        <w:rPr>
          <w:rFonts w:ascii="Calibri" w:hAnsi="Calibri"/>
          <w:sz w:val="22"/>
          <w:szCs w:val="22"/>
        </w:rPr>
        <w:t xml:space="preserve">(4) </w:t>
      </w:r>
      <w:r w:rsidRPr="00082F98">
        <w:rPr>
          <w:rFonts w:ascii="Calibri" w:hAnsi="Calibri"/>
          <w:sz w:val="22"/>
          <w:szCs w:val="22"/>
        </w:rPr>
        <w:t>let.</w:t>
      </w:r>
      <w:r>
        <w:rPr>
          <w:rFonts w:ascii="Calibri" w:hAnsi="Calibri"/>
          <w:sz w:val="22"/>
          <w:szCs w:val="22"/>
        </w:rPr>
        <w:t xml:space="preserve"> </w:t>
      </w:r>
    </w:p>
    <w:p w:rsidR="00CE4945" w:rsidRDefault="00CE4945" w:rsidP="00727E2B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65569E" w:rsidRPr="00336902" w:rsidRDefault="0065569E" w:rsidP="00C95611">
      <w:pPr>
        <w:pStyle w:val="Nadpis2"/>
        <w:rPr>
          <w:rFonts w:ascii="Calibri" w:hAnsi="Calibri"/>
          <w:sz w:val="22"/>
          <w:szCs w:val="22"/>
        </w:rPr>
      </w:pPr>
      <w:bookmarkStart w:id="50" w:name="_Ref256529848"/>
      <w:bookmarkStart w:id="51" w:name="_Toc363974222"/>
      <w:bookmarkStart w:id="52" w:name="_Toc366583530"/>
      <w:r w:rsidRPr="00336902">
        <w:rPr>
          <w:rFonts w:ascii="Calibri" w:hAnsi="Calibri"/>
          <w:sz w:val="22"/>
          <w:szCs w:val="22"/>
        </w:rPr>
        <w:t>Místo plnění</w:t>
      </w:r>
      <w:bookmarkEnd w:id="50"/>
      <w:r w:rsidR="00127EA8">
        <w:rPr>
          <w:rFonts w:ascii="Calibri" w:hAnsi="Calibri"/>
          <w:sz w:val="22"/>
          <w:szCs w:val="22"/>
        </w:rPr>
        <w:t xml:space="preserve"> veřejné zakázky</w:t>
      </w:r>
    </w:p>
    <w:p w:rsidR="00082F98" w:rsidRPr="00082F98" w:rsidRDefault="00082F98" w:rsidP="00082F98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082F98">
        <w:rPr>
          <w:rFonts w:ascii="Calibri" w:hAnsi="Calibri"/>
          <w:sz w:val="22"/>
          <w:szCs w:val="22"/>
        </w:rPr>
        <w:t xml:space="preserve">Místem plnění </w:t>
      </w:r>
      <w:r w:rsidR="005B1F76">
        <w:rPr>
          <w:rFonts w:ascii="Calibri" w:hAnsi="Calibri"/>
          <w:sz w:val="22"/>
          <w:szCs w:val="22"/>
        </w:rPr>
        <w:t>v</w:t>
      </w:r>
      <w:r w:rsidRPr="00082F98">
        <w:rPr>
          <w:rFonts w:ascii="Calibri" w:hAnsi="Calibri"/>
          <w:sz w:val="22"/>
          <w:szCs w:val="22"/>
        </w:rPr>
        <w:t xml:space="preserve">eřejné zakázky je sídlo </w:t>
      </w:r>
      <w:r w:rsidR="005B1F76">
        <w:rPr>
          <w:rFonts w:ascii="Calibri" w:hAnsi="Calibri"/>
          <w:sz w:val="22"/>
          <w:szCs w:val="22"/>
        </w:rPr>
        <w:t>z</w:t>
      </w:r>
      <w:r w:rsidRPr="00082F98">
        <w:rPr>
          <w:rFonts w:ascii="Calibri" w:hAnsi="Calibri"/>
          <w:sz w:val="22"/>
          <w:szCs w:val="22"/>
        </w:rPr>
        <w:t xml:space="preserve">adavatele, sídlo </w:t>
      </w:r>
      <w:r>
        <w:rPr>
          <w:rFonts w:ascii="Calibri" w:hAnsi="Calibri"/>
          <w:sz w:val="22"/>
          <w:szCs w:val="22"/>
        </w:rPr>
        <w:t xml:space="preserve">každého </w:t>
      </w:r>
      <w:r w:rsidRPr="00082F98">
        <w:rPr>
          <w:rFonts w:ascii="Calibri" w:hAnsi="Calibri"/>
          <w:sz w:val="22"/>
          <w:szCs w:val="22"/>
        </w:rPr>
        <w:t>vybraného uchazeče a další místa dle požadavk</w:t>
      </w:r>
      <w:r>
        <w:rPr>
          <w:rFonts w:ascii="Calibri" w:hAnsi="Calibri"/>
          <w:sz w:val="22"/>
          <w:szCs w:val="22"/>
        </w:rPr>
        <w:t>u a potřeby</w:t>
      </w:r>
      <w:r w:rsidRPr="00082F98">
        <w:rPr>
          <w:rFonts w:ascii="Calibri" w:hAnsi="Calibri"/>
          <w:sz w:val="22"/>
          <w:szCs w:val="22"/>
        </w:rPr>
        <w:t xml:space="preserve"> </w:t>
      </w:r>
      <w:r w:rsidR="005B1F76">
        <w:rPr>
          <w:rFonts w:ascii="Calibri" w:hAnsi="Calibri"/>
          <w:sz w:val="22"/>
          <w:szCs w:val="22"/>
        </w:rPr>
        <w:t>z</w:t>
      </w:r>
      <w:r w:rsidRPr="00082F98">
        <w:rPr>
          <w:rFonts w:ascii="Calibri" w:hAnsi="Calibri"/>
          <w:sz w:val="22"/>
          <w:szCs w:val="22"/>
        </w:rPr>
        <w:t xml:space="preserve">adavatele. </w:t>
      </w:r>
    </w:p>
    <w:p w:rsidR="00B121ED" w:rsidRPr="00336902" w:rsidRDefault="00B121ED" w:rsidP="00CD0263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F00341" w:rsidRPr="00336902" w:rsidRDefault="00F00341" w:rsidP="00C95611">
      <w:pPr>
        <w:pStyle w:val="Nadpis2"/>
        <w:rPr>
          <w:rFonts w:ascii="Calibri" w:hAnsi="Calibri"/>
          <w:sz w:val="22"/>
          <w:szCs w:val="22"/>
        </w:rPr>
      </w:pPr>
      <w:bookmarkStart w:id="53" w:name="_Ref208154605"/>
      <w:r w:rsidRPr="00336902">
        <w:rPr>
          <w:rFonts w:ascii="Calibri" w:hAnsi="Calibri"/>
          <w:sz w:val="22"/>
          <w:szCs w:val="22"/>
        </w:rPr>
        <w:t>Předpokládan</w:t>
      </w:r>
      <w:r w:rsidR="00020F98" w:rsidRPr="00336902">
        <w:rPr>
          <w:rFonts w:ascii="Calibri" w:hAnsi="Calibri"/>
          <w:sz w:val="22"/>
          <w:szCs w:val="22"/>
        </w:rPr>
        <w:t>á</w:t>
      </w:r>
      <w:r w:rsidRPr="00336902">
        <w:rPr>
          <w:rFonts w:ascii="Calibri" w:hAnsi="Calibri"/>
          <w:sz w:val="22"/>
          <w:szCs w:val="22"/>
        </w:rPr>
        <w:t xml:space="preserve"> </w:t>
      </w:r>
      <w:r w:rsidR="00020F98" w:rsidRPr="00336902">
        <w:rPr>
          <w:rFonts w:ascii="Calibri" w:hAnsi="Calibri"/>
          <w:sz w:val="22"/>
          <w:szCs w:val="22"/>
        </w:rPr>
        <w:t>hodnota veřejné</w:t>
      </w:r>
      <w:r w:rsidRPr="00336902">
        <w:rPr>
          <w:rFonts w:ascii="Calibri" w:hAnsi="Calibri"/>
          <w:sz w:val="22"/>
          <w:szCs w:val="22"/>
        </w:rPr>
        <w:t xml:space="preserve"> zakázky</w:t>
      </w:r>
      <w:bookmarkEnd w:id="53"/>
    </w:p>
    <w:p w:rsidR="00CC6B09" w:rsidRPr="00082F98" w:rsidRDefault="00082F98" w:rsidP="00CD0263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082F98">
        <w:rPr>
          <w:rFonts w:ascii="Calibri" w:hAnsi="Calibri"/>
          <w:sz w:val="22"/>
          <w:szCs w:val="22"/>
        </w:rPr>
        <w:t xml:space="preserve">Předpokládaná hodnota této veřejné </w:t>
      </w:r>
      <w:r w:rsidRPr="004F25F3">
        <w:rPr>
          <w:rFonts w:ascii="Calibri" w:hAnsi="Calibri"/>
          <w:sz w:val="22"/>
          <w:szCs w:val="22"/>
        </w:rPr>
        <w:t xml:space="preserve">zakázky činí </w:t>
      </w:r>
      <w:r w:rsidR="004F25F3" w:rsidRPr="004F25F3">
        <w:rPr>
          <w:rFonts w:ascii="Calibri" w:hAnsi="Calibri"/>
          <w:sz w:val="22"/>
          <w:szCs w:val="22"/>
        </w:rPr>
        <w:t>6</w:t>
      </w:r>
      <w:r w:rsidRPr="004F25F3">
        <w:rPr>
          <w:rFonts w:ascii="Calibri" w:hAnsi="Calibri"/>
          <w:sz w:val="22"/>
          <w:szCs w:val="22"/>
        </w:rPr>
        <w:t>.000.000,- Kč</w:t>
      </w:r>
      <w:r w:rsidRPr="00082F98">
        <w:rPr>
          <w:rFonts w:ascii="Calibri" w:hAnsi="Calibri"/>
          <w:sz w:val="22"/>
          <w:szCs w:val="22"/>
        </w:rPr>
        <w:t xml:space="preserve"> bez DPH</w:t>
      </w:r>
      <w:r>
        <w:rPr>
          <w:rFonts w:ascii="Calibri" w:hAnsi="Calibri"/>
          <w:sz w:val="22"/>
          <w:szCs w:val="22"/>
        </w:rPr>
        <w:t xml:space="preserve">, </w:t>
      </w:r>
      <w:r w:rsidR="0048768F">
        <w:rPr>
          <w:rFonts w:ascii="Calibri" w:hAnsi="Calibri"/>
          <w:sz w:val="22"/>
          <w:szCs w:val="22"/>
        </w:rPr>
        <w:t>tedy 7</w:t>
      </w:r>
      <w:r w:rsidR="00D651C0">
        <w:rPr>
          <w:rFonts w:ascii="Calibri" w:hAnsi="Calibri"/>
          <w:sz w:val="22"/>
          <w:szCs w:val="22"/>
        </w:rPr>
        <w:t>.</w:t>
      </w:r>
      <w:r w:rsidR="0048768F">
        <w:rPr>
          <w:rFonts w:ascii="Calibri" w:hAnsi="Calibri"/>
          <w:sz w:val="22"/>
          <w:szCs w:val="22"/>
        </w:rPr>
        <w:t>200</w:t>
      </w:r>
      <w:r w:rsidR="00D651C0">
        <w:rPr>
          <w:rFonts w:ascii="Calibri" w:hAnsi="Calibri"/>
          <w:sz w:val="22"/>
          <w:szCs w:val="22"/>
        </w:rPr>
        <w:t>.</w:t>
      </w:r>
      <w:r w:rsidR="0048768F">
        <w:rPr>
          <w:rFonts w:ascii="Calibri" w:hAnsi="Calibri"/>
          <w:sz w:val="22"/>
          <w:szCs w:val="22"/>
        </w:rPr>
        <w:t xml:space="preserve">000,- Kč včetně DPH, </w:t>
      </w:r>
      <w:r w:rsidR="00646DE6" w:rsidRPr="00082F98">
        <w:rPr>
          <w:rFonts w:ascii="Calibri" w:hAnsi="Calibri"/>
          <w:sz w:val="22"/>
          <w:szCs w:val="22"/>
        </w:rPr>
        <w:t xml:space="preserve">přičemž zadavatel uvádí, že předpokládaná hodnota této veřejné zakázky je zároveň její nejvyšší přípustnou </w:t>
      </w:r>
      <w:r w:rsidR="00646DE6" w:rsidRPr="007C2A92">
        <w:rPr>
          <w:rFonts w:ascii="Calibri" w:hAnsi="Calibri"/>
          <w:sz w:val="22"/>
          <w:szCs w:val="22"/>
        </w:rPr>
        <w:t>hodnotou</w:t>
      </w:r>
      <w:r w:rsidR="00C9170F" w:rsidRPr="007C2A92">
        <w:rPr>
          <w:rFonts w:ascii="Calibri" w:hAnsi="Calibri"/>
          <w:sz w:val="22"/>
          <w:szCs w:val="22"/>
        </w:rPr>
        <w:t>.</w:t>
      </w:r>
    </w:p>
    <w:p w:rsidR="00646DE6" w:rsidRDefault="00646DE6" w:rsidP="00CC6B09">
      <w:pPr>
        <w:rPr>
          <w:rFonts w:ascii="Calibri" w:hAnsi="Calibri"/>
          <w:bCs/>
          <w:sz w:val="22"/>
          <w:szCs w:val="22"/>
        </w:rPr>
      </w:pPr>
    </w:p>
    <w:p w:rsidR="00127EA8" w:rsidRPr="00336902" w:rsidRDefault="00127EA8" w:rsidP="00CC6B09">
      <w:pPr>
        <w:rPr>
          <w:rFonts w:ascii="Calibri" w:hAnsi="Calibri"/>
          <w:bCs/>
          <w:sz w:val="22"/>
          <w:szCs w:val="22"/>
        </w:rPr>
      </w:pPr>
    </w:p>
    <w:p w:rsidR="00D1390B" w:rsidRPr="00336902" w:rsidRDefault="0004102E" w:rsidP="00521A37">
      <w:pPr>
        <w:pStyle w:val="Nadpis1"/>
        <w:spacing w:before="0" w:after="0" w:line="320" w:lineRule="atLeast"/>
        <w:ind w:left="426" w:hanging="426"/>
        <w:jc w:val="both"/>
        <w:rPr>
          <w:rFonts w:ascii="Calibri" w:hAnsi="Calibri"/>
          <w:sz w:val="22"/>
          <w:szCs w:val="22"/>
        </w:rPr>
      </w:pPr>
      <w:bookmarkStart w:id="54" w:name="_Toc313884405"/>
      <w:r>
        <w:rPr>
          <w:rFonts w:ascii="Calibri" w:hAnsi="Calibri"/>
          <w:sz w:val="22"/>
          <w:szCs w:val="22"/>
        </w:rPr>
        <w:lastRenderedPageBreak/>
        <w:t>Požadavky zadavatele na k</w:t>
      </w:r>
      <w:r w:rsidR="00D1390B" w:rsidRPr="00336902">
        <w:rPr>
          <w:rFonts w:ascii="Calibri" w:hAnsi="Calibri"/>
          <w:sz w:val="22"/>
          <w:szCs w:val="22"/>
        </w:rPr>
        <w:t>valifika</w:t>
      </w:r>
      <w:r w:rsidR="00783B0E" w:rsidRPr="00336902">
        <w:rPr>
          <w:rFonts w:ascii="Calibri" w:hAnsi="Calibri"/>
          <w:sz w:val="22"/>
          <w:szCs w:val="22"/>
        </w:rPr>
        <w:t>c</w:t>
      </w:r>
      <w:r>
        <w:rPr>
          <w:rFonts w:ascii="Calibri" w:hAnsi="Calibri"/>
          <w:sz w:val="22"/>
          <w:szCs w:val="22"/>
        </w:rPr>
        <w:t>i</w:t>
      </w:r>
      <w:bookmarkEnd w:id="54"/>
    </w:p>
    <w:p w:rsidR="0065569E" w:rsidRPr="00336902" w:rsidRDefault="0065569E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Vymezení </w:t>
      </w:r>
      <w:r w:rsidR="0004102E">
        <w:rPr>
          <w:rFonts w:ascii="Calibri" w:hAnsi="Calibri"/>
          <w:sz w:val="22"/>
          <w:szCs w:val="22"/>
        </w:rPr>
        <w:t xml:space="preserve">požadavků zadavatele na </w:t>
      </w:r>
      <w:r w:rsidRPr="00336902">
        <w:rPr>
          <w:rFonts w:ascii="Calibri" w:hAnsi="Calibri"/>
          <w:sz w:val="22"/>
          <w:szCs w:val="22"/>
        </w:rPr>
        <w:t>kvalifikac</w:t>
      </w:r>
      <w:r w:rsidR="0004102E">
        <w:rPr>
          <w:rFonts w:ascii="Calibri" w:hAnsi="Calibri"/>
          <w:sz w:val="22"/>
          <w:szCs w:val="22"/>
        </w:rPr>
        <w:t>i</w:t>
      </w:r>
    </w:p>
    <w:p w:rsidR="00FC0E57" w:rsidRPr="00336902" w:rsidRDefault="00D5725B" w:rsidP="00D057FF">
      <w:pPr>
        <w:pStyle w:val="Nadpis3"/>
        <w:numPr>
          <w:ilvl w:val="0"/>
          <w:numId w:val="0"/>
        </w:numPr>
        <w:suppressAutoHyphens/>
        <w:spacing w:before="0" w:after="0" w:line="320" w:lineRule="atLeast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Dodavatel</w:t>
      </w:r>
      <w:r w:rsidR="00A91464" w:rsidRPr="00336902">
        <w:rPr>
          <w:rFonts w:ascii="Calibri" w:hAnsi="Calibri"/>
          <w:b w:val="0"/>
          <w:szCs w:val="22"/>
        </w:rPr>
        <w:t xml:space="preserve"> je povinen v souladu s § 50 </w:t>
      </w:r>
      <w:r w:rsidR="0004102E">
        <w:rPr>
          <w:rFonts w:ascii="Calibri" w:hAnsi="Calibri"/>
          <w:b w:val="0"/>
          <w:szCs w:val="22"/>
        </w:rPr>
        <w:t xml:space="preserve">a násl. </w:t>
      </w:r>
      <w:r w:rsidR="00A91464" w:rsidRPr="00336902">
        <w:rPr>
          <w:rFonts w:ascii="Calibri" w:hAnsi="Calibri"/>
          <w:b w:val="0"/>
          <w:szCs w:val="22"/>
        </w:rPr>
        <w:t>ZVZ v nabídce prokázat splnění kvalifikace</w:t>
      </w:r>
      <w:r w:rsidR="007F3B54">
        <w:rPr>
          <w:rFonts w:ascii="Calibri" w:hAnsi="Calibri"/>
          <w:b w:val="0"/>
          <w:szCs w:val="22"/>
        </w:rPr>
        <w:t>, která je předpokladem hodnocení nabídek</w:t>
      </w:r>
      <w:r w:rsidR="00A91464" w:rsidRPr="00336902">
        <w:rPr>
          <w:rFonts w:ascii="Calibri" w:hAnsi="Calibri"/>
          <w:b w:val="0"/>
          <w:szCs w:val="22"/>
        </w:rPr>
        <w:t xml:space="preserve">. </w:t>
      </w:r>
      <w:r w:rsidR="0065569E" w:rsidRPr="00336902">
        <w:rPr>
          <w:rFonts w:ascii="Calibri" w:hAnsi="Calibri"/>
          <w:b w:val="0"/>
          <w:szCs w:val="22"/>
        </w:rPr>
        <w:t xml:space="preserve">Splnění kvalifikace prokáže </w:t>
      </w:r>
      <w:r w:rsidRPr="00336902">
        <w:rPr>
          <w:rFonts w:ascii="Calibri" w:hAnsi="Calibri"/>
          <w:b w:val="0"/>
          <w:szCs w:val="22"/>
        </w:rPr>
        <w:t>dodavatel</w:t>
      </w:r>
      <w:r w:rsidR="0065569E" w:rsidRPr="00336902">
        <w:rPr>
          <w:rFonts w:ascii="Calibri" w:hAnsi="Calibri"/>
          <w:b w:val="0"/>
          <w:szCs w:val="22"/>
        </w:rPr>
        <w:t xml:space="preserve">, který s poukazem na § 50 odst. 1 </w:t>
      </w:r>
      <w:r w:rsidR="00C34697" w:rsidRPr="00336902">
        <w:rPr>
          <w:rFonts w:ascii="Calibri" w:hAnsi="Calibri"/>
          <w:b w:val="0"/>
          <w:szCs w:val="22"/>
        </w:rPr>
        <w:t>ZVZ</w:t>
      </w:r>
      <w:r w:rsidR="0065569E" w:rsidRPr="00336902">
        <w:rPr>
          <w:rFonts w:ascii="Calibri" w:hAnsi="Calibri"/>
          <w:b w:val="0"/>
          <w:szCs w:val="22"/>
        </w:rPr>
        <w:t xml:space="preserve"> splní kvalifikační předpoklady uvedené dále.</w:t>
      </w:r>
    </w:p>
    <w:p w:rsidR="00E24A10" w:rsidRDefault="00E24A10" w:rsidP="00E24A10">
      <w:pPr>
        <w:rPr>
          <w:rFonts w:ascii="Calibri" w:hAnsi="Calibri"/>
          <w:sz w:val="22"/>
          <w:szCs w:val="22"/>
        </w:rPr>
      </w:pPr>
    </w:p>
    <w:p w:rsidR="00D1390B" w:rsidRDefault="00D1390B" w:rsidP="00D57C12">
      <w:pPr>
        <w:pStyle w:val="Nadpis3"/>
        <w:tabs>
          <w:tab w:val="clear" w:pos="0"/>
          <w:tab w:val="num" w:pos="700"/>
        </w:tabs>
        <w:spacing w:before="0" w:after="0" w:line="320" w:lineRule="atLeast"/>
        <w:ind w:left="1440" w:hanging="720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Základní kvalifikační předpoklady</w:t>
      </w:r>
      <w:r w:rsidR="00CB1D95">
        <w:rPr>
          <w:rFonts w:ascii="Calibri" w:hAnsi="Calibri"/>
          <w:b w:val="0"/>
          <w:szCs w:val="22"/>
        </w:rPr>
        <w:t xml:space="preserve"> (dále jen „ZKP“)</w:t>
      </w:r>
    </w:p>
    <w:p w:rsidR="00D1390B" w:rsidRDefault="00D1390B" w:rsidP="00521A37">
      <w:pPr>
        <w:spacing w:line="320" w:lineRule="atLeast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3858"/>
      </w:tblGrid>
      <w:tr w:rsidR="00F50248" w:rsidRPr="00711B45" w:rsidTr="00BA24D2">
        <w:tc>
          <w:tcPr>
            <w:tcW w:w="5353" w:type="dxa"/>
            <w:shd w:val="clear" w:color="auto" w:fill="D9D9D9" w:themeFill="background1" w:themeFillShade="D9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sz w:val="22"/>
                <w:szCs w:val="22"/>
              </w:rPr>
              <w:t>Základní kvalifikační předpoklady splňuje dodavatel:</w:t>
            </w:r>
          </w:p>
        </w:tc>
        <w:tc>
          <w:tcPr>
            <w:tcW w:w="3858" w:type="dxa"/>
            <w:shd w:val="clear" w:color="auto" w:fill="D9D9D9" w:themeFill="background1" w:themeFillShade="D9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sz w:val="22"/>
                <w:szCs w:val="22"/>
              </w:rPr>
              <w:t>Způsob prokázání splnění:</w:t>
            </w:r>
          </w:p>
        </w:tc>
      </w:tr>
      <w:tr w:rsidR="00F50248" w:rsidRPr="00711B45" w:rsidTr="00BA24D2">
        <w:tc>
          <w:tcPr>
            <w:tcW w:w="5353" w:type="dxa"/>
          </w:tcPr>
          <w:p w:rsidR="00F50248" w:rsidRPr="009E39B7" w:rsidRDefault="00F50248" w:rsidP="000150C1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      </w:r>
            <w:r w:rsidR="00CB4BF4">
              <w:rPr>
                <w:rFonts w:ascii="Calibri" w:eastAsia="Calibri" w:hAnsi="Calibri"/>
                <w:sz w:val="22"/>
                <w:szCs w:val="22"/>
              </w:rPr>
              <w:t>,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9E32CD" w:rsidRPr="00CB4BF4">
              <w:rPr>
                <w:rFonts w:ascii="Calibri" w:eastAsia="Calibri" w:hAnsi="Calibri"/>
                <w:sz w:val="22"/>
                <w:szCs w:val="22"/>
              </w:rPr>
              <w:t xml:space="preserve">jak tato právnická osoba, tak její 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statutární orgán nebo každý člen statutárního orgánu a je-li statutárním orgánem </w:t>
            </w:r>
            <w:r w:rsidRPr="00711B45">
              <w:rPr>
                <w:rFonts w:ascii="Calibri" w:eastAsia="Calibri" w:hAnsi="Calibri" w:cs="Arial"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e či členem statutárního orgánu </w:t>
            </w:r>
            <w:r w:rsidRPr="00711B45">
              <w:rPr>
                <w:rFonts w:ascii="Calibri" w:eastAsia="Calibri" w:hAnsi="Calibri" w:cs="Arial"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>e právnická osoba, musí tento předpoklad splňovat</w:t>
            </w:r>
            <w:r w:rsidR="00CB4BF4">
              <w:rPr>
                <w:rFonts w:ascii="Calibri" w:eastAsia="Calibri" w:hAnsi="Calibri"/>
                <w:sz w:val="22"/>
                <w:szCs w:val="22"/>
              </w:rPr>
              <w:t>,</w:t>
            </w:r>
            <w:r w:rsidR="000150C1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0150C1" w:rsidRPr="000150C1">
              <w:rPr>
                <w:rFonts w:ascii="Calibri" w:eastAsia="Calibri" w:hAnsi="Calibri"/>
                <w:sz w:val="22"/>
                <w:szCs w:val="22"/>
              </w:rPr>
              <w:t>jak tato právnická osoba, tak její</w:t>
            </w:r>
            <w:r w:rsidR="000150C1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statutární orgán nebo každý člen statutárního orgánu této právnické osoby; podává-li nabídku zahraniční právnická osoba prostřednictvím své organizační složky, musí tento předpoklad splňovat vedle uvedených osob rovněž vedoucí této organizační složky; tento základní kvalifikační předpoklad musí </w:t>
            </w:r>
            <w:r w:rsidRPr="00711B45">
              <w:rPr>
                <w:rFonts w:ascii="Calibri" w:eastAsia="Calibri" w:hAnsi="Calibri" w:cs="Arial"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splňovat jak ve vztahu k území České republiky, tak k zemi svého sídla, místa podnikání či bydliště;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D3712B">
            <w:pPr>
              <w:pStyle w:val="Textkomente"/>
              <w:snapToGrid w:val="0"/>
              <w:spacing w:line="320" w:lineRule="atLeast"/>
              <w:rPr>
                <w:rFonts w:ascii="Calibri" w:eastAsia="Calibri" w:hAnsi="Calibri"/>
                <w:i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Výpis z evidence Rejstříku trestů nebo jiný odpovídající doklad;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výpis z evidence Rejstříku trestů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doloží, jde-li o právnickou osobu, </w:t>
            </w:r>
            <w:r w:rsidR="000150C1"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jak ve vztahu k této právnické osobě, tak</w:t>
            </w:r>
            <w:r w:rsidR="000150C1"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ve vztahu ke všem statutárním orgánům (např. s.r.o.) nebo všem členům statutárního orgánu (např. a.s.); je-li statutárním orgánem uchazeče či členem statutárního orgánu uchazeče právnická osoba, výpis z evidence Rejstříku trestů uchazeč</w:t>
            </w:r>
            <w:r w:rsidRPr="00711B45" w:rsidDel="00184491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doloží</w:t>
            </w:r>
            <w:r w:rsidR="00CB4BF4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, </w:t>
            </w:r>
            <w:r w:rsidR="000150C1"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jak ve vztahu k této právnické osobě, tak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ve vztahu ke statutárnímu orgánu nebo ke každému členu statutárního orgánu této právnické osoby. Podává-li nabídku zahraniční právnická osoba prostřednictvím organizační složky, doloží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 w:rsidDel="00184491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výpisy z evidence Rejstříku trestů ve vztahu k vedoucímu organizační složky, jakož i ve vztahu ke statutárnímu orgánu nebo všem členům statutárního orgánu zahraniční osoby.</w:t>
            </w:r>
          </w:p>
        </w:tc>
      </w:tr>
      <w:tr w:rsidR="00F50248" w:rsidRPr="00711B45" w:rsidTr="00BA24D2"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lastRenderedPageBreak/>
      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      </w:r>
            <w:r w:rsidR="000150C1" w:rsidRPr="000150C1">
              <w:rPr>
                <w:rFonts w:ascii="Calibri" w:eastAsia="Calibri" w:hAnsi="Calibri"/>
                <w:sz w:val="22"/>
                <w:szCs w:val="22"/>
              </w:rPr>
              <w:t xml:space="preserve">jak tato právnická osoba, tak její 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>statutární orgán nebo každý člen statutárního orgánu a je-li statutárním orgánem dodavatele či členem statutárního orgánu dodavatele právnická osoba, musí tento předpoklad splňovat</w:t>
            </w:r>
            <w:r w:rsidR="008E7E06">
              <w:rPr>
                <w:rFonts w:ascii="Calibri" w:eastAsia="Calibri" w:hAnsi="Calibri"/>
                <w:sz w:val="22"/>
                <w:szCs w:val="22"/>
              </w:rPr>
              <w:t>,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0150C1" w:rsidRPr="000150C1">
              <w:rPr>
                <w:rFonts w:ascii="Calibri" w:eastAsia="Calibri" w:hAnsi="Calibri"/>
                <w:sz w:val="22"/>
                <w:szCs w:val="22"/>
              </w:rPr>
              <w:t xml:space="preserve">jak tato právnická osoba, tak </w:t>
            </w:r>
            <w:r w:rsidR="008E7E06" w:rsidRPr="000150C1">
              <w:rPr>
                <w:rFonts w:ascii="Calibri" w:eastAsia="Calibri" w:hAnsi="Calibri"/>
                <w:sz w:val="22"/>
                <w:szCs w:val="22"/>
              </w:rPr>
              <w:t xml:space="preserve">její </w:t>
            </w:r>
            <w:r w:rsidR="008E7E06">
              <w:rPr>
                <w:rFonts w:ascii="Calibri" w:eastAsia="Calibri" w:hAnsi="Calibri"/>
                <w:sz w:val="22"/>
                <w:szCs w:val="22"/>
              </w:rPr>
              <w:t>statutární</w:t>
            </w:r>
            <w:r w:rsidRPr="00711B45">
              <w:rPr>
                <w:rFonts w:ascii="Calibri" w:eastAsia="Calibri" w:hAnsi="Calibri"/>
                <w:sz w:val="22"/>
                <w:szCs w:val="22"/>
              </w:rPr>
              <w:t xml:space="preserve"> orgán nebo každý člen statutárního orgánu této právnické osoby; podává-li nabídku zahraniční právnická osoba prostřednictvím své organizační složky, musí tento předpoklad splňovat vedle uvedených osob rovněž vedoucí této organizační složky; tento základní kvalifikační předpoklad musí dodavatel splňovat jak ve vztahu k území České republiky, tak k zemi svého sídla, místa podnikání či bydliště;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0150C1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/>
                <w:i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Výpis z evidence Rejstříku trestů nebo jiný odpovídající doklad;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výpis z evidence Rejstříku trestů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doloží, jd</w:t>
            </w:r>
            <w:r w:rsidRPr="000150C1">
              <w:rPr>
                <w:rFonts w:ascii="Calibri" w:eastAsia="Calibri" w:hAnsi="Calibri"/>
                <w:i/>
                <w:sz w:val="22"/>
                <w:szCs w:val="22"/>
              </w:rPr>
              <w:t xml:space="preserve">e-li o právnickou osobu, </w:t>
            </w:r>
            <w:r w:rsidR="000150C1"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jak ve vztahu k této právnické osobě, tak </w:t>
            </w:r>
            <w:r w:rsidRPr="000150C1">
              <w:rPr>
                <w:rFonts w:ascii="Calibri" w:eastAsia="Calibri" w:hAnsi="Calibri"/>
                <w:i/>
                <w:sz w:val="22"/>
                <w:szCs w:val="22"/>
              </w:rPr>
              <w:t xml:space="preserve">ve </w:t>
            </w:r>
            <w:r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vztahu ke všem statutárním orgánům (např.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s.r.o.) nebo všem členům statutárního orgánu (např. a.s.), je-li statutárním orgánem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e či členem statutárního orgánu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e právnická osoba, výpis z evidence Rejstříku trestů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 w:rsidDel="00184491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doloží</w:t>
            </w:r>
            <w:r w:rsidR="0074012B">
              <w:rPr>
                <w:rFonts w:ascii="Calibri" w:eastAsia="Calibri" w:hAnsi="Calibri"/>
                <w:i/>
                <w:sz w:val="22"/>
                <w:szCs w:val="22"/>
              </w:rPr>
              <w:t>,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="000150C1" w:rsidRPr="000150C1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jak ve vztahu k této právnické osobě, tak</w:t>
            </w:r>
            <w:r w:rsidR="000150C1"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 xml:space="preserve">ve vztahu ke statutárnímu orgánu nebo ke každému členu statutárního orgánu této právnické osoby. Podává-li nabídku zahraniční právnická osoba prostřednictvím organizační složky, doloží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 w:rsidDel="00184491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výpisy z evidence Rejstříku trestů ve vztahu k vedoucímu organizační složky, jakož i ve vztahu ke statutárnímu orgánu nebo všem členům statutárního orgánu zahraniční osoby.</w:t>
            </w:r>
          </w:p>
        </w:tc>
      </w:tr>
      <w:tr w:rsidR="00F50248" w:rsidRPr="00711B45" w:rsidTr="00BA24D2">
        <w:trPr>
          <w:cantSplit/>
        </w:trPr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widowControl w:val="0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>který v posledních 3 letech nenaplnil skutkovou podstatu jednání nekalé soutěže formou podplácení podle zvláštního právního předpisu;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widowControl w:val="0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e</w:t>
            </w: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předpokladu.</w:t>
            </w:r>
          </w:p>
        </w:tc>
      </w:tr>
      <w:tr w:rsidR="00F50248" w:rsidRPr="00711B45" w:rsidTr="00BA24D2">
        <w:trPr>
          <w:cantSplit/>
        </w:trPr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widowControl w:val="0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lastRenderedPageBreak/>
              <w:t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konkurz zrušen proto, že majetek byl zcela nepostačující nebo zavedena nucená správa podle zvláštních právních předpisů;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widowControl w:val="0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e</w:t>
            </w: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, z něhož jednoznačně vyplývá splnění tohoto kvalifikačního předpokladu. </w:t>
            </w:r>
          </w:p>
        </w:tc>
      </w:tr>
      <w:tr w:rsidR="00F50248" w:rsidRPr="00711B45" w:rsidTr="00BA24D2"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>který není v likvidaci;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e</w:t>
            </w: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předpokladu.</w:t>
            </w:r>
          </w:p>
        </w:tc>
      </w:tr>
      <w:tr w:rsidR="00F50248" w:rsidRPr="00711B45" w:rsidTr="00BA24D2"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>který nemá v evidenci daní zachyceny daňové nedoplatky, a to jak v České republice, tak v zemi sídla, místa podnikání či bydliště dodavatele;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Potvrzení příslušného finančního úřadu a čestné prohlášení dodavatele, z něhož jednoznačně vyplývá splnění tohoto kvalifikačního předpokladu ve vztahu ke spotřební dani.</w:t>
            </w:r>
          </w:p>
        </w:tc>
      </w:tr>
      <w:tr w:rsidR="00F50248" w:rsidRPr="00711B45" w:rsidTr="00BA24D2">
        <w:tc>
          <w:tcPr>
            <w:tcW w:w="5353" w:type="dxa"/>
            <w:vAlign w:val="center"/>
          </w:tcPr>
          <w:p w:rsidR="00F50248" w:rsidRPr="009E39B7" w:rsidRDefault="00F50248" w:rsidP="00711B45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eastAsia="Calibri" w:hAnsi="Calibri"/>
                <w:sz w:val="22"/>
                <w:szCs w:val="22"/>
              </w:rPr>
            </w:pPr>
            <w:r w:rsidRPr="00711B45">
              <w:rPr>
                <w:rFonts w:ascii="Calibri" w:eastAsia="Calibri" w:hAnsi="Calibri"/>
                <w:sz w:val="22"/>
                <w:szCs w:val="22"/>
              </w:rPr>
              <w:t>který nemá nedoplatek na pojistném a na penále na veřejné zdravotní pojištění, a to jak v České republice, tak v zemi sídla, místa podnikání či bydliště dodavatele;</w:t>
            </w:r>
          </w:p>
        </w:tc>
        <w:tc>
          <w:tcPr>
            <w:tcW w:w="3858" w:type="dxa"/>
            <w:vAlign w:val="center"/>
          </w:tcPr>
          <w:p w:rsidR="00F50248" w:rsidRPr="009E39B7" w:rsidRDefault="00F50248" w:rsidP="00711B45">
            <w:pPr>
              <w:pStyle w:val="Textkomente"/>
              <w:snapToGrid w:val="0"/>
              <w:spacing w:line="320" w:lineRule="atLeast"/>
              <w:jc w:val="center"/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</w:pP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711B45">
              <w:rPr>
                <w:rFonts w:ascii="Calibri" w:eastAsia="Calibri" w:hAnsi="Calibri" w:cs="Arial"/>
                <w:i/>
                <w:sz w:val="22"/>
                <w:szCs w:val="22"/>
              </w:rPr>
              <w:t>dodavatel</w:t>
            </w:r>
            <w:r w:rsidRPr="00711B45">
              <w:rPr>
                <w:rFonts w:ascii="Calibri" w:eastAsia="Calibri" w:hAnsi="Calibri"/>
                <w:i/>
                <w:sz w:val="22"/>
                <w:szCs w:val="22"/>
              </w:rPr>
              <w:t>e</w:t>
            </w:r>
            <w:r w:rsidRPr="00711B45">
              <w:rPr>
                <w:rFonts w:ascii="Calibri" w:eastAsia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 ve vztahu ke všem zdravotním pojišťovnám.</w:t>
            </w:r>
          </w:p>
        </w:tc>
      </w:tr>
      <w:tr w:rsidR="000D3B07" w:rsidRPr="006E1FB0" w:rsidTr="00BA24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353" w:type="dxa"/>
          </w:tcPr>
          <w:p w:rsidR="00420FF8" w:rsidRDefault="00BA24D2" w:rsidP="00420FF8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bookmarkStart w:id="55" w:name="_Ref162394617"/>
            <w:r w:rsidRPr="00E57EF1">
              <w:rPr>
                <w:rFonts w:ascii="Calibri" w:hAnsi="Calibri"/>
                <w:sz w:val="22"/>
                <w:szCs w:val="22"/>
              </w:rPr>
              <w:t>který nemá nedoplatek na pojistném a na penále na sociální zabezpečení a příspěvku na státní politiku zaměstnanosti, a to jak v České republice, tak v zemi sídla, místa podnikání či bydliště dodavatele;</w:t>
            </w:r>
          </w:p>
        </w:tc>
        <w:tc>
          <w:tcPr>
            <w:tcW w:w="3858" w:type="dxa"/>
            <w:vAlign w:val="center"/>
          </w:tcPr>
          <w:p w:rsidR="000D3B07" w:rsidRPr="009E39B7" w:rsidRDefault="00BA24D2" w:rsidP="000D3B07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Potvrzení od příslušného pracoviště České správy sociálního zabezpečení.</w:t>
            </w:r>
          </w:p>
        </w:tc>
      </w:tr>
      <w:tr w:rsidR="000D3B07" w:rsidRPr="006E1FB0" w:rsidTr="00BA24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353" w:type="dxa"/>
            <w:vAlign w:val="center"/>
          </w:tcPr>
          <w:p w:rsidR="00420FF8" w:rsidRDefault="00BA24D2" w:rsidP="00420FF8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 xml:space="preserve">který nebyl v posledních 3 letech pravomocně disciplinárně potrestán, či mu nebylo pravomocně uloženo kárné opatření podle zvláštních právních předpisů, je-li podle § 54 písm. d) ZVZ požadováno prokázání odborné způsobilosti podle zvláštních právních předpisů; pokud dodavatel vykonává tuto činnost prostřednictvím odpovědného zástupce nebo jiné osoby odpovídající za činnost dodavatele, vztahuje se tento </w:t>
            </w:r>
            <w:r w:rsidRPr="00E57EF1">
              <w:rPr>
                <w:rFonts w:ascii="Calibri" w:hAnsi="Calibri"/>
                <w:sz w:val="22"/>
                <w:szCs w:val="22"/>
              </w:rPr>
              <w:lastRenderedPageBreak/>
              <w:t>předpoklad na tyto osoby;</w:t>
            </w:r>
          </w:p>
        </w:tc>
        <w:tc>
          <w:tcPr>
            <w:tcW w:w="3858" w:type="dxa"/>
            <w:vAlign w:val="center"/>
          </w:tcPr>
          <w:p w:rsidR="000D3B07" w:rsidRPr="009E39B7" w:rsidRDefault="00BA24D2" w:rsidP="007F3B54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lastRenderedPageBreak/>
              <w:t xml:space="preserve">Čestné prohlášení </w:t>
            </w:r>
            <w:r w:rsidRPr="00E57EF1">
              <w:rPr>
                <w:rFonts w:ascii="Calibri" w:hAnsi="Calibri" w:cs="Arial"/>
                <w:i/>
                <w:sz w:val="22"/>
                <w:szCs w:val="22"/>
              </w:rPr>
              <w:t>dodavatel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e, z něhož jednoznačně vyplývá splnění tohoto kvalifikačního předpokladu</w:t>
            </w:r>
          </w:p>
        </w:tc>
      </w:tr>
      <w:tr w:rsidR="000D3B07" w:rsidRPr="006E1FB0" w:rsidTr="00BA24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353" w:type="dxa"/>
            <w:vAlign w:val="center"/>
          </w:tcPr>
          <w:p w:rsidR="00420FF8" w:rsidRDefault="00BA24D2" w:rsidP="00420FF8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bookmarkStart w:id="56" w:name="OLE_LINK3"/>
            <w:r w:rsidRPr="00E57EF1">
              <w:rPr>
                <w:rFonts w:ascii="Calibri" w:hAnsi="Calibri"/>
                <w:sz w:val="22"/>
                <w:szCs w:val="22"/>
              </w:rPr>
              <w:lastRenderedPageBreak/>
              <w:t>který není veden v rejstříku osob se zákazem plnění veřejných zakázek.</w:t>
            </w:r>
            <w:bookmarkEnd w:id="56"/>
          </w:p>
        </w:tc>
        <w:tc>
          <w:tcPr>
            <w:tcW w:w="3858" w:type="dxa"/>
            <w:vAlign w:val="center"/>
          </w:tcPr>
          <w:p w:rsidR="000D3B07" w:rsidRPr="009E39B7" w:rsidRDefault="00BA24D2" w:rsidP="007F3B54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E57EF1">
              <w:rPr>
                <w:rFonts w:ascii="Calibri" w:hAnsi="Calibri" w:cs="Arial"/>
                <w:i/>
                <w:sz w:val="22"/>
                <w:szCs w:val="22"/>
              </w:rPr>
              <w:t>dodavatel</w:t>
            </w:r>
            <w:r w:rsidRPr="00E57EF1">
              <w:rPr>
                <w:rFonts w:ascii="Calibri" w:hAnsi="Calibri"/>
                <w:i/>
                <w:sz w:val="22"/>
                <w:szCs w:val="22"/>
              </w:rPr>
              <w:t>e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</w:t>
            </w:r>
            <w:r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1845C1" w:rsidRPr="006E1FB0" w:rsidTr="00BA24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353" w:type="dxa"/>
            <w:vAlign w:val="center"/>
          </w:tcPr>
          <w:p w:rsidR="001845C1" w:rsidRPr="00E57EF1" w:rsidRDefault="001845C1" w:rsidP="00BA24D2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r w:rsidRPr="00BA24D2">
              <w:rPr>
                <w:rFonts w:ascii="Calibri" w:hAnsi="Calibri"/>
                <w:sz w:val="22"/>
                <w:szCs w:val="22"/>
              </w:rPr>
              <w:t>kterému nebyla v posledních 3 letech pravomocně uložena pokuta za umožnění výkonu nelegální práce podle zvláštního právního předpisu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</w:p>
        </w:tc>
        <w:tc>
          <w:tcPr>
            <w:tcW w:w="3858" w:type="dxa"/>
            <w:vAlign w:val="center"/>
          </w:tcPr>
          <w:p w:rsidR="001845C1" w:rsidRPr="00E57EF1" w:rsidRDefault="001845C1" w:rsidP="00BA24D2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Čestné prohlášení </w:t>
            </w:r>
            <w:r w:rsidRPr="00E57EF1">
              <w:rPr>
                <w:rFonts w:ascii="Calibri" w:hAnsi="Calibri" w:cs="Arial"/>
                <w:i/>
                <w:sz w:val="22"/>
                <w:szCs w:val="22"/>
              </w:rPr>
              <w:t>dodavatel</w:t>
            </w:r>
            <w:r w:rsidRPr="00E57EF1">
              <w:rPr>
                <w:rFonts w:ascii="Calibri" w:hAnsi="Calibri"/>
                <w:i/>
                <w:sz w:val="22"/>
                <w:szCs w:val="22"/>
              </w:rPr>
              <w:t>e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, z něhož jednoznačně vyplývá splnění tohoto kvalifikačního předpokladu</w:t>
            </w:r>
            <w:r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1845C1" w:rsidRPr="006E1FB0" w:rsidTr="00BA24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353" w:type="dxa"/>
            <w:vAlign w:val="center"/>
          </w:tcPr>
          <w:p w:rsidR="001845C1" w:rsidRPr="00E57EF1" w:rsidRDefault="001845C1" w:rsidP="00BA24D2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>který předloží seznam statutárních orgánů nebo členů statutárních orgánů, kteří v posledních třech (3) letech pracovali u zadavatele;</w:t>
            </w:r>
          </w:p>
        </w:tc>
        <w:tc>
          <w:tcPr>
            <w:tcW w:w="3858" w:type="dxa"/>
            <w:vAlign w:val="center"/>
          </w:tcPr>
          <w:p w:rsidR="001845C1" w:rsidRPr="00E57EF1" w:rsidRDefault="001845C1" w:rsidP="00BA24D2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Seznam uvedený v levém sloupci, nebo prohlášení </w:t>
            </w:r>
            <w:r w:rsidRPr="00E57EF1">
              <w:rPr>
                <w:rFonts w:ascii="Calibri" w:hAnsi="Calibri" w:cs="Arial"/>
                <w:i/>
                <w:sz w:val="22"/>
                <w:szCs w:val="22"/>
              </w:rPr>
              <w:t>dodavatel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e, z něhož jednoznačně vyplývá, že žádný statutární orgán ani žádný ze členů statutárního orgánů v posledních třech (3) letech nepracoval u zadavatele.</w:t>
            </w:r>
          </w:p>
        </w:tc>
      </w:tr>
      <w:tr w:rsidR="001845C1" w:rsidRPr="006E1FB0" w:rsidTr="00BA24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353" w:type="dxa"/>
            <w:vAlign w:val="center"/>
          </w:tcPr>
          <w:p w:rsidR="001845C1" w:rsidRDefault="001845C1" w:rsidP="00420FF8">
            <w:pPr>
              <w:pStyle w:val="StylTextkomenteGaramond12bZarovnatdoblokudkovn"/>
              <w:numPr>
                <w:ilvl w:val="0"/>
                <w:numId w:val="15"/>
              </w:numPr>
              <w:ind w:left="5" w:firstLine="0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>který, má-li formu akciové společnosti, předloží aktuální seznam akcionářů s podílem akcií vyšším než 10%.</w:t>
            </w:r>
          </w:p>
        </w:tc>
        <w:tc>
          <w:tcPr>
            <w:tcW w:w="3858" w:type="dxa"/>
            <w:vAlign w:val="center"/>
          </w:tcPr>
          <w:p w:rsidR="001845C1" w:rsidRPr="009E39B7" w:rsidRDefault="001845C1" w:rsidP="00263AD5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proofErr w:type="gramStart"/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V zákonem</w:t>
            </w:r>
            <w:proofErr w:type="gramEnd"/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 odůvodněných případech (akciové společnosti, které mají vydány pouze akcie na jméno) aktuální seznam akcionářů</w:t>
            </w:r>
            <w:r w:rsidRPr="00E57EF1">
              <w:rPr>
                <w:i/>
              </w:rPr>
              <w:t xml:space="preserve"> 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s podílem akcií vyšším než 10%.</w:t>
            </w:r>
          </w:p>
        </w:tc>
      </w:tr>
    </w:tbl>
    <w:p w:rsidR="00E302FC" w:rsidRDefault="00E302FC" w:rsidP="00E302FC">
      <w:pPr>
        <w:rPr>
          <w:rFonts w:ascii="Calibri" w:hAnsi="Calibri"/>
          <w:sz w:val="22"/>
          <w:szCs w:val="22"/>
        </w:rPr>
      </w:pPr>
    </w:p>
    <w:p w:rsidR="00D1390B" w:rsidRPr="00336902" w:rsidRDefault="00D1390B" w:rsidP="00D57C12">
      <w:pPr>
        <w:pStyle w:val="Nadpis3"/>
        <w:tabs>
          <w:tab w:val="clear" w:pos="0"/>
          <w:tab w:val="num" w:pos="700"/>
        </w:tabs>
        <w:spacing w:before="0" w:after="0" w:line="320" w:lineRule="atLeast"/>
        <w:ind w:left="1440" w:hanging="720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Profesní kvalifikační předpoklady</w:t>
      </w:r>
      <w:bookmarkEnd w:id="55"/>
      <w:r w:rsidR="00CE28A1">
        <w:rPr>
          <w:rFonts w:ascii="Calibri" w:hAnsi="Calibri"/>
          <w:b w:val="0"/>
          <w:szCs w:val="22"/>
        </w:rPr>
        <w:t xml:space="preserve"> (dále jen „PKP“)</w:t>
      </w:r>
    </w:p>
    <w:p w:rsidR="00CD68D3" w:rsidRPr="00336902" w:rsidRDefault="00CD68D3" w:rsidP="00521A37">
      <w:pPr>
        <w:spacing w:line="320" w:lineRule="atLeast"/>
        <w:rPr>
          <w:rFonts w:ascii="Calibri" w:hAnsi="Calibri"/>
          <w:sz w:val="22"/>
          <w:szCs w:val="22"/>
        </w:rPr>
      </w:pPr>
    </w:p>
    <w:tbl>
      <w:tblPr>
        <w:tblW w:w="922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5"/>
        <w:gridCol w:w="3476"/>
      </w:tblGrid>
      <w:tr w:rsidR="00D1390B" w:rsidRPr="00336902" w:rsidTr="00E831D4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D1390B" w:rsidRPr="009E39B7" w:rsidRDefault="0004102E" w:rsidP="00D112BB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P</w:t>
            </w:r>
            <w:r w:rsidR="00D112BB" w:rsidRPr="00E57EF1">
              <w:rPr>
                <w:rFonts w:ascii="Calibri" w:hAnsi="Calibri" w:cs="Arial"/>
                <w:sz w:val="22"/>
                <w:szCs w:val="22"/>
              </w:rPr>
              <w:t>KP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splňuje dodavatel předložením: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D1390B" w:rsidRPr="009E39B7" w:rsidRDefault="00D1390B" w:rsidP="00521A37">
            <w:pPr>
              <w:pStyle w:val="Textkomente"/>
              <w:snapToGrid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Způsob prokázání splnění:</w:t>
            </w:r>
          </w:p>
        </w:tc>
      </w:tr>
      <w:tr w:rsidR="00D1390B" w:rsidRPr="00336902" w:rsidTr="00E831D4">
        <w:tc>
          <w:tcPr>
            <w:tcW w:w="5745" w:type="dxa"/>
            <w:tcBorders>
              <w:left w:val="single" w:sz="4" w:space="0" w:color="000000"/>
              <w:bottom w:val="single" w:sz="4" w:space="0" w:color="000000"/>
            </w:tcBorders>
          </w:tcPr>
          <w:p w:rsidR="00D1390B" w:rsidRPr="009E39B7" w:rsidRDefault="00D1390B" w:rsidP="0086607C">
            <w:pPr>
              <w:pStyle w:val="Textkomente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výpisu z obchodního rejstříku, pokud je v něm zapsán, či výpisu z jiné obdobné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 evidence, pokud je v ní zapsán</w:t>
            </w:r>
          </w:p>
        </w:tc>
        <w:tc>
          <w:tcPr>
            <w:tcW w:w="3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90B" w:rsidRPr="007F3B54" w:rsidRDefault="00D22FE2" w:rsidP="00D22FE2">
            <w:pPr>
              <w:snapToGrid w:val="0"/>
              <w:spacing w:line="320" w:lineRule="atLeast"/>
              <w:jc w:val="center"/>
              <w:rPr>
                <w:rFonts w:ascii="Calibri" w:hAnsi="Calibri" w:cs="Arial"/>
                <w:i/>
                <w:sz w:val="22"/>
                <w:szCs w:val="22"/>
              </w:rPr>
            </w:pPr>
            <w:r w:rsidRPr="007F3B54">
              <w:rPr>
                <w:rFonts w:ascii="Calibri" w:hAnsi="Calibri" w:cs="Arial"/>
                <w:i/>
                <w:sz w:val="22"/>
                <w:szCs w:val="22"/>
              </w:rPr>
              <w:t>předložením dokumentů uvedených v levém sloupci</w:t>
            </w:r>
            <w:r w:rsidR="00D112BB" w:rsidRPr="007F3B54">
              <w:rPr>
                <w:rFonts w:ascii="Calibri" w:hAnsi="Calibri" w:cs="Arial"/>
                <w:i/>
                <w:sz w:val="22"/>
                <w:szCs w:val="22"/>
              </w:rPr>
              <w:t>;</w:t>
            </w:r>
          </w:p>
        </w:tc>
      </w:tr>
      <w:tr w:rsidR="00D1390B" w:rsidRPr="00336902" w:rsidTr="00E831D4">
        <w:trPr>
          <w:trHeight w:val="1633"/>
        </w:trPr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FFA" w:rsidRPr="009E39B7" w:rsidRDefault="007453A9" w:rsidP="007453A9">
            <w:pPr>
              <w:pStyle w:val="Textkomente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doklad</w:t>
            </w:r>
            <w:r w:rsidR="000B5CC6" w:rsidRPr="00E57EF1">
              <w:rPr>
                <w:rFonts w:ascii="Calibri" w:hAnsi="Calibri" w:cs="Arial"/>
                <w:sz w:val="22"/>
                <w:szCs w:val="22"/>
              </w:rPr>
              <w:t>u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o oprávnění k podnikání podle zvláštních právních předpisů v rozsahu odpovídajícím předmětu </w:t>
            </w:r>
            <w:r w:rsidR="000B5CC6" w:rsidRPr="00E57EF1">
              <w:rPr>
                <w:rFonts w:ascii="Calibri" w:hAnsi="Calibri" w:cs="Arial"/>
                <w:sz w:val="22"/>
                <w:szCs w:val="22"/>
              </w:rPr>
              <w:t xml:space="preserve">této </w:t>
            </w:r>
            <w:r w:rsidRPr="00E57EF1">
              <w:rPr>
                <w:rFonts w:ascii="Calibri" w:hAnsi="Calibri" w:cs="Arial"/>
                <w:sz w:val="22"/>
                <w:szCs w:val="22"/>
              </w:rPr>
              <w:t>veřejné zakázky, zejména doklad</w:t>
            </w:r>
            <w:r w:rsidR="00D22FE2" w:rsidRPr="00E57EF1">
              <w:rPr>
                <w:rFonts w:ascii="Calibri" w:hAnsi="Calibri" w:cs="Arial"/>
                <w:sz w:val="22"/>
                <w:szCs w:val="22"/>
              </w:rPr>
              <w:t>u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prokazující</w:t>
            </w:r>
            <w:r w:rsidR="00D22FE2" w:rsidRPr="00E57EF1">
              <w:rPr>
                <w:rFonts w:ascii="Calibri" w:hAnsi="Calibri" w:cs="Arial"/>
                <w:sz w:val="22"/>
                <w:szCs w:val="22"/>
              </w:rPr>
              <w:t>ho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příslušné živnostenské oprávnění či licenci</w:t>
            </w:r>
            <w:r w:rsidR="00CE28A1" w:rsidRPr="00E57EF1">
              <w:rPr>
                <w:rFonts w:ascii="Calibri" w:hAnsi="Calibri" w:cs="Arial"/>
                <w:sz w:val="22"/>
                <w:szCs w:val="22"/>
              </w:rPr>
              <w:t>;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3A9" w:rsidRPr="007F3B54" w:rsidRDefault="00D112BB" w:rsidP="00521A37">
            <w:pPr>
              <w:snapToGrid w:val="0"/>
              <w:spacing w:line="320" w:lineRule="atLeast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F3B54">
              <w:rPr>
                <w:rFonts w:ascii="Calibri" w:hAnsi="Calibri" w:cs="Arial"/>
                <w:i/>
                <w:sz w:val="22"/>
                <w:szCs w:val="22"/>
              </w:rPr>
              <w:t>předložením dokumentů uvedených v levém sloupci;</w:t>
            </w:r>
          </w:p>
        </w:tc>
      </w:tr>
      <w:tr w:rsidR="007453A9" w:rsidRPr="00336902" w:rsidTr="00E831D4">
        <w:trPr>
          <w:trHeight w:val="1110"/>
        </w:trPr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53A9" w:rsidRPr="009E39B7" w:rsidRDefault="002F72D8" w:rsidP="00F1141F">
            <w:pPr>
              <w:pStyle w:val="Textkomente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lastRenderedPageBreak/>
              <w:t>doklad</w:t>
            </w:r>
            <w:r w:rsidR="005B161B" w:rsidRPr="00E57EF1">
              <w:rPr>
                <w:rFonts w:ascii="Calibri" w:hAnsi="Calibri" w:cs="Arial"/>
                <w:sz w:val="22"/>
                <w:szCs w:val="22"/>
              </w:rPr>
              <w:t>u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vydan</w:t>
            </w:r>
            <w:r w:rsidR="00F1141F" w:rsidRPr="00E57EF1">
              <w:rPr>
                <w:rFonts w:ascii="Calibri" w:hAnsi="Calibri" w:cs="Arial"/>
                <w:sz w:val="22"/>
                <w:szCs w:val="22"/>
              </w:rPr>
              <w:t>ý</w:t>
            </w:r>
            <w:r w:rsidR="00D31765" w:rsidRPr="00E57EF1">
              <w:rPr>
                <w:rFonts w:ascii="Calibri" w:hAnsi="Calibri" w:cs="Arial"/>
                <w:sz w:val="22"/>
                <w:szCs w:val="22"/>
              </w:rPr>
              <w:t>m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 Českou advokátní komorou prokazující členství dodavatele v České advokátní komoře.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3A9" w:rsidRPr="007F3B54" w:rsidRDefault="00D112BB" w:rsidP="00521A37">
            <w:pPr>
              <w:snapToGrid w:val="0"/>
              <w:spacing w:line="320" w:lineRule="atLeast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F3B54">
              <w:rPr>
                <w:rFonts w:ascii="Calibri" w:hAnsi="Calibri" w:cs="Arial"/>
                <w:i/>
                <w:sz w:val="22"/>
                <w:szCs w:val="22"/>
              </w:rPr>
              <w:t>předložením dokumentů uvedených v levém sloupci;</w:t>
            </w:r>
          </w:p>
        </w:tc>
      </w:tr>
    </w:tbl>
    <w:p w:rsidR="00FF2E4E" w:rsidRPr="00336902" w:rsidRDefault="00FF2E4E" w:rsidP="00521A37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D1390B" w:rsidRPr="00336902" w:rsidRDefault="00D1390B" w:rsidP="000E04C8">
      <w:pPr>
        <w:pStyle w:val="Nadpis3"/>
        <w:tabs>
          <w:tab w:val="clear" w:pos="0"/>
          <w:tab w:val="num" w:pos="700"/>
        </w:tabs>
        <w:spacing w:before="0" w:after="0" w:line="320" w:lineRule="atLeast"/>
        <w:ind w:left="1440" w:hanging="720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Ekonomické a finanční kvalifikační předpoklady</w:t>
      </w:r>
      <w:r w:rsidR="00D112BB">
        <w:rPr>
          <w:rFonts w:ascii="Calibri" w:hAnsi="Calibri"/>
          <w:b w:val="0"/>
          <w:szCs w:val="22"/>
        </w:rPr>
        <w:t xml:space="preserve"> (dále jen „FKP“)</w:t>
      </w:r>
    </w:p>
    <w:p w:rsidR="00CD68D3" w:rsidRPr="00336902" w:rsidRDefault="00CD68D3" w:rsidP="000E04C8">
      <w:pPr>
        <w:widowControl w:val="0"/>
        <w:spacing w:line="320" w:lineRule="atLeast"/>
        <w:rPr>
          <w:rFonts w:ascii="Calibri" w:hAnsi="Calibri"/>
          <w:sz w:val="22"/>
          <w:szCs w:val="22"/>
        </w:rPr>
      </w:pP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631"/>
      </w:tblGrid>
      <w:tr w:rsidR="00D1390B" w:rsidRPr="00336902" w:rsidTr="00E831D4">
        <w:trPr>
          <w:trHeight w:val="133"/>
          <w:tblHeader/>
        </w:trPr>
        <w:tc>
          <w:tcPr>
            <w:tcW w:w="5740" w:type="dxa"/>
            <w:shd w:val="clear" w:color="auto" w:fill="E0E0E0"/>
          </w:tcPr>
          <w:p w:rsidR="00D1390B" w:rsidRPr="009E39B7" w:rsidRDefault="00D112BB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FKP splňuje dodavatel:</w:t>
            </w:r>
          </w:p>
        </w:tc>
        <w:tc>
          <w:tcPr>
            <w:tcW w:w="3631" w:type="dxa"/>
            <w:shd w:val="clear" w:color="auto" w:fill="E0E0E0"/>
          </w:tcPr>
          <w:p w:rsidR="00D1390B" w:rsidRPr="009E39B7" w:rsidRDefault="00D1390B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Způsob prokázání splnění:</w:t>
            </w:r>
          </w:p>
        </w:tc>
      </w:tr>
      <w:tr w:rsidR="005124DB" w:rsidRPr="00336902" w:rsidTr="00E831D4">
        <w:trPr>
          <w:trHeight w:val="133"/>
        </w:trPr>
        <w:tc>
          <w:tcPr>
            <w:tcW w:w="5740" w:type="dxa"/>
          </w:tcPr>
          <w:p w:rsidR="00E831D4" w:rsidRPr="009E39B7" w:rsidRDefault="00132C03" w:rsidP="000E04C8">
            <w:pPr>
              <w:pStyle w:val="Textkomente"/>
              <w:widowControl w:val="0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 xml:space="preserve">který má uzavřenou pojistnou smlouvu či 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>pojistn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ý 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certifikát, jehož předmětem je pojištění odpovědnosti za škodu způsobenou dodavatelem třetí osobě, s výší pojistného plnění nejméně </w:t>
            </w:r>
            <w:r w:rsidR="00D31765" w:rsidRPr="00E57EF1">
              <w:rPr>
                <w:rFonts w:ascii="Calibri" w:hAnsi="Calibri" w:cs="Arial"/>
                <w:sz w:val="22"/>
                <w:szCs w:val="22"/>
              </w:rPr>
              <w:t>2</w:t>
            </w:r>
            <w:r w:rsidR="00134444" w:rsidRPr="00E57EF1">
              <w:rPr>
                <w:rFonts w:ascii="Calibri" w:hAnsi="Calibri" w:cs="Arial"/>
                <w:sz w:val="22"/>
                <w:szCs w:val="22"/>
              </w:rPr>
              <w:t>0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 milionů Kč a s výší spoluúčasti dodavatele maximálně 10</w:t>
            </w:r>
            <w:r w:rsidR="00B61B8D" w:rsidRPr="00E57EF1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>% z částky pojistného plnění;</w:t>
            </w:r>
          </w:p>
          <w:p w:rsidR="00E831D4" w:rsidRPr="009E39B7" w:rsidRDefault="00E831D4" w:rsidP="000E04C8">
            <w:pPr>
              <w:pStyle w:val="Textkomente"/>
              <w:widowControl w:val="0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 xml:space="preserve">Zadavatel požaduje pro případ, že nabídka bude podávána více </w:t>
            </w:r>
            <w:r w:rsidR="007F3B54" w:rsidRPr="00E57EF1">
              <w:rPr>
                <w:rFonts w:ascii="Calibri" w:hAnsi="Calibri" w:cs="Arial"/>
                <w:sz w:val="22"/>
                <w:szCs w:val="22"/>
              </w:rPr>
              <w:t>dodavatel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i společně jako společná nabídka podle § 51 odst. 6 ZVZ, současně předložení garance příslušného pojistitele, u něhož je pojistná smlouva 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každého 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z </w:t>
            </w:r>
            <w:r w:rsidR="007F3B54" w:rsidRPr="00E57EF1">
              <w:rPr>
                <w:rFonts w:ascii="Calibri" w:hAnsi="Calibri" w:cs="Arial"/>
                <w:sz w:val="22"/>
                <w:szCs w:val="22"/>
              </w:rPr>
              <w:t>dodavatel</w:t>
            </w:r>
            <w:r w:rsidRPr="00E57EF1">
              <w:rPr>
                <w:rFonts w:ascii="Calibri" w:hAnsi="Calibri" w:cs="Arial"/>
                <w:sz w:val="22"/>
                <w:szCs w:val="22"/>
              </w:rPr>
              <w:t>ů, kteří podávají společnou nabídku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>,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 uzavřena, že uzná plnění vyplývající z pojistné smlouvy vztažené i na činnosti, které v rámci plnění nebude zajišťovat tento </w:t>
            </w:r>
            <w:r w:rsidR="007F3B54" w:rsidRPr="00E57EF1">
              <w:rPr>
                <w:rFonts w:ascii="Calibri" w:hAnsi="Calibri" w:cs="Arial"/>
                <w:sz w:val="22"/>
                <w:szCs w:val="22"/>
              </w:rPr>
              <w:t>dodavatel</w:t>
            </w:r>
            <w:r w:rsidRPr="00E57EF1">
              <w:rPr>
                <w:rFonts w:ascii="Calibri" w:hAnsi="Calibri" w:cs="Arial"/>
                <w:sz w:val="22"/>
                <w:szCs w:val="22"/>
              </w:rPr>
              <w:t xml:space="preserve">, ale bude je zajišťovat kterýkoliv z ostatních </w:t>
            </w:r>
            <w:r w:rsidR="007F3B54" w:rsidRPr="00E57EF1">
              <w:rPr>
                <w:rFonts w:ascii="Calibri" w:hAnsi="Calibri" w:cs="Arial"/>
                <w:sz w:val="22"/>
                <w:szCs w:val="22"/>
              </w:rPr>
              <w:t xml:space="preserve">dodavatelů </w:t>
            </w:r>
            <w:r w:rsidR="001B2BE3" w:rsidRPr="00E57EF1">
              <w:rPr>
                <w:rFonts w:ascii="Calibri" w:hAnsi="Calibri" w:cs="Arial"/>
                <w:sz w:val="22"/>
                <w:szCs w:val="22"/>
              </w:rPr>
              <w:t xml:space="preserve">z okruhu dodavatelů </w:t>
            </w:r>
            <w:r w:rsidRPr="00E57EF1">
              <w:rPr>
                <w:rFonts w:ascii="Calibri" w:hAnsi="Calibri" w:cs="Arial"/>
                <w:sz w:val="22"/>
                <w:szCs w:val="22"/>
              </w:rPr>
              <w:t>podávajících společnou nabídku.</w:t>
            </w:r>
          </w:p>
          <w:p w:rsidR="00E831D4" w:rsidRPr="009E39B7" w:rsidRDefault="00E831D4" w:rsidP="000E04C8">
            <w:pPr>
              <w:pStyle w:val="Textkomente"/>
              <w:widowControl w:val="0"/>
              <w:snapToGrid w:val="0"/>
              <w:spacing w:line="320" w:lineRule="atLeast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E831D4" w:rsidRPr="00E831D4" w:rsidRDefault="00E831D4" w:rsidP="000E04C8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E831D4">
              <w:rPr>
                <w:rFonts w:ascii="Calibri" w:hAnsi="Calibri"/>
                <w:sz w:val="22"/>
                <w:szCs w:val="22"/>
              </w:rPr>
              <w:t xml:space="preserve">Zadavatel požaduje pro případ, kdyby </w:t>
            </w:r>
            <w:r w:rsidR="007F3B54">
              <w:rPr>
                <w:rFonts w:ascii="Calibri" w:hAnsi="Calibri"/>
                <w:sz w:val="22"/>
                <w:szCs w:val="22"/>
              </w:rPr>
              <w:t>dodavatel</w:t>
            </w:r>
            <w:r w:rsidRPr="00E831D4">
              <w:rPr>
                <w:rFonts w:ascii="Calibri" w:hAnsi="Calibri"/>
                <w:sz w:val="22"/>
                <w:szCs w:val="22"/>
              </w:rPr>
              <w:t xml:space="preserve"> tento kvalifikační předpoklad plnil pomocí subdodavatele, současně předložení garance příslušného pojistitele, u něhož je pojistná smlouva subdodavatele uzavřena, že uzná plnění vyplývající z pojistné smlouvy vztažené i na činnosti, které v rámci plnění nebude zajišťovat tento subdodavatel, ale bude je zajišťovat buď </w:t>
            </w:r>
            <w:r w:rsidR="007F3B54">
              <w:rPr>
                <w:rFonts w:ascii="Calibri" w:hAnsi="Calibri"/>
                <w:sz w:val="22"/>
                <w:szCs w:val="22"/>
              </w:rPr>
              <w:t>dodavatel</w:t>
            </w:r>
            <w:r w:rsidRPr="00E831D4">
              <w:rPr>
                <w:rFonts w:ascii="Calibri" w:hAnsi="Calibri"/>
                <w:sz w:val="22"/>
                <w:szCs w:val="22"/>
              </w:rPr>
              <w:t xml:space="preserve"> sám, nebo kterýkoliv z ostatních subdodavatelů</w:t>
            </w:r>
            <w:r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3631" w:type="dxa"/>
          </w:tcPr>
          <w:p w:rsidR="00D112BB" w:rsidRPr="009E39B7" w:rsidRDefault="00D112BB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E831D4" w:rsidRPr="009E39B7" w:rsidRDefault="00E831D4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E831D4" w:rsidRPr="009E39B7" w:rsidRDefault="00E831D4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E831D4" w:rsidRPr="009E39B7" w:rsidRDefault="00E831D4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E831D4" w:rsidRPr="009E39B7" w:rsidRDefault="00E831D4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</w:p>
          <w:p w:rsidR="00C14439" w:rsidRPr="009E39B7" w:rsidRDefault="00D112BB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p</w:t>
            </w:r>
            <w:r w:rsidR="007453A9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ředložením pojistné smlouvy nebo pojistného certifikátu</w:t>
            </w:r>
            <w:r w:rsidR="00E24424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; v případě podávání společné nabídky či v případě plnění části předmětu veřejné zakázky pomocí subdodavatele </w:t>
            </w:r>
            <w:r w:rsidR="00E831D4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též předložením garance příslušného pojistitele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;</w:t>
            </w:r>
          </w:p>
        </w:tc>
      </w:tr>
      <w:tr w:rsidR="00D112BB" w:rsidRPr="00336902" w:rsidTr="00E831D4">
        <w:trPr>
          <w:trHeight w:val="133"/>
        </w:trPr>
        <w:tc>
          <w:tcPr>
            <w:tcW w:w="5740" w:type="dxa"/>
          </w:tcPr>
          <w:p w:rsidR="00B61B8D" w:rsidRDefault="00B61B8D" w:rsidP="000E04C8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B61B8D">
              <w:rPr>
                <w:rFonts w:ascii="Calibri" w:hAnsi="Calibri"/>
                <w:sz w:val="22"/>
                <w:szCs w:val="22"/>
              </w:rPr>
              <w:t>k</w:t>
            </w:r>
            <w:r w:rsidR="00132C03" w:rsidRPr="00B61B8D">
              <w:rPr>
                <w:rFonts w:ascii="Calibri" w:hAnsi="Calibri"/>
                <w:sz w:val="22"/>
                <w:szCs w:val="22"/>
              </w:rPr>
              <w:t xml:space="preserve">terý </w:t>
            </w:r>
            <w:r w:rsidRPr="00B61B8D">
              <w:rPr>
                <w:rFonts w:ascii="Calibri" w:hAnsi="Calibri"/>
                <w:sz w:val="22"/>
                <w:szCs w:val="22"/>
              </w:rPr>
              <w:t xml:space="preserve">doloží 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údaj o obratu </w:t>
            </w:r>
            <w:r>
              <w:rPr>
                <w:rFonts w:ascii="Calibri" w:hAnsi="Calibri"/>
                <w:sz w:val="22"/>
                <w:szCs w:val="22"/>
              </w:rPr>
              <w:t>d</w:t>
            </w:r>
            <w:r w:rsidRPr="00B61B8D">
              <w:rPr>
                <w:rFonts w:ascii="Calibri" w:hAnsi="Calibri"/>
                <w:sz w:val="22"/>
                <w:szCs w:val="22"/>
              </w:rPr>
              <w:t>osažen</w:t>
            </w:r>
            <w:r>
              <w:rPr>
                <w:rFonts w:ascii="Calibri" w:hAnsi="Calibri"/>
                <w:sz w:val="22"/>
                <w:szCs w:val="22"/>
              </w:rPr>
              <w:t>ého</w:t>
            </w:r>
            <w:r w:rsidRPr="00B61B8D">
              <w:rPr>
                <w:rFonts w:ascii="Calibri" w:hAnsi="Calibri"/>
                <w:sz w:val="22"/>
                <w:szCs w:val="22"/>
              </w:rPr>
              <w:t xml:space="preserve"> dodavatelem s ohledem na předmět veřejné zakázk</w:t>
            </w:r>
            <w:r>
              <w:rPr>
                <w:rFonts w:ascii="Calibri" w:hAnsi="Calibri"/>
                <w:sz w:val="22"/>
                <w:szCs w:val="22"/>
              </w:rPr>
              <w:t>y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za </w:t>
            </w:r>
            <w:r w:rsidRPr="00B61B8D">
              <w:rPr>
                <w:rFonts w:ascii="Calibri" w:hAnsi="Calibri"/>
                <w:sz w:val="22"/>
                <w:szCs w:val="22"/>
              </w:rPr>
              <w:t>poslední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3 účetní </w:t>
            </w:r>
            <w:r w:rsidRPr="00F47851">
              <w:rPr>
                <w:rFonts w:ascii="Calibri" w:hAnsi="Calibri"/>
                <w:sz w:val="22"/>
                <w:szCs w:val="22"/>
              </w:rPr>
              <w:lastRenderedPageBreak/>
              <w:t xml:space="preserve">období; jestliže dodavatel vznikl později, postačí, předloží-li údaje o svém obratu za všechna účetní období od svého vzniku. </w:t>
            </w:r>
          </w:p>
          <w:p w:rsidR="00D112BB" w:rsidRDefault="00B61B8D" w:rsidP="000E04C8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brat </w:t>
            </w:r>
            <w:r w:rsidRPr="00B61B8D">
              <w:rPr>
                <w:rFonts w:ascii="Calibri" w:hAnsi="Calibri"/>
                <w:sz w:val="22"/>
                <w:szCs w:val="22"/>
              </w:rPr>
              <w:t>dosažený dodavatelem s ohledem na předmět veřejné zakázky</w:t>
            </w:r>
            <w:r>
              <w:rPr>
                <w:rFonts w:ascii="Calibri" w:hAnsi="Calibri"/>
                <w:sz w:val="22"/>
                <w:szCs w:val="22"/>
              </w:rPr>
              <w:t xml:space="preserve"> nesmí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v žádném z předcházejících </w:t>
            </w:r>
            <w:r w:rsidRPr="00F47851">
              <w:rPr>
                <w:rFonts w:ascii="Calibri" w:hAnsi="Calibri"/>
                <w:sz w:val="22"/>
                <w:szCs w:val="22"/>
              </w:rPr>
              <w:t>3 účetní</w:t>
            </w:r>
            <w:r>
              <w:rPr>
                <w:rFonts w:ascii="Calibri" w:hAnsi="Calibri"/>
                <w:sz w:val="22"/>
                <w:szCs w:val="22"/>
              </w:rPr>
              <w:t>ch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období činit </w:t>
            </w:r>
            <w:r>
              <w:rPr>
                <w:rFonts w:ascii="Calibri" w:hAnsi="Calibri"/>
                <w:sz w:val="22"/>
                <w:szCs w:val="22"/>
              </w:rPr>
              <w:t>méně než 3</w:t>
            </w:r>
            <w:r w:rsidRPr="00F47851">
              <w:rPr>
                <w:rFonts w:ascii="Calibri" w:hAnsi="Calibri"/>
                <w:sz w:val="22"/>
                <w:szCs w:val="22"/>
              </w:rPr>
              <w:t xml:space="preserve"> mil. Kč.</w:t>
            </w:r>
            <w:r w:rsidR="001B2BE3" w:rsidRPr="007211FB">
              <w:rPr>
                <w:rFonts w:ascii="Calibri" w:hAnsi="Calibri"/>
              </w:rPr>
              <w:t xml:space="preserve"> </w:t>
            </w:r>
          </w:p>
        </w:tc>
        <w:tc>
          <w:tcPr>
            <w:tcW w:w="3631" w:type="dxa"/>
          </w:tcPr>
          <w:p w:rsidR="00D112BB" w:rsidRPr="009E39B7" w:rsidRDefault="008D40B2" w:rsidP="000E04C8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</w:pP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lastRenderedPageBreak/>
              <w:t xml:space="preserve">předložením </w:t>
            </w:r>
            <w:r w:rsidR="001B2BE3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čestného prohlášení, ze kterého budou patrné </w:t>
            </w:r>
            <w:r w:rsidR="00B61B8D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z</w:t>
            </w:r>
            <w:r w:rsidR="001B2BE3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 xml:space="preserve">adavatelem </w:t>
            </w:r>
            <w:r w:rsidR="001B2BE3"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lastRenderedPageBreak/>
              <w:t>požadované skutečnosti.</w:t>
            </w:r>
            <w:r w:rsidRPr="00E57EF1">
              <w:rPr>
                <w:rFonts w:ascii="Calibri" w:hAnsi="Calibri" w:cs="Arial"/>
                <w:bCs/>
                <w:i/>
                <w:iCs/>
                <w:sz w:val="22"/>
                <w:szCs w:val="22"/>
              </w:rPr>
              <w:t>;</w:t>
            </w:r>
          </w:p>
        </w:tc>
      </w:tr>
    </w:tbl>
    <w:p w:rsidR="00D6008D" w:rsidRDefault="00D6008D" w:rsidP="000E04C8">
      <w:pPr>
        <w:widowControl w:val="0"/>
        <w:jc w:val="both"/>
        <w:rPr>
          <w:rFonts w:ascii="Calibri" w:hAnsi="Calibri"/>
          <w:sz w:val="22"/>
          <w:szCs w:val="22"/>
        </w:rPr>
      </w:pPr>
    </w:p>
    <w:p w:rsidR="00D1390B" w:rsidRDefault="00D1390B" w:rsidP="000E04C8">
      <w:pPr>
        <w:pStyle w:val="Nadpis3"/>
        <w:tabs>
          <w:tab w:val="clear" w:pos="0"/>
          <w:tab w:val="num" w:pos="700"/>
        </w:tabs>
        <w:spacing w:before="0" w:after="0" w:line="320" w:lineRule="atLeast"/>
        <w:ind w:left="1440" w:hanging="720"/>
        <w:jc w:val="both"/>
        <w:rPr>
          <w:rFonts w:ascii="Calibri" w:hAnsi="Calibri"/>
          <w:b w:val="0"/>
          <w:szCs w:val="22"/>
        </w:rPr>
      </w:pPr>
      <w:r w:rsidRPr="00336902">
        <w:rPr>
          <w:rFonts w:ascii="Calibri" w:hAnsi="Calibri"/>
          <w:b w:val="0"/>
          <w:szCs w:val="22"/>
        </w:rPr>
        <w:t>Technické kvalifikační předpoklady</w:t>
      </w:r>
      <w:r w:rsidR="009D24C7">
        <w:rPr>
          <w:rFonts w:ascii="Calibri" w:hAnsi="Calibri"/>
          <w:b w:val="0"/>
          <w:szCs w:val="22"/>
        </w:rPr>
        <w:t xml:space="preserve"> (dále jen „TKP“)</w:t>
      </w:r>
    </w:p>
    <w:p w:rsidR="009D24C7" w:rsidRDefault="009D24C7" w:rsidP="009D24C7"/>
    <w:tbl>
      <w:tblPr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499"/>
      </w:tblGrid>
      <w:tr w:rsidR="009D24C7" w:rsidRPr="00336902" w:rsidTr="00135AF6">
        <w:trPr>
          <w:trHeight w:val="133"/>
        </w:trPr>
        <w:tc>
          <w:tcPr>
            <w:tcW w:w="5032" w:type="dxa"/>
            <w:shd w:val="clear" w:color="auto" w:fill="E0E0E0"/>
          </w:tcPr>
          <w:p w:rsidR="009D24C7" w:rsidRPr="009E39B7" w:rsidRDefault="009D24C7" w:rsidP="00135AF6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TKP splňuje dodavatel:</w:t>
            </w:r>
          </w:p>
        </w:tc>
        <w:tc>
          <w:tcPr>
            <w:tcW w:w="4499" w:type="dxa"/>
            <w:shd w:val="clear" w:color="auto" w:fill="E0E0E0"/>
          </w:tcPr>
          <w:p w:rsidR="009D24C7" w:rsidRPr="009E39B7" w:rsidRDefault="009D24C7" w:rsidP="00135AF6">
            <w:pPr>
              <w:pStyle w:val="Textkomente"/>
              <w:widowControl w:val="0"/>
              <w:spacing w:line="320" w:lineRule="atLeast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57EF1">
              <w:rPr>
                <w:rFonts w:ascii="Calibri" w:hAnsi="Calibri" w:cs="Arial"/>
                <w:sz w:val="22"/>
                <w:szCs w:val="22"/>
              </w:rPr>
              <w:t>Způsob prokázání splnění:</w:t>
            </w:r>
          </w:p>
        </w:tc>
      </w:tr>
      <w:tr w:rsidR="00064A36" w:rsidRPr="00336902" w:rsidTr="00135AF6">
        <w:trPr>
          <w:trHeight w:val="133"/>
        </w:trPr>
        <w:tc>
          <w:tcPr>
            <w:tcW w:w="5032" w:type="dxa"/>
          </w:tcPr>
          <w:p w:rsidR="00064A36" w:rsidRDefault="00132C03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terý doloží realizaci alespoň dvou </w:t>
            </w:r>
            <w:r w:rsidR="00AC2E17"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významných služeb, jejichž předmětem bylo kontinuální poradenství pro </w:t>
            </w:r>
            <w:r w:rsidR="00D31765">
              <w:rPr>
                <w:rFonts w:ascii="Calibri" w:hAnsi="Calibri"/>
                <w:sz w:val="22"/>
                <w:szCs w:val="22"/>
              </w:rPr>
              <w:t>klienta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 po dobu alespoň 12 měsíců a</w:t>
            </w:r>
            <w:r w:rsidR="00AC2E17">
              <w:rPr>
                <w:rFonts w:ascii="Calibri" w:hAnsi="Calibri"/>
                <w:sz w:val="22"/>
                <w:szCs w:val="22"/>
              </w:rPr>
              <w:t> 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odměna za poskytované právní služby činila nejméně </w:t>
            </w:r>
            <w:r w:rsidR="00D31765">
              <w:rPr>
                <w:rFonts w:ascii="Calibri" w:hAnsi="Calibri"/>
                <w:sz w:val="22"/>
                <w:szCs w:val="22"/>
              </w:rPr>
              <w:t>0,5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 mil. bez DPH v každém případě;</w:t>
            </w:r>
          </w:p>
          <w:p w:rsidR="00B91864" w:rsidRDefault="00B91864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B91864" w:rsidRDefault="00B91864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132C03">
              <w:rPr>
                <w:rFonts w:ascii="Calibri" w:hAnsi="Calibri"/>
                <w:sz w:val="22"/>
                <w:szCs w:val="22"/>
              </w:rPr>
              <w:t xml:space="preserve">který doloží realizaci alespoň dvou </w:t>
            </w:r>
            <w:r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>významných služeb, jejichž předmětem bylo poradenství v oblasti veřejné podpory (</w:t>
            </w:r>
            <w:proofErr w:type="spellStart"/>
            <w:r w:rsidRPr="00132C03">
              <w:rPr>
                <w:rFonts w:ascii="Calibri" w:hAnsi="Calibri"/>
                <w:sz w:val="22"/>
                <w:szCs w:val="22"/>
              </w:rPr>
              <w:t>state</w:t>
            </w:r>
            <w:proofErr w:type="spellEnd"/>
            <w:r w:rsidRPr="00132C03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132C03">
              <w:rPr>
                <w:rFonts w:ascii="Calibri" w:hAnsi="Calibri"/>
                <w:sz w:val="22"/>
                <w:szCs w:val="22"/>
              </w:rPr>
              <w:t>aid</w:t>
            </w:r>
            <w:proofErr w:type="spellEnd"/>
            <w:r w:rsidRPr="00132C03">
              <w:rPr>
                <w:rFonts w:ascii="Calibri" w:hAnsi="Calibri"/>
                <w:sz w:val="22"/>
                <w:szCs w:val="22"/>
              </w:rPr>
              <w:t>) a odměna za poskytované služby činila nejméně 200 000 tis. Kč bez DPH v alespoň jednom případě;</w:t>
            </w: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132C03">
              <w:rPr>
                <w:rFonts w:ascii="Calibri" w:hAnsi="Calibri"/>
                <w:sz w:val="22"/>
                <w:szCs w:val="22"/>
              </w:rPr>
              <w:t xml:space="preserve">který doloží realizaci alespoň dvou </w:t>
            </w:r>
            <w:r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>významných služeb</w:t>
            </w:r>
            <w:r w:rsidRPr="008D4C79">
              <w:rPr>
                <w:rFonts w:ascii="Calibri" w:hAnsi="Calibri"/>
                <w:sz w:val="22"/>
                <w:szCs w:val="22"/>
              </w:rPr>
              <w:t xml:space="preserve"> spočívajících v zastupování klienta před soudy, z toho alespoň </w:t>
            </w:r>
            <w:r>
              <w:rPr>
                <w:rFonts w:ascii="Calibri" w:hAnsi="Calibri"/>
                <w:sz w:val="22"/>
                <w:szCs w:val="22"/>
              </w:rPr>
              <w:t>1 právní služba s hodnotou sporu min. 5</w:t>
            </w:r>
            <w:r w:rsidRPr="008D4C79">
              <w:rPr>
                <w:rFonts w:ascii="Calibri" w:hAnsi="Calibri"/>
                <w:sz w:val="22"/>
                <w:szCs w:val="22"/>
              </w:rPr>
              <w:t>.000.000,- Kč bez DPH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132C03">
              <w:rPr>
                <w:rFonts w:ascii="Calibri" w:hAnsi="Calibri"/>
                <w:sz w:val="22"/>
                <w:szCs w:val="22"/>
              </w:rPr>
              <w:t xml:space="preserve">který doloží realizaci alespoň dvou </w:t>
            </w:r>
            <w:r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>významných služeb</w:t>
            </w:r>
            <w:r w:rsidRPr="008D4C79">
              <w:rPr>
                <w:rFonts w:ascii="Calibri" w:hAnsi="Calibri"/>
                <w:sz w:val="22"/>
                <w:szCs w:val="22"/>
              </w:rPr>
              <w:t xml:space="preserve"> spočívajících v zastupování klienta ve správním řízení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:rsidR="008D4C79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8D4C79" w:rsidRPr="00132C03" w:rsidRDefault="008D4C79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132C03">
              <w:rPr>
                <w:rFonts w:ascii="Calibri" w:hAnsi="Calibri"/>
                <w:sz w:val="22"/>
                <w:szCs w:val="22"/>
              </w:rPr>
              <w:t xml:space="preserve">který doloží realizaci alespoň dvou </w:t>
            </w:r>
            <w:r>
              <w:rPr>
                <w:rFonts w:ascii="Calibri" w:hAnsi="Calibri"/>
                <w:sz w:val="22"/>
                <w:szCs w:val="22"/>
              </w:rPr>
              <w:t xml:space="preserve">(2) </w:t>
            </w:r>
            <w:r w:rsidRPr="00132C03">
              <w:rPr>
                <w:rFonts w:ascii="Calibri" w:hAnsi="Calibri"/>
                <w:sz w:val="22"/>
                <w:szCs w:val="22"/>
              </w:rPr>
              <w:t xml:space="preserve">významných </w:t>
            </w:r>
            <w:r w:rsidRPr="00132C03">
              <w:rPr>
                <w:rFonts w:ascii="Calibri" w:hAnsi="Calibri"/>
                <w:sz w:val="22"/>
                <w:szCs w:val="22"/>
              </w:rPr>
              <w:lastRenderedPageBreak/>
              <w:t>služeb</w:t>
            </w:r>
            <w:r w:rsidRPr="008D4C79">
              <w:rPr>
                <w:rFonts w:ascii="Calibri" w:hAnsi="Calibri"/>
                <w:sz w:val="22"/>
                <w:szCs w:val="22"/>
              </w:rPr>
              <w:t xml:space="preserve"> spočívajících v právním poradenství v rámci pracovně-právní agendy klienta</w:t>
            </w:r>
            <w:r w:rsidR="003F4091">
              <w:rPr>
                <w:rFonts w:ascii="Calibri" w:hAnsi="Calibri"/>
                <w:sz w:val="22"/>
                <w:szCs w:val="22"/>
              </w:rPr>
              <w:t>.</w:t>
            </w:r>
          </w:p>
          <w:p w:rsidR="00B91864" w:rsidRDefault="00B91864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B91864" w:rsidRPr="00336902" w:rsidRDefault="00B91864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9" w:type="dxa"/>
            <w:vAlign w:val="center"/>
          </w:tcPr>
          <w:p w:rsidR="00F5779F" w:rsidRPr="007F3B54" w:rsidRDefault="00F5779F" w:rsidP="00135AF6">
            <w:pPr>
              <w:pStyle w:val="Odstavecseseznamem1"/>
              <w:widowControl w:val="0"/>
              <w:tabs>
                <w:tab w:val="left" w:pos="0"/>
              </w:tabs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lastRenderedPageBreak/>
              <w:t>předložením seznamu významných služeb (dle specifiace uvedené v levém sloupci) s uvedením rozsahu a doby poskytnutí těchto významných služeb.</w:t>
            </w:r>
          </w:p>
          <w:p w:rsidR="00F5779F" w:rsidRPr="007F3B54" w:rsidRDefault="00F5779F" w:rsidP="00135AF6">
            <w:pPr>
              <w:pStyle w:val="Odstavecseseznamem1"/>
              <w:widowControl w:val="0"/>
              <w:tabs>
                <w:tab w:val="left" w:pos="382"/>
              </w:tabs>
              <w:spacing w:line="320" w:lineRule="atLeast"/>
              <w:ind w:left="425" w:hanging="425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Přílohou tohoto seznamu musí být: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0"/>
              </w:numPr>
              <w:tabs>
                <w:tab w:val="left" w:pos="382"/>
              </w:tabs>
              <w:spacing w:line="320" w:lineRule="atLeast"/>
              <w:ind w:left="425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osvědčení vydané veřejným</w:t>
            </w:r>
            <w:r>
              <w:rPr>
                <w:rFonts w:cs="Arial"/>
                <w:i/>
                <w:color w:val="auto"/>
              </w:rPr>
              <w:t xml:space="preserve"> </w:t>
            </w:r>
            <w:r w:rsidRPr="007F3B54">
              <w:rPr>
                <w:rFonts w:cs="Arial"/>
                <w:i/>
                <w:color w:val="auto"/>
              </w:rPr>
              <w:t xml:space="preserve">zadavatelem, pokud byly služby poskytovány veřejnému zadavateli; nebo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0"/>
              </w:numPr>
              <w:tabs>
                <w:tab w:val="left" w:pos="382"/>
              </w:tabs>
              <w:spacing w:line="320" w:lineRule="atLeast"/>
              <w:ind w:left="425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osvědčení vydané jinou osobou, pokud byly služby poskytovány jiné osobě než veřejnému zadavateli; nebo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0"/>
              </w:numPr>
              <w:tabs>
                <w:tab w:val="left" w:pos="382"/>
              </w:tabs>
              <w:spacing w:line="320" w:lineRule="atLeast"/>
              <w:ind w:left="425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čestné prohlášení dodavatele, pokud byly služby poskytovány jiné osobě než veřejnému zadavateli a není-li současně možné osvědčení podle bodu 2) od této osoby získat z důvodů spočívajících na její straně.</w:t>
            </w:r>
          </w:p>
          <w:p w:rsidR="00D906C8" w:rsidRPr="007F3B54" w:rsidRDefault="00F5779F" w:rsidP="00135AF6">
            <w:pPr>
              <w:pStyle w:val="Odstavecseseznamem1"/>
              <w:widowControl w:val="0"/>
              <w:tabs>
                <w:tab w:val="left" w:pos="-43"/>
              </w:tabs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V případě, že dodavatel předkládá čestné prohlášení dle bodu 3, musí být v tomto čestném prohlášení uvedeny důvody nemožnosti získání osvědčení dle bodu 2;</w:t>
            </w:r>
          </w:p>
        </w:tc>
      </w:tr>
      <w:tr w:rsidR="008A1EF8" w:rsidRPr="00336902" w:rsidTr="000E04C8">
        <w:trPr>
          <w:trHeight w:val="698"/>
        </w:trPr>
        <w:tc>
          <w:tcPr>
            <w:tcW w:w="5032" w:type="dxa"/>
          </w:tcPr>
          <w:p w:rsidR="00F5779F" w:rsidRPr="00F5779F" w:rsidRDefault="00F5779F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který předloží s</w:t>
            </w:r>
            <w:r w:rsidRPr="00F5779F">
              <w:rPr>
                <w:rFonts w:ascii="Calibri" w:hAnsi="Calibri"/>
                <w:sz w:val="22"/>
                <w:szCs w:val="22"/>
              </w:rPr>
              <w:t>eznam osob, jež se budou podílet na plnění služeb</w:t>
            </w:r>
            <w:r>
              <w:rPr>
                <w:rFonts w:ascii="Calibri" w:hAnsi="Calibri"/>
                <w:sz w:val="22"/>
                <w:szCs w:val="22"/>
              </w:rPr>
              <w:t xml:space="preserve"> (označované též jako realizační tým)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, bez ohledu na to, zda jde o zaměstnance uchazeče nebo osoby v jiném vztahu k uchazeči, </w:t>
            </w:r>
            <w:r>
              <w:rPr>
                <w:rFonts w:ascii="Calibri" w:hAnsi="Calibri"/>
                <w:sz w:val="22"/>
                <w:szCs w:val="22"/>
              </w:rPr>
              <w:t xml:space="preserve">včetně </w:t>
            </w:r>
            <w:r w:rsidRPr="00F5779F">
              <w:rPr>
                <w:rFonts w:ascii="Calibri" w:hAnsi="Calibri"/>
                <w:sz w:val="22"/>
                <w:szCs w:val="22"/>
              </w:rPr>
              <w:t>profesní</w:t>
            </w:r>
            <w:r>
              <w:rPr>
                <w:rFonts w:ascii="Calibri" w:hAnsi="Calibri"/>
                <w:sz w:val="22"/>
                <w:szCs w:val="22"/>
              </w:rPr>
              <w:t>ch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 životopis</w:t>
            </w:r>
            <w:r>
              <w:rPr>
                <w:rFonts w:ascii="Calibri" w:hAnsi="Calibri"/>
                <w:sz w:val="22"/>
                <w:szCs w:val="22"/>
              </w:rPr>
              <w:t>ů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 a osvědčení o vzdělání a odborné kvalifikaci osob</w:t>
            </w:r>
            <w:r>
              <w:rPr>
                <w:rFonts w:ascii="Calibri" w:hAnsi="Calibri"/>
                <w:sz w:val="22"/>
                <w:szCs w:val="22"/>
              </w:rPr>
              <w:t xml:space="preserve"> (členů realizačního týmu)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 odpovědných za poskytování příslušných služeb. </w:t>
            </w:r>
          </w:p>
          <w:p w:rsidR="0086607C" w:rsidRDefault="0086607C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</w:p>
          <w:p w:rsidR="00F5779F" w:rsidRPr="00F5779F" w:rsidRDefault="00F5779F" w:rsidP="00135AF6">
            <w:pPr>
              <w:pStyle w:val="Tabulka"/>
              <w:widowControl w:val="0"/>
              <w:rPr>
                <w:rFonts w:ascii="Calibri" w:hAnsi="Calibri"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>Zadavatel požaduje, aby tým pro realizaci služeb byl složen minimálně z pěti (5) advokátů či advokátních koncipientů, přičemž:</w:t>
            </w:r>
          </w:p>
          <w:p w:rsidR="00420FF8" w:rsidRDefault="00F5779F" w:rsidP="00420FF8">
            <w:pPr>
              <w:pStyle w:val="Tabulka"/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ind w:left="426" w:hanging="426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>alespoň dva advokáti či advokátní koncipienti musí mít praxi ve smluvní oblasti pracovního, obchodního, finančního a průmyslového práva v délce nejméně 3 let;</w:t>
            </w:r>
          </w:p>
          <w:p w:rsidR="00420FF8" w:rsidRDefault="00F5779F" w:rsidP="00420FF8">
            <w:pPr>
              <w:pStyle w:val="Tabulka"/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ind w:left="426" w:hanging="426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 xml:space="preserve">alespoň jeden advokát musí mít praxi v oblasti práva veřejných zakázek v délce nejméně </w:t>
            </w:r>
            <w:r w:rsidR="003F4091">
              <w:rPr>
                <w:rFonts w:ascii="Calibri" w:hAnsi="Calibri"/>
                <w:sz w:val="22"/>
                <w:szCs w:val="22"/>
              </w:rPr>
              <w:t>3</w:t>
            </w:r>
            <w:r w:rsidRPr="00F5779F">
              <w:rPr>
                <w:rFonts w:ascii="Calibri" w:hAnsi="Calibri"/>
                <w:sz w:val="22"/>
                <w:szCs w:val="22"/>
              </w:rPr>
              <w:t xml:space="preserve"> let;</w:t>
            </w:r>
          </w:p>
          <w:p w:rsidR="00420FF8" w:rsidRDefault="00F5779F" w:rsidP="00420FF8">
            <w:pPr>
              <w:pStyle w:val="Tabulka"/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ind w:left="426" w:hanging="426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>alespoň jeden advokát či advokátní koncipient musí mít praxi v oblasti práva občanského v délce nejméně 2 let;</w:t>
            </w:r>
          </w:p>
          <w:p w:rsidR="00420FF8" w:rsidRDefault="00F5779F" w:rsidP="00420FF8">
            <w:pPr>
              <w:pStyle w:val="Tabulka"/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ind w:left="426" w:hanging="426"/>
              <w:rPr>
                <w:rFonts w:ascii="Calibri" w:hAnsi="Calibri"/>
                <w:b/>
                <w:bCs/>
                <w:caps/>
                <w:sz w:val="22"/>
                <w:szCs w:val="22"/>
              </w:rPr>
            </w:pPr>
            <w:r w:rsidRPr="00F5779F">
              <w:rPr>
                <w:rFonts w:ascii="Calibri" w:hAnsi="Calibri"/>
                <w:sz w:val="22"/>
                <w:szCs w:val="22"/>
              </w:rPr>
              <w:t>alespoň jeden advokát či advokátní koncipient musí mít praxi v oblasti správního práva a práva hospodářské soutěže</w:t>
            </w:r>
            <w:r w:rsidR="00556BB3">
              <w:rPr>
                <w:rFonts w:ascii="Calibri" w:hAnsi="Calibri"/>
                <w:sz w:val="22"/>
                <w:szCs w:val="22"/>
              </w:rPr>
              <w:t>.</w:t>
            </w:r>
          </w:p>
          <w:p w:rsidR="00C9517F" w:rsidRDefault="00C9517F" w:rsidP="00135AF6">
            <w:pPr>
              <w:pStyle w:val="Tabulka"/>
              <w:widowControl w:val="0"/>
              <w:tabs>
                <w:tab w:val="left" w:pos="426"/>
              </w:tabs>
              <w:rPr>
                <w:rFonts w:ascii="Calibri" w:hAnsi="Calibri"/>
                <w:sz w:val="22"/>
                <w:szCs w:val="22"/>
              </w:rPr>
            </w:pPr>
          </w:p>
          <w:p w:rsidR="00C9517F" w:rsidRDefault="00C9517F" w:rsidP="00135AF6">
            <w:pPr>
              <w:pStyle w:val="Tabulka"/>
              <w:widowControl w:val="0"/>
              <w:tabs>
                <w:tab w:val="left" w:pos="426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Dodavatel může v průběhu plnění veřejné zakázky měnit osoby uvedené na seznamu členů realizačního týmu, přičemž tuto skutečnost pouze písemně oznámí zadavateli a současně zadavateli předloží doklady o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splnění TKP tímto novým členem týmu. Změnou osoby na seznamu členů realizačního týmu </w:t>
            </w:r>
            <w:r w:rsidR="00C83501">
              <w:rPr>
                <w:rFonts w:ascii="Calibri" w:hAnsi="Calibri"/>
                <w:sz w:val="22"/>
                <w:szCs w:val="22"/>
              </w:rPr>
              <w:t xml:space="preserve">dodavatele </w:t>
            </w:r>
            <w:r>
              <w:rPr>
                <w:rFonts w:ascii="Calibri" w:hAnsi="Calibri"/>
                <w:sz w:val="22"/>
                <w:szCs w:val="22"/>
              </w:rPr>
              <w:t xml:space="preserve">nesmí dojít ke změně skutečností, které představují splnění TKP zadavatele.   </w:t>
            </w:r>
          </w:p>
        </w:tc>
        <w:tc>
          <w:tcPr>
            <w:tcW w:w="4499" w:type="dxa"/>
            <w:vAlign w:val="center"/>
          </w:tcPr>
          <w:p w:rsidR="0086607C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lastRenderedPageBreak/>
              <w:t xml:space="preserve">předložením seznamu osob (kvalifikovaných tak, jak je uvedeno v levém sloupci), které tvoří realizační tým dodavatele. </w:t>
            </w:r>
          </w:p>
          <w:p w:rsidR="00F5779F" w:rsidRPr="007F3B54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>
              <w:rPr>
                <w:rFonts w:cs="Arial"/>
                <w:i/>
                <w:color w:val="auto"/>
              </w:rPr>
              <w:t xml:space="preserve">Seznam bude zpracován ve formě čestného prohlášení. </w:t>
            </w:r>
          </w:p>
          <w:p w:rsidR="0086607C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Přílohou tohoto seznamu budou profesní životopisy všech osob, které tvoří realizační tým dodavatele. Každý z předkládaných profesních životopisů bude obsahovat takové údaje, aby z nich bylo možné bez dalšího ověřit, zda příslušné osoby splňují požadavky zadavatele uvedené v levém sloupci. </w:t>
            </w:r>
          </w:p>
          <w:p w:rsidR="0086607C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Profesní životopisy budou obsahovat mj. následujcí údaje: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jméno a příjmení osoby,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dosažené vzdělání,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vztah k dodavateli (pracovněprávní, smluvní), 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podrobný popis funkce </w:t>
            </w:r>
            <w:r w:rsidR="0086607C">
              <w:rPr>
                <w:rFonts w:cs="Arial"/>
                <w:i/>
                <w:color w:val="auto"/>
              </w:rPr>
              <w:t>osoby v rámci realizačního týmu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údaj o zaměstnavateli</w:t>
            </w:r>
            <w:r w:rsidR="0086607C">
              <w:rPr>
                <w:rFonts w:cs="Arial"/>
                <w:i/>
                <w:color w:val="auto"/>
              </w:rPr>
              <w:t xml:space="preserve"> či údaj, že se jedná o osobu samostatně výdělečně činnou</w:t>
            </w:r>
          </w:p>
          <w:p w:rsidR="00420FF8" w:rsidRDefault="00F5779F" w:rsidP="00420FF8">
            <w:pPr>
              <w:pStyle w:val="Odstavecseseznamem1"/>
              <w:widowControl w:val="0"/>
              <w:numPr>
                <w:ilvl w:val="0"/>
                <w:numId w:val="17"/>
              </w:numPr>
              <w:tabs>
                <w:tab w:val="left" w:pos="524"/>
              </w:tabs>
              <w:spacing w:line="320" w:lineRule="atLeast"/>
              <w:ind w:left="524" w:hanging="425"/>
              <w:jc w:val="both"/>
              <w:rPr>
                <w:rFonts w:cs="Arial"/>
                <w:b/>
                <w:bCs/>
                <w:i/>
                <w:caps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>přehled profesní praxe</w:t>
            </w:r>
            <w:r w:rsidR="0086607C">
              <w:rPr>
                <w:rFonts w:cs="Arial"/>
                <w:i/>
                <w:color w:val="auto"/>
              </w:rPr>
              <w:t xml:space="preserve"> </w:t>
            </w:r>
            <w:r w:rsidR="0086607C" w:rsidRPr="0086607C">
              <w:rPr>
                <w:rFonts w:cs="Arial"/>
                <w:i/>
                <w:color w:val="auto"/>
              </w:rPr>
              <w:t>vztahující se k předmětu plnění služby.</w:t>
            </w:r>
            <w:r w:rsidRPr="007F3B54">
              <w:rPr>
                <w:rFonts w:cs="Arial"/>
                <w:i/>
                <w:color w:val="auto"/>
              </w:rPr>
              <w:t>.</w:t>
            </w:r>
          </w:p>
          <w:p w:rsidR="008A1EF8" w:rsidRPr="007F3B54" w:rsidRDefault="00F5779F" w:rsidP="00135AF6">
            <w:pPr>
              <w:pStyle w:val="Odstavecseseznamem1"/>
              <w:widowControl w:val="0"/>
              <w:spacing w:line="320" w:lineRule="atLeast"/>
              <w:ind w:left="0"/>
              <w:jc w:val="both"/>
              <w:rPr>
                <w:rFonts w:cs="Arial"/>
                <w:i/>
                <w:color w:val="auto"/>
              </w:rPr>
            </w:pPr>
            <w:r w:rsidRPr="007F3B54">
              <w:rPr>
                <w:rFonts w:cs="Arial"/>
                <w:i/>
                <w:color w:val="auto"/>
              </w:rPr>
              <w:t xml:space="preserve">Přílohou tohoto seznamu osob budou dále osvědčení o vzdělání osob, u kterých je požadován určitý stupeň dosaženého vzdělání a dále příslušná osvědčení o odborné kvalifikaci </w:t>
            </w:r>
            <w:r w:rsidRPr="007F3B54">
              <w:rPr>
                <w:rFonts w:cs="Arial"/>
                <w:i/>
                <w:color w:val="auto"/>
              </w:rPr>
              <w:lastRenderedPageBreak/>
              <w:t>osob, u kterých je takováto kvalifikace požadována;</w:t>
            </w:r>
          </w:p>
        </w:tc>
      </w:tr>
    </w:tbl>
    <w:p w:rsidR="0014286A" w:rsidRPr="00336902" w:rsidRDefault="0014286A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lastRenderedPageBreak/>
        <w:t xml:space="preserve">Forma </w:t>
      </w:r>
      <w:r w:rsidR="00D57C12" w:rsidRPr="00336902">
        <w:rPr>
          <w:rFonts w:ascii="Calibri" w:hAnsi="Calibri"/>
          <w:sz w:val="22"/>
          <w:szCs w:val="22"/>
        </w:rPr>
        <w:t xml:space="preserve">prokazování </w:t>
      </w:r>
      <w:r w:rsidRPr="00336902">
        <w:rPr>
          <w:rFonts w:ascii="Calibri" w:hAnsi="Calibri"/>
          <w:sz w:val="22"/>
          <w:szCs w:val="22"/>
        </w:rPr>
        <w:t>splnění kvalifikace</w:t>
      </w:r>
    </w:p>
    <w:p w:rsidR="001A60A4" w:rsidRDefault="001A60A4" w:rsidP="00FB3BCB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1A60A4">
        <w:rPr>
          <w:rFonts w:ascii="Calibri" w:hAnsi="Calibri"/>
          <w:sz w:val="22"/>
          <w:szCs w:val="22"/>
        </w:rPr>
        <w:t>Veškeré informace a doklady prokazující splnění kvalifikace je dodavatel povinen předložit ve lhůtě pro podání nabídek</w:t>
      </w:r>
      <w:r>
        <w:rPr>
          <w:rFonts w:ascii="Calibri" w:hAnsi="Calibri"/>
          <w:sz w:val="22"/>
          <w:szCs w:val="22"/>
        </w:rPr>
        <w:t>.</w:t>
      </w:r>
    </w:p>
    <w:p w:rsidR="0014286A" w:rsidRPr="00336902" w:rsidRDefault="00D5725B" w:rsidP="00FB3BCB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Dodavatel</w:t>
      </w:r>
      <w:r w:rsidR="00E72B27" w:rsidRPr="00336902">
        <w:rPr>
          <w:rFonts w:ascii="Calibri" w:hAnsi="Calibri"/>
          <w:sz w:val="22"/>
          <w:szCs w:val="22"/>
        </w:rPr>
        <w:t xml:space="preserve"> </w:t>
      </w:r>
      <w:r w:rsidR="0014286A" w:rsidRPr="00336902">
        <w:rPr>
          <w:rFonts w:ascii="Calibri" w:hAnsi="Calibri"/>
          <w:sz w:val="22"/>
          <w:szCs w:val="22"/>
        </w:rPr>
        <w:t>je povinen prokázat splnění kvalifikace ve všech případech doklady předloženými v</w:t>
      </w:r>
      <w:r w:rsidR="00745B8F">
        <w:rPr>
          <w:rFonts w:ascii="Calibri" w:hAnsi="Calibri"/>
          <w:sz w:val="22"/>
          <w:szCs w:val="22"/>
        </w:rPr>
        <w:t> prosté kopii</w:t>
      </w:r>
      <w:r w:rsidR="0014286A" w:rsidRPr="00336902">
        <w:rPr>
          <w:rFonts w:ascii="Calibri" w:hAnsi="Calibri"/>
          <w:sz w:val="22"/>
          <w:szCs w:val="22"/>
        </w:rPr>
        <w:t xml:space="preserve">. </w:t>
      </w:r>
      <w:r w:rsidR="006F28D7" w:rsidRPr="00640F58">
        <w:rPr>
          <w:rFonts w:ascii="Calibri" w:hAnsi="Calibri"/>
          <w:sz w:val="22"/>
          <w:szCs w:val="22"/>
        </w:rPr>
        <w:t xml:space="preserve">Zadavatel má právo, ve smyslu § 57 odst. 1 </w:t>
      </w:r>
      <w:r w:rsidR="00D170F8">
        <w:rPr>
          <w:rFonts w:ascii="Calibri" w:hAnsi="Calibri"/>
          <w:sz w:val="22"/>
          <w:szCs w:val="22"/>
        </w:rPr>
        <w:t>ZVZ</w:t>
      </w:r>
      <w:r w:rsidR="006F28D7" w:rsidRPr="00640F58">
        <w:rPr>
          <w:rFonts w:ascii="Calibri" w:hAnsi="Calibri"/>
          <w:sz w:val="22"/>
          <w:szCs w:val="22"/>
        </w:rPr>
        <w:t>, požadovat po vybraném uchazeči předložení originálů nebo úředně ověřených kopií dokladů prokazujících splnění kvalifikace.</w:t>
      </w:r>
    </w:p>
    <w:p w:rsidR="0014286A" w:rsidRPr="00336902" w:rsidRDefault="0014286A" w:rsidP="00FB3BCB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Doklady prokazující splnění </w:t>
      </w:r>
      <w:r w:rsidR="00D170F8">
        <w:rPr>
          <w:rFonts w:ascii="Calibri" w:hAnsi="Calibri"/>
          <w:sz w:val="22"/>
          <w:szCs w:val="22"/>
        </w:rPr>
        <w:t>ZKP</w:t>
      </w:r>
      <w:r w:rsidRPr="00336902">
        <w:rPr>
          <w:rFonts w:ascii="Calibri" w:hAnsi="Calibri"/>
          <w:sz w:val="22"/>
          <w:szCs w:val="22"/>
        </w:rPr>
        <w:t xml:space="preserve"> a výpis z obchodního rejstříku nesmějí být k poslednímu dni, ke kterému má být prokázáno splnění kvalifikace, starší 90 kalendářních dnů.</w:t>
      </w:r>
    </w:p>
    <w:p w:rsidR="0056792F" w:rsidRPr="00336902" w:rsidRDefault="0056792F" w:rsidP="00FB3BCB">
      <w:pPr>
        <w:spacing w:after="120" w:line="320" w:lineRule="atLeast"/>
        <w:jc w:val="both"/>
        <w:rPr>
          <w:rFonts w:ascii="Calibri" w:hAnsi="Calibri" w:cs="Arial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Splnění</w:t>
      </w:r>
      <w:r w:rsidRPr="00336902">
        <w:rPr>
          <w:rFonts w:ascii="Calibri" w:hAnsi="Calibri" w:cs="Arial"/>
          <w:sz w:val="22"/>
          <w:szCs w:val="22"/>
        </w:rPr>
        <w:t xml:space="preserve"> kvalifikačních předpokladů může </w:t>
      </w:r>
      <w:r w:rsidR="00D5725B" w:rsidRPr="00336902">
        <w:rPr>
          <w:rFonts w:ascii="Calibri" w:hAnsi="Calibri" w:cs="Arial"/>
          <w:sz w:val="22"/>
          <w:szCs w:val="22"/>
        </w:rPr>
        <w:t>dodavatel</w:t>
      </w:r>
      <w:r w:rsidRPr="00336902">
        <w:rPr>
          <w:rFonts w:ascii="Calibri" w:hAnsi="Calibri" w:cs="Arial"/>
          <w:sz w:val="22"/>
          <w:szCs w:val="22"/>
        </w:rPr>
        <w:t xml:space="preserve"> prokázat také předložením výpisu ze seznamu kvalifikovaných </w:t>
      </w:r>
      <w:r w:rsidR="00CB7AFF" w:rsidRPr="00336902">
        <w:rPr>
          <w:rFonts w:ascii="Calibri" w:hAnsi="Calibri" w:cs="Arial"/>
          <w:sz w:val="22"/>
          <w:szCs w:val="22"/>
        </w:rPr>
        <w:t>dodavatelů</w:t>
      </w:r>
      <w:r w:rsidRPr="00336902">
        <w:rPr>
          <w:rFonts w:ascii="Calibri" w:hAnsi="Calibri" w:cs="Arial"/>
          <w:sz w:val="22"/>
          <w:szCs w:val="22"/>
        </w:rPr>
        <w:t xml:space="preserve"> v souladu a za</w:t>
      </w:r>
      <w:r w:rsidR="00CB7AFF" w:rsidRPr="00336902">
        <w:rPr>
          <w:rFonts w:ascii="Calibri" w:hAnsi="Calibri" w:cs="Arial"/>
          <w:sz w:val="22"/>
          <w:szCs w:val="22"/>
        </w:rPr>
        <w:t xml:space="preserve"> </w:t>
      </w:r>
      <w:r w:rsidRPr="00336902">
        <w:rPr>
          <w:rFonts w:ascii="Calibri" w:hAnsi="Calibri" w:cs="Arial"/>
          <w:sz w:val="22"/>
          <w:szCs w:val="22"/>
        </w:rPr>
        <w:t>po</w:t>
      </w:r>
      <w:r w:rsidR="00CB7AFF" w:rsidRPr="00336902">
        <w:rPr>
          <w:rFonts w:ascii="Calibri" w:hAnsi="Calibri" w:cs="Arial"/>
          <w:sz w:val="22"/>
          <w:szCs w:val="22"/>
        </w:rPr>
        <w:t>d</w:t>
      </w:r>
      <w:r w:rsidRPr="00336902">
        <w:rPr>
          <w:rFonts w:ascii="Calibri" w:hAnsi="Calibri" w:cs="Arial"/>
          <w:sz w:val="22"/>
          <w:szCs w:val="22"/>
        </w:rPr>
        <w:t xml:space="preserve">mínek stanovených v § 127 ZVZ nebo předložením certifikátu vydaného v rámci systému certifikovaných </w:t>
      </w:r>
      <w:r w:rsidR="00D5725B" w:rsidRPr="00336902">
        <w:rPr>
          <w:rFonts w:ascii="Calibri" w:hAnsi="Calibri" w:cs="Arial"/>
          <w:sz w:val="22"/>
          <w:szCs w:val="22"/>
        </w:rPr>
        <w:t>dodavatel</w:t>
      </w:r>
      <w:r w:rsidRPr="00336902">
        <w:rPr>
          <w:rFonts w:ascii="Calibri" w:hAnsi="Calibri" w:cs="Arial"/>
          <w:sz w:val="22"/>
          <w:szCs w:val="22"/>
        </w:rPr>
        <w:t>ů v souladu a za</w:t>
      </w:r>
      <w:r w:rsidR="00D57C12" w:rsidRPr="00336902">
        <w:rPr>
          <w:rFonts w:ascii="Calibri" w:hAnsi="Calibri" w:cs="Arial"/>
          <w:sz w:val="22"/>
          <w:szCs w:val="22"/>
        </w:rPr>
        <w:t xml:space="preserve"> podmínek stanovených v </w:t>
      </w:r>
      <w:r w:rsidR="000556DF" w:rsidRPr="00336902">
        <w:rPr>
          <w:rFonts w:ascii="Calibri" w:hAnsi="Calibri" w:cs="Arial"/>
          <w:sz w:val="22"/>
          <w:szCs w:val="22"/>
        </w:rPr>
        <w:t>§ 134 </w:t>
      </w:r>
      <w:r w:rsidRPr="00336902">
        <w:rPr>
          <w:rFonts w:ascii="Calibri" w:hAnsi="Calibri" w:cs="Arial"/>
          <w:sz w:val="22"/>
          <w:szCs w:val="22"/>
        </w:rPr>
        <w:t xml:space="preserve">ZVZ, případně předložením výpisu ze zahraničního seznamu kvalifikovaných </w:t>
      </w:r>
      <w:r w:rsidR="00D5725B" w:rsidRPr="00336902">
        <w:rPr>
          <w:rFonts w:ascii="Calibri" w:hAnsi="Calibri" w:cs="Arial"/>
          <w:sz w:val="22"/>
          <w:szCs w:val="22"/>
        </w:rPr>
        <w:t>dodavatel</w:t>
      </w:r>
      <w:r w:rsidRPr="00336902">
        <w:rPr>
          <w:rFonts w:ascii="Calibri" w:hAnsi="Calibri" w:cs="Arial"/>
          <w:sz w:val="22"/>
          <w:szCs w:val="22"/>
        </w:rPr>
        <w:t>ů, popřípadě příslušného zahraničního certifikátu, a to za podmínek stanovených v § 143 ZVZ</w:t>
      </w:r>
      <w:r w:rsidR="00D170F8">
        <w:rPr>
          <w:rFonts w:ascii="Calibri" w:hAnsi="Calibri" w:cs="Arial"/>
          <w:sz w:val="22"/>
          <w:szCs w:val="22"/>
        </w:rPr>
        <w:t>.</w:t>
      </w:r>
    </w:p>
    <w:p w:rsidR="0014286A" w:rsidRPr="00336902" w:rsidRDefault="00D170F8" w:rsidP="00FB3BCB">
      <w:p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="0014286A" w:rsidRPr="00336902">
        <w:rPr>
          <w:rFonts w:ascii="Calibri" w:hAnsi="Calibri"/>
          <w:sz w:val="22"/>
          <w:szCs w:val="22"/>
        </w:rPr>
        <w:t xml:space="preserve">ahraniční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="00E72B27" w:rsidRPr="0033690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prokazuje </w:t>
      </w:r>
      <w:r w:rsidR="0014286A" w:rsidRPr="00336902">
        <w:rPr>
          <w:rFonts w:ascii="Calibri" w:hAnsi="Calibri"/>
          <w:sz w:val="22"/>
          <w:szCs w:val="22"/>
        </w:rPr>
        <w:t xml:space="preserve">splnění kvalifikace způsobem </w:t>
      </w:r>
      <w:r>
        <w:rPr>
          <w:rFonts w:ascii="Calibri" w:hAnsi="Calibri"/>
          <w:sz w:val="22"/>
          <w:szCs w:val="22"/>
        </w:rPr>
        <w:t>dle § 51 odst. 7 ZVZ.</w:t>
      </w:r>
    </w:p>
    <w:p w:rsidR="00FB3BCB" w:rsidRPr="00336902" w:rsidRDefault="00FB3BCB" w:rsidP="00FB3BCB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14286A" w:rsidRPr="00336902" w:rsidRDefault="0014286A" w:rsidP="006F28D7">
      <w:pPr>
        <w:pStyle w:val="Nadpis2"/>
        <w:keepNext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Důsledek nesplnění kvalifikace</w:t>
      </w:r>
    </w:p>
    <w:p w:rsidR="0014286A" w:rsidRPr="00336902" w:rsidRDefault="0014286A" w:rsidP="004D4DC7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Neprokáže-li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="002D3B13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 xml:space="preserve">splnění kvalifikace v plném rozsahu, bude s přihlédnutím k § 60 odst. 1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 xml:space="preserve"> vyloučen z</w:t>
      </w:r>
      <w:r w:rsidR="00E72B27" w:rsidRPr="00336902">
        <w:rPr>
          <w:rFonts w:ascii="Calibri" w:hAnsi="Calibri"/>
          <w:sz w:val="22"/>
          <w:szCs w:val="22"/>
        </w:rPr>
        <w:t xml:space="preserve"> účasti v zadávacím řízení</w:t>
      </w:r>
      <w:r w:rsidR="00CB6678">
        <w:rPr>
          <w:rFonts w:ascii="Calibri" w:hAnsi="Calibri"/>
          <w:sz w:val="22"/>
          <w:szCs w:val="22"/>
        </w:rPr>
        <w:t xml:space="preserve"> této veřejné zakázky</w:t>
      </w:r>
      <w:r w:rsidRPr="00336902">
        <w:rPr>
          <w:rFonts w:ascii="Calibri" w:hAnsi="Calibri"/>
          <w:sz w:val="22"/>
          <w:szCs w:val="22"/>
        </w:rPr>
        <w:t xml:space="preserve">. Zadavatel bezodkladně písemně oznámí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="002D3B13" w:rsidRPr="00336902">
        <w:rPr>
          <w:rFonts w:ascii="Calibri" w:hAnsi="Calibri"/>
          <w:sz w:val="22"/>
          <w:szCs w:val="22"/>
        </w:rPr>
        <w:t xml:space="preserve">i </w:t>
      </w:r>
      <w:r w:rsidRPr="00336902">
        <w:rPr>
          <w:rFonts w:ascii="Calibri" w:hAnsi="Calibri"/>
          <w:sz w:val="22"/>
          <w:szCs w:val="22"/>
        </w:rPr>
        <w:t>své rozhodnutí o jeho vyloučení s uvedením důvodu.</w:t>
      </w:r>
    </w:p>
    <w:p w:rsidR="00FB3BCB" w:rsidRPr="00336902" w:rsidRDefault="00FB3BCB" w:rsidP="004D4DC7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14286A" w:rsidRPr="00336902" w:rsidRDefault="00CB6678" w:rsidP="00C95611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Prokázání s</w:t>
      </w:r>
      <w:r w:rsidR="0014286A" w:rsidRPr="00336902">
        <w:rPr>
          <w:rFonts w:ascii="Calibri" w:hAnsi="Calibri"/>
          <w:sz w:val="22"/>
          <w:szCs w:val="22"/>
        </w:rPr>
        <w:t>plnění části kvalifikace prostřednictvím subdodavatele</w:t>
      </w:r>
    </w:p>
    <w:p w:rsidR="00745B8F" w:rsidRPr="00745B8F" w:rsidRDefault="00745B8F" w:rsidP="00745B8F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745B8F">
        <w:rPr>
          <w:rFonts w:ascii="Calibri" w:hAnsi="Calibri"/>
          <w:sz w:val="22"/>
          <w:szCs w:val="22"/>
        </w:rPr>
        <w:t xml:space="preserve">Pokud není </w:t>
      </w:r>
      <w:r w:rsidRPr="00336902">
        <w:rPr>
          <w:rFonts w:ascii="Calibri" w:hAnsi="Calibri"/>
          <w:sz w:val="22"/>
          <w:szCs w:val="22"/>
        </w:rPr>
        <w:t xml:space="preserve">dodavatel </w:t>
      </w:r>
      <w:r w:rsidRPr="00745B8F">
        <w:rPr>
          <w:rFonts w:ascii="Calibri" w:hAnsi="Calibri"/>
          <w:sz w:val="22"/>
          <w:szCs w:val="22"/>
        </w:rPr>
        <w:t xml:space="preserve">schopen prokázat splnění určité části kvalifikace požadované zadavatelem podle § 50 odst. 1 písm. b) až d) ZVZ v plném rozsahu, je oprávněn splnění kvalifikace v chybějícím rozsahu prokázat prostřednictvím subdodavatele. </w:t>
      </w:r>
    </w:p>
    <w:p w:rsidR="00745B8F" w:rsidRPr="00745B8F" w:rsidRDefault="00745B8F" w:rsidP="00745B8F">
      <w:p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D</w:t>
      </w:r>
      <w:r w:rsidRPr="00336902">
        <w:rPr>
          <w:rFonts w:ascii="Calibri" w:hAnsi="Calibri"/>
          <w:sz w:val="22"/>
          <w:szCs w:val="22"/>
        </w:rPr>
        <w:t xml:space="preserve">odavatel </w:t>
      </w:r>
      <w:r w:rsidRPr="00745B8F">
        <w:rPr>
          <w:rFonts w:ascii="Calibri" w:hAnsi="Calibri"/>
          <w:sz w:val="22"/>
          <w:szCs w:val="22"/>
        </w:rPr>
        <w:t>je v takovém případě povinen zadavateli předložit</w:t>
      </w:r>
    </w:p>
    <w:p w:rsidR="00420FF8" w:rsidRDefault="00745B8F" w:rsidP="00420FF8">
      <w:pPr>
        <w:numPr>
          <w:ilvl w:val="0"/>
          <w:numId w:val="7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745B8F">
        <w:rPr>
          <w:rFonts w:ascii="Calibri" w:hAnsi="Calibri"/>
          <w:sz w:val="22"/>
          <w:szCs w:val="22"/>
        </w:rPr>
        <w:t xml:space="preserve">doklady prokazující splnění základního kvalifikačního předpokladu podle § 53 odst. 1 písm. j) ZVZ a profesního kvalifikačního předpokladu podle § 54 písm. a) ZVZ subdodavatelem a </w:t>
      </w:r>
    </w:p>
    <w:p w:rsidR="00420FF8" w:rsidRDefault="00745B8F" w:rsidP="00420FF8">
      <w:pPr>
        <w:numPr>
          <w:ilvl w:val="0"/>
          <w:numId w:val="7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745B8F">
        <w:rPr>
          <w:rFonts w:ascii="Calibri" w:hAnsi="Calibri"/>
          <w:sz w:val="22"/>
          <w:szCs w:val="22"/>
        </w:rPr>
        <w:t xml:space="preserve">smlouvu uzavřenou se subdodavatelem, z níž vyplývá závazek subdodavatele k poskytnutí plnění určeného k plnění veřejné zakázky </w:t>
      </w:r>
      <w:r w:rsidRPr="00336902">
        <w:rPr>
          <w:rFonts w:ascii="Calibri" w:hAnsi="Calibri"/>
          <w:sz w:val="22"/>
          <w:szCs w:val="22"/>
        </w:rPr>
        <w:t>dodavatel</w:t>
      </w:r>
      <w:r>
        <w:rPr>
          <w:rFonts w:ascii="Calibri" w:hAnsi="Calibri"/>
          <w:sz w:val="22"/>
          <w:szCs w:val="22"/>
        </w:rPr>
        <w:t>em</w:t>
      </w:r>
      <w:r w:rsidRPr="00336902">
        <w:rPr>
          <w:rFonts w:ascii="Calibri" w:hAnsi="Calibri"/>
          <w:sz w:val="22"/>
          <w:szCs w:val="22"/>
        </w:rPr>
        <w:t xml:space="preserve"> </w:t>
      </w:r>
      <w:r w:rsidRPr="00745B8F">
        <w:rPr>
          <w:rFonts w:ascii="Calibri" w:hAnsi="Calibri"/>
          <w:sz w:val="22"/>
          <w:szCs w:val="22"/>
        </w:rPr>
        <w:t xml:space="preserve">či k poskytnutí věcí či práv, s nimiž bude </w:t>
      </w:r>
      <w:r w:rsidRPr="00336902">
        <w:rPr>
          <w:rFonts w:ascii="Calibri" w:hAnsi="Calibri"/>
          <w:sz w:val="22"/>
          <w:szCs w:val="22"/>
        </w:rPr>
        <w:t xml:space="preserve">dodavatel </w:t>
      </w:r>
      <w:r w:rsidRPr="00745B8F">
        <w:rPr>
          <w:rFonts w:ascii="Calibri" w:hAnsi="Calibri"/>
          <w:sz w:val="22"/>
          <w:szCs w:val="22"/>
        </w:rPr>
        <w:t xml:space="preserve">oprávněn disponovat v rámci plnění veřejné zakázky, a to alespoň v rozsahu, v jakém subdodavatel prokázal splnění kvalifikace podle § 50 odst. 1 písm. b) až d) ZVZ. </w:t>
      </w:r>
    </w:p>
    <w:p w:rsidR="0014286A" w:rsidRPr="00336902" w:rsidRDefault="00745B8F" w:rsidP="00745B8F">
      <w:p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Pr="00336902">
        <w:rPr>
          <w:rFonts w:ascii="Calibri" w:hAnsi="Calibri"/>
          <w:sz w:val="22"/>
          <w:szCs w:val="22"/>
        </w:rPr>
        <w:t xml:space="preserve">odavatel </w:t>
      </w:r>
      <w:r w:rsidRPr="00745B8F">
        <w:rPr>
          <w:rFonts w:ascii="Calibri" w:hAnsi="Calibri"/>
          <w:sz w:val="22"/>
          <w:szCs w:val="22"/>
        </w:rPr>
        <w:t>není oprávněn prostřednictvím subdodavatele prokázat splnění kvalifikace podle §</w:t>
      </w:r>
      <w:r w:rsidR="007F268C">
        <w:rPr>
          <w:rFonts w:ascii="Calibri" w:hAnsi="Calibri"/>
          <w:sz w:val="22"/>
          <w:szCs w:val="22"/>
        </w:rPr>
        <w:t xml:space="preserve"> 54 písm. a) ZVZ.</w:t>
      </w:r>
    </w:p>
    <w:p w:rsidR="00300D07" w:rsidRPr="00336902" w:rsidRDefault="00300D07" w:rsidP="004D4DC7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9F21E7" w:rsidRPr="00336902" w:rsidRDefault="009F21E7" w:rsidP="009F21E7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Splnění kvalifikace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Pr="00336902">
        <w:rPr>
          <w:rFonts w:ascii="Calibri" w:hAnsi="Calibri"/>
          <w:sz w:val="22"/>
          <w:szCs w:val="22"/>
        </w:rPr>
        <w:t>i, kteří podávají společnou nabídku</w:t>
      </w:r>
    </w:p>
    <w:p w:rsidR="009F21E7" w:rsidRPr="00336902" w:rsidRDefault="009F21E7" w:rsidP="009F21E7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Pokud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="00CB6678">
        <w:rPr>
          <w:rFonts w:ascii="Calibri" w:hAnsi="Calibri"/>
          <w:sz w:val="22"/>
          <w:szCs w:val="22"/>
        </w:rPr>
        <w:t>é</w:t>
      </w:r>
      <w:r w:rsidRPr="00336902">
        <w:rPr>
          <w:rFonts w:ascii="Calibri" w:hAnsi="Calibri"/>
          <w:sz w:val="22"/>
          <w:szCs w:val="22"/>
        </w:rPr>
        <w:t xml:space="preserve"> podávají společnou nabídku dle § 51 odst. 5 ZVZ, je každý z nich povinen prokázat splnění základních kvalifikačních předpokladů podle § 50 odst. 1 písm. a) ZVZ a profesního kvalifikačního předpokladu podle § 54 písm. a) ZVZ v plném rozsahu. Splnění ostatních profesních kvalifikačních předpokladů, ekonomických a finančních kvalifikačních předpokladů a technických kvalifikačních předpokladů musí prokázat všichni </w:t>
      </w:r>
      <w:r w:rsidR="00D5725B" w:rsidRPr="00336902">
        <w:rPr>
          <w:rFonts w:ascii="Calibri" w:hAnsi="Calibri"/>
          <w:sz w:val="22"/>
          <w:szCs w:val="22"/>
        </w:rPr>
        <w:t>dodavatel</w:t>
      </w:r>
      <w:r w:rsidRPr="00336902">
        <w:rPr>
          <w:rFonts w:ascii="Calibri" w:hAnsi="Calibri"/>
          <w:sz w:val="22"/>
          <w:szCs w:val="22"/>
        </w:rPr>
        <w:t>i společně.</w:t>
      </w:r>
    </w:p>
    <w:p w:rsidR="00773FD8" w:rsidRPr="00336902" w:rsidRDefault="00773FD8" w:rsidP="00521A37">
      <w:pPr>
        <w:spacing w:line="320" w:lineRule="atLeast"/>
        <w:rPr>
          <w:rFonts w:ascii="Calibri" w:hAnsi="Calibri"/>
          <w:sz w:val="22"/>
          <w:szCs w:val="22"/>
        </w:rPr>
      </w:pPr>
    </w:p>
    <w:p w:rsidR="00F94D8F" w:rsidRPr="00336902" w:rsidRDefault="00F94D8F" w:rsidP="00B91864">
      <w:pPr>
        <w:pStyle w:val="Nadpis1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57" w:name="_Toc382122159"/>
      <w:bookmarkStart w:id="58" w:name="_Toc401029264"/>
      <w:bookmarkStart w:id="59" w:name="_Ref402154772"/>
      <w:bookmarkStart w:id="60" w:name="_Toc123534361"/>
      <w:bookmarkStart w:id="61" w:name="_Toc32627424"/>
      <w:bookmarkStart w:id="62" w:name="_Toc167174531"/>
      <w:bookmarkStart w:id="63" w:name="_Toc313884406"/>
      <w:bookmarkEnd w:id="51"/>
      <w:bookmarkEnd w:id="52"/>
      <w:r w:rsidRPr="00336902">
        <w:rPr>
          <w:rFonts w:ascii="Calibri" w:hAnsi="Calibri"/>
          <w:sz w:val="22"/>
          <w:szCs w:val="22"/>
        </w:rPr>
        <w:t>Způsob zpracování nabídkové cen</w:t>
      </w:r>
      <w:bookmarkEnd w:id="57"/>
      <w:bookmarkEnd w:id="58"/>
      <w:bookmarkEnd w:id="59"/>
      <w:r w:rsidRPr="00336902">
        <w:rPr>
          <w:rFonts w:ascii="Calibri" w:hAnsi="Calibri"/>
          <w:sz w:val="22"/>
          <w:szCs w:val="22"/>
        </w:rPr>
        <w:t>y</w:t>
      </w:r>
      <w:bookmarkEnd w:id="60"/>
      <w:bookmarkEnd w:id="61"/>
      <w:bookmarkEnd w:id="62"/>
      <w:bookmarkEnd w:id="63"/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64" w:name="_Toc32627425"/>
      <w:bookmarkStart w:id="65" w:name="_Toc123534362"/>
      <w:bookmarkStart w:id="66" w:name="_Ref200509869"/>
      <w:bookmarkStart w:id="67" w:name="_Ref245729286"/>
      <w:bookmarkStart w:id="68" w:name="_Ref257013485"/>
      <w:r w:rsidRPr="00336902">
        <w:rPr>
          <w:rFonts w:ascii="Calibri" w:hAnsi="Calibri"/>
          <w:sz w:val="22"/>
          <w:szCs w:val="22"/>
        </w:rPr>
        <w:t xml:space="preserve">Základní </w:t>
      </w:r>
      <w:bookmarkEnd w:id="64"/>
      <w:r w:rsidRPr="00336902">
        <w:rPr>
          <w:rFonts w:ascii="Calibri" w:hAnsi="Calibri"/>
          <w:sz w:val="22"/>
          <w:szCs w:val="22"/>
        </w:rPr>
        <w:t>požadavky zadavatele</w:t>
      </w:r>
      <w:bookmarkEnd w:id="65"/>
      <w:bookmarkEnd w:id="66"/>
      <w:bookmarkEnd w:id="67"/>
      <w:bookmarkEnd w:id="68"/>
      <w:r w:rsidRPr="00336902">
        <w:rPr>
          <w:rFonts w:ascii="Calibri" w:hAnsi="Calibri"/>
          <w:sz w:val="22"/>
          <w:szCs w:val="22"/>
        </w:rPr>
        <w:t xml:space="preserve"> </w:t>
      </w:r>
    </w:p>
    <w:p w:rsidR="00FE58C4" w:rsidRPr="00336902" w:rsidRDefault="004061D2" w:rsidP="009A0A7B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Nabídková cena </w:t>
      </w:r>
      <w:r w:rsidRPr="00336902">
        <w:rPr>
          <w:rFonts w:ascii="Calibri" w:hAnsi="Calibri" w:cs="Arial"/>
          <w:sz w:val="22"/>
          <w:szCs w:val="22"/>
        </w:rPr>
        <w:t>bude</w:t>
      </w:r>
      <w:r w:rsidRPr="00336902">
        <w:rPr>
          <w:rFonts w:ascii="Calibri" w:hAnsi="Calibri"/>
          <w:sz w:val="22"/>
          <w:szCs w:val="22"/>
        </w:rPr>
        <w:t xml:space="preserve"> uvedena v Kč. </w:t>
      </w:r>
      <w:r w:rsidR="001A60A4" w:rsidRPr="001A60A4">
        <w:rPr>
          <w:rFonts w:ascii="Calibri" w:hAnsi="Calibri"/>
          <w:sz w:val="22"/>
          <w:szCs w:val="22"/>
        </w:rPr>
        <w:t>Uchazečem stanovená nabídková cena bude stanovena jako cena za poskytnutí právních služeb, a to ve struktuře dle níže uvedené tabulky</w:t>
      </w:r>
      <w:r w:rsidR="00CD5992" w:rsidRPr="00336902">
        <w:rPr>
          <w:rFonts w:ascii="Calibri" w:hAnsi="Calibr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581"/>
        <w:gridCol w:w="1581"/>
        <w:gridCol w:w="1581"/>
        <w:gridCol w:w="1582"/>
      </w:tblGrid>
      <w:tr w:rsidR="001A60A4" w:rsidRPr="00DB4FD8" w:rsidTr="00556BB3">
        <w:tc>
          <w:tcPr>
            <w:tcW w:w="2747" w:type="dxa"/>
            <w:shd w:val="clear" w:color="auto" w:fill="A6A6A6"/>
          </w:tcPr>
          <w:p w:rsidR="001A60A4" w:rsidRPr="009E39B7" w:rsidRDefault="001A60A4" w:rsidP="001A60A4">
            <w:pPr>
              <w:pStyle w:val="bh2"/>
              <w:ind w:left="175" w:hanging="175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E57EF1">
              <w:rPr>
                <w:rFonts w:ascii="Calibri" w:hAnsi="Calibri"/>
                <w:b/>
                <w:sz w:val="22"/>
                <w:szCs w:val="22"/>
                <w:u w:val="none"/>
              </w:rPr>
              <w:t>Právní služba</w:t>
            </w:r>
          </w:p>
        </w:tc>
        <w:tc>
          <w:tcPr>
            <w:tcW w:w="1581" w:type="dxa"/>
            <w:shd w:val="clear" w:color="auto" w:fill="A6A6A6"/>
          </w:tcPr>
          <w:p w:rsidR="001A60A4" w:rsidRPr="009E39B7" w:rsidRDefault="001A60A4" w:rsidP="00432FB7">
            <w:pPr>
              <w:pStyle w:val="bh2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E57EF1">
              <w:rPr>
                <w:rFonts w:ascii="Calibri" w:hAnsi="Calibri"/>
                <w:b/>
                <w:sz w:val="22"/>
                <w:szCs w:val="22"/>
                <w:u w:val="none"/>
              </w:rPr>
              <w:t>Kč bez DPH</w:t>
            </w:r>
          </w:p>
        </w:tc>
        <w:tc>
          <w:tcPr>
            <w:tcW w:w="1581" w:type="dxa"/>
            <w:shd w:val="clear" w:color="auto" w:fill="A6A6A6"/>
          </w:tcPr>
          <w:p w:rsidR="001A60A4" w:rsidRPr="009E39B7" w:rsidRDefault="001A60A4" w:rsidP="00432FB7">
            <w:pPr>
              <w:pStyle w:val="bh2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E57EF1">
              <w:rPr>
                <w:rFonts w:ascii="Calibri" w:hAnsi="Calibri"/>
                <w:b/>
                <w:sz w:val="22"/>
                <w:szCs w:val="22"/>
                <w:u w:val="none"/>
              </w:rPr>
              <w:t>DPH v %</w:t>
            </w:r>
          </w:p>
        </w:tc>
        <w:tc>
          <w:tcPr>
            <w:tcW w:w="1581" w:type="dxa"/>
            <w:shd w:val="clear" w:color="auto" w:fill="A6A6A6"/>
          </w:tcPr>
          <w:p w:rsidR="001A60A4" w:rsidRPr="009E39B7" w:rsidRDefault="001A60A4" w:rsidP="00432FB7">
            <w:pPr>
              <w:pStyle w:val="bh2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E57EF1">
              <w:rPr>
                <w:rFonts w:ascii="Calibri" w:hAnsi="Calibri"/>
                <w:b/>
                <w:sz w:val="22"/>
                <w:szCs w:val="22"/>
                <w:u w:val="none"/>
              </w:rPr>
              <w:t>DPH v Kč</w:t>
            </w:r>
          </w:p>
        </w:tc>
        <w:tc>
          <w:tcPr>
            <w:tcW w:w="1582" w:type="dxa"/>
            <w:shd w:val="clear" w:color="auto" w:fill="A6A6A6"/>
          </w:tcPr>
          <w:p w:rsidR="001A60A4" w:rsidRPr="009E39B7" w:rsidRDefault="001A60A4" w:rsidP="00432FB7">
            <w:pPr>
              <w:pStyle w:val="bh2"/>
              <w:jc w:val="center"/>
              <w:rPr>
                <w:rFonts w:ascii="Calibri" w:hAnsi="Calibri"/>
                <w:b/>
                <w:sz w:val="22"/>
                <w:szCs w:val="22"/>
                <w:u w:val="none"/>
              </w:rPr>
            </w:pPr>
            <w:r w:rsidRPr="00E57EF1">
              <w:rPr>
                <w:rFonts w:ascii="Calibri" w:hAnsi="Calibri"/>
                <w:b/>
                <w:sz w:val="22"/>
                <w:szCs w:val="22"/>
                <w:u w:val="none"/>
              </w:rPr>
              <w:t>Kč včetně DPH</w:t>
            </w:r>
          </w:p>
        </w:tc>
      </w:tr>
      <w:tr w:rsidR="00556BB3" w:rsidRPr="00DB4FD8" w:rsidTr="00556BB3">
        <w:tc>
          <w:tcPr>
            <w:tcW w:w="2747" w:type="dxa"/>
          </w:tcPr>
          <w:p w:rsidR="00556BB3" w:rsidRPr="009E39B7" w:rsidRDefault="00556BB3" w:rsidP="001A60A4">
            <w:pPr>
              <w:pStyle w:val="bh2"/>
              <w:spacing w:line="240" w:lineRule="auto"/>
              <w:ind w:left="175" w:hanging="175"/>
              <w:jc w:val="center"/>
              <w:rPr>
                <w:rFonts w:ascii="Calibri" w:hAnsi="Calibri"/>
                <w:sz w:val="22"/>
                <w:szCs w:val="22"/>
                <w:u w:val="none"/>
              </w:rPr>
            </w:pPr>
            <w:r w:rsidRPr="00E57EF1">
              <w:rPr>
                <w:rFonts w:ascii="Calibri" w:hAnsi="Calibri"/>
                <w:sz w:val="22"/>
                <w:szCs w:val="22"/>
                <w:u w:val="none"/>
              </w:rPr>
              <w:t>Paušální sazba za jeden měsíc (</w:t>
            </w:r>
            <w:proofErr w:type="spellStart"/>
            <w:r w:rsidRPr="00E57EF1">
              <w:rPr>
                <w:rFonts w:ascii="Calibri" w:hAnsi="Calibri"/>
                <w:sz w:val="22"/>
                <w:szCs w:val="22"/>
                <w:u w:val="none"/>
              </w:rPr>
              <w:t>subkritérium</w:t>
            </w:r>
            <w:proofErr w:type="spellEnd"/>
            <w:r w:rsidRPr="00E57EF1">
              <w:rPr>
                <w:rFonts w:ascii="Calibri" w:hAnsi="Calibri"/>
                <w:sz w:val="22"/>
                <w:szCs w:val="22"/>
                <w:u w:val="none"/>
              </w:rPr>
              <w:t xml:space="preserve"> a))</w:t>
            </w:r>
          </w:p>
        </w:tc>
        <w:tc>
          <w:tcPr>
            <w:tcW w:w="1581" w:type="dxa"/>
          </w:tcPr>
          <w:p w:rsidR="00556BB3" w:rsidRPr="00556BB3" w:rsidRDefault="00556BB3">
            <w:pPr>
              <w:rPr>
                <w:rFonts w:ascii="Calibri" w:hAnsi="Calibri"/>
                <w:sz w:val="22"/>
                <w:szCs w:val="22"/>
              </w:rPr>
            </w:pPr>
            <w:r w:rsidRPr="00556BB3">
              <w:rPr>
                <w:rFonts w:ascii="Calibri" w:hAnsi="Calibri"/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1" w:type="dxa"/>
          </w:tcPr>
          <w:p w:rsidR="00556BB3" w:rsidRPr="00556BB3" w:rsidRDefault="00556BB3">
            <w:pPr>
              <w:rPr>
                <w:rFonts w:ascii="Calibri" w:hAnsi="Calibri"/>
                <w:sz w:val="22"/>
                <w:szCs w:val="22"/>
              </w:rPr>
            </w:pPr>
            <w:r w:rsidRPr="00556BB3">
              <w:rPr>
                <w:rFonts w:ascii="Calibri" w:hAnsi="Calibri"/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1" w:type="dxa"/>
          </w:tcPr>
          <w:p w:rsidR="00556BB3" w:rsidRPr="00556BB3" w:rsidRDefault="00556BB3">
            <w:pPr>
              <w:rPr>
                <w:rFonts w:ascii="Calibri" w:hAnsi="Calibri"/>
                <w:sz w:val="22"/>
                <w:szCs w:val="22"/>
              </w:rPr>
            </w:pPr>
            <w:r w:rsidRPr="00556BB3">
              <w:rPr>
                <w:rFonts w:ascii="Calibri" w:hAnsi="Calibri"/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2" w:type="dxa"/>
          </w:tcPr>
          <w:p w:rsidR="00556BB3" w:rsidRPr="00556BB3" w:rsidRDefault="00556BB3">
            <w:pPr>
              <w:rPr>
                <w:rFonts w:ascii="Calibri" w:hAnsi="Calibri"/>
                <w:sz w:val="22"/>
                <w:szCs w:val="22"/>
              </w:rPr>
            </w:pPr>
            <w:r w:rsidRPr="00556BB3">
              <w:rPr>
                <w:rFonts w:ascii="Calibri" w:hAnsi="Calibri"/>
                <w:bCs/>
                <w:sz w:val="22"/>
                <w:szCs w:val="22"/>
                <w:highlight w:val="yellow"/>
              </w:rPr>
              <w:t>[DOPLNÍ UCHAZEČ]</w:t>
            </w:r>
          </w:p>
        </w:tc>
      </w:tr>
      <w:tr w:rsidR="00556BB3" w:rsidRPr="00DB4FD8" w:rsidTr="00556BB3">
        <w:tc>
          <w:tcPr>
            <w:tcW w:w="2747" w:type="dxa"/>
          </w:tcPr>
          <w:p w:rsidR="00556BB3" w:rsidRPr="009E39B7" w:rsidRDefault="00556BB3" w:rsidP="001A60A4">
            <w:pPr>
              <w:pStyle w:val="bh2"/>
              <w:spacing w:line="240" w:lineRule="auto"/>
              <w:ind w:left="175" w:hanging="175"/>
              <w:jc w:val="center"/>
              <w:rPr>
                <w:rFonts w:ascii="Calibri" w:hAnsi="Calibri"/>
                <w:sz w:val="22"/>
                <w:szCs w:val="22"/>
                <w:u w:val="none"/>
              </w:rPr>
            </w:pPr>
            <w:r w:rsidRPr="00E57EF1">
              <w:rPr>
                <w:rFonts w:ascii="Calibri" w:hAnsi="Calibri"/>
                <w:sz w:val="22"/>
                <w:szCs w:val="22"/>
                <w:u w:val="none"/>
              </w:rPr>
              <w:t>Sazba za časovou jednotku* nad rámec paušálu (</w:t>
            </w:r>
            <w:proofErr w:type="spellStart"/>
            <w:r w:rsidRPr="00E57EF1">
              <w:rPr>
                <w:rFonts w:ascii="Calibri" w:hAnsi="Calibri"/>
                <w:sz w:val="22"/>
                <w:szCs w:val="22"/>
                <w:u w:val="none"/>
              </w:rPr>
              <w:t>subkritérium</w:t>
            </w:r>
            <w:proofErr w:type="spellEnd"/>
            <w:r w:rsidRPr="00E57EF1">
              <w:rPr>
                <w:rFonts w:ascii="Calibri" w:hAnsi="Calibri"/>
                <w:sz w:val="22"/>
                <w:szCs w:val="22"/>
                <w:u w:val="none"/>
              </w:rPr>
              <w:t xml:space="preserve"> b))</w:t>
            </w:r>
          </w:p>
        </w:tc>
        <w:tc>
          <w:tcPr>
            <w:tcW w:w="1581" w:type="dxa"/>
          </w:tcPr>
          <w:p w:rsidR="00556BB3" w:rsidRPr="00556BB3" w:rsidRDefault="00556BB3">
            <w:pPr>
              <w:rPr>
                <w:rFonts w:ascii="Calibri" w:hAnsi="Calibri"/>
                <w:sz w:val="22"/>
                <w:szCs w:val="22"/>
              </w:rPr>
            </w:pPr>
            <w:r w:rsidRPr="00556BB3">
              <w:rPr>
                <w:rFonts w:ascii="Calibri" w:hAnsi="Calibri"/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1" w:type="dxa"/>
          </w:tcPr>
          <w:p w:rsidR="00556BB3" w:rsidRPr="00556BB3" w:rsidRDefault="00556BB3">
            <w:pPr>
              <w:rPr>
                <w:rFonts w:ascii="Calibri" w:hAnsi="Calibri"/>
                <w:sz w:val="22"/>
                <w:szCs w:val="22"/>
              </w:rPr>
            </w:pPr>
            <w:r w:rsidRPr="00556BB3">
              <w:rPr>
                <w:rFonts w:ascii="Calibri" w:hAnsi="Calibri"/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1" w:type="dxa"/>
          </w:tcPr>
          <w:p w:rsidR="00556BB3" w:rsidRPr="00556BB3" w:rsidRDefault="00556BB3">
            <w:pPr>
              <w:rPr>
                <w:rFonts w:ascii="Calibri" w:hAnsi="Calibri"/>
                <w:sz w:val="22"/>
                <w:szCs w:val="22"/>
              </w:rPr>
            </w:pPr>
            <w:r w:rsidRPr="00556BB3">
              <w:rPr>
                <w:rFonts w:ascii="Calibri" w:hAnsi="Calibri"/>
                <w:bCs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1582" w:type="dxa"/>
          </w:tcPr>
          <w:p w:rsidR="00556BB3" w:rsidRPr="00556BB3" w:rsidRDefault="00556BB3">
            <w:pPr>
              <w:rPr>
                <w:rFonts w:ascii="Calibri" w:hAnsi="Calibri"/>
                <w:sz w:val="22"/>
                <w:szCs w:val="22"/>
              </w:rPr>
            </w:pPr>
            <w:r w:rsidRPr="00556BB3">
              <w:rPr>
                <w:rFonts w:ascii="Calibri" w:hAnsi="Calibri"/>
                <w:bCs/>
                <w:sz w:val="22"/>
                <w:szCs w:val="22"/>
                <w:highlight w:val="yellow"/>
              </w:rPr>
              <w:t>[DOPLNÍ UCHAZEČ]</w:t>
            </w:r>
          </w:p>
        </w:tc>
      </w:tr>
    </w:tbl>
    <w:p w:rsidR="001A60A4" w:rsidRPr="00DB4FD8" w:rsidRDefault="001A60A4" w:rsidP="00DB4FD8">
      <w:pPr>
        <w:pStyle w:val="bh2"/>
        <w:spacing w:before="0" w:after="0"/>
        <w:ind w:left="720" w:hanging="720"/>
        <w:rPr>
          <w:rFonts w:ascii="Calibri" w:hAnsi="Calibri"/>
          <w:i/>
          <w:sz w:val="22"/>
          <w:szCs w:val="22"/>
          <w:u w:val="none"/>
        </w:rPr>
      </w:pPr>
      <w:r w:rsidRPr="00DB4FD8">
        <w:rPr>
          <w:rFonts w:ascii="Calibri" w:hAnsi="Calibri"/>
          <w:i/>
          <w:sz w:val="22"/>
          <w:szCs w:val="22"/>
          <w:u w:val="none"/>
        </w:rPr>
        <w:t>*časová jednotka = 30</w:t>
      </w:r>
      <w:r w:rsidR="007C2A92">
        <w:rPr>
          <w:rFonts w:ascii="Calibri" w:hAnsi="Calibri"/>
          <w:i/>
          <w:sz w:val="22"/>
          <w:szCs w:val="22"/>
          <w:u w:val="none"/>
        </w:rPr>
        <w:t xml:space="preserve"> </w:t>
      </w:r>
      <w:r w:rsidRPr="00DB4FD8">
        <w:rPr>
          <w:rFonts w:ascii="Calibri" w:hAnsi="Calibri"/>
          <w:i/>
          <w:sz w:val="22"/>
          <w:szCs w:val="22"/>
          <w:u w:val="none"/>
        </w:rPr>
        <w:t>minut</w:t>
      </w:r>
    </w:p>
    <w:p w:rsidR="00DB4FD8" w:rsidRDefault="00DB4FD8" w:rsidP="00556BB3">
      <w:pPr>
        <w:spacing w:after="120" w:line="320" w:lineRule="atLeast"/>
        <w:jc w:val="both"/>
        <w:rPr>
          <w:rFonts w:ascii="Calibri" w:hAnsi="Calibri"/>
          <w:sz w:val="22"/>
          <w:szCs w:val="22"/>
        </w:rPr>
      </w:pPr>
      <w:r w:rsidRPr="00556BB3">
        <w:rPr>
          <w:rFonts w:ascii="Calibri" w:hAnsi="Calibri"/>
          <w:sz w:val="22"/>
          <w:szCs w:val="22"/>
        </w:rPr>
        <w:lastRenderedPageBreak/>
        <w:br/>
      </w:r>
      <w:r w:rsidR="00745B8F" w:rsidRPr="00556BB3">
        <w:rPr>
          <w:rFonts w:ascii="Calibri" w:hAnsi="Calibri"/>
          <w:sz w:val="22"/>
          <w:szCs w:val="22"/>
        </w:rPr>
        <w:t>Nabídková cena je stanovena jako nejvýše přípustná, nepřekročitelná a aktuální pro realizaci zakázky v daném místě a čase. Tato cena bude překročitelná pouze v případě, dojde-li v průběhu realizace ke změně</w:t>
      </w:r>
      <w:r w:rsidR="00556BB3">
        <w:rPr>
          <w:rFonts w:ascii="Calibri" w:hAnsi="Calibri"/>
          <w:sz w:val="22"/>
          <w:szCs w:val="22"/>
        </w:rPr>
        <w:t xml:space="preserve"> sazeb DPH.</w:t>
      </w:r>
    </w:p>
    <w:p w:rsidR="00544100" w:rsidRDefault="00544100" w:rsidP="00544100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paušální sazby za jeden měsíc je uchazeče povinen zahrnout </w:t>
      </w:r>
      <w:r w:rsidRPr="00544100">
        <w:rPr>
          <w:rFonts w:ascii="Calibri" w:hAnsi="Calibri"/>
          <w:sz w:val="22"/>
          <w:szCs w:val="22"/>
        </w:rPr>
        <w:t>úkony obecného právního poradenství a podpory – tzv. generální praxe, a to v maximálním měsíčním rozsahu 120 hodin.</w:t>
      </w:r>
      <w:r>
        <w:rPr>
          <w:rFonts w:ascii="Calibri" w:hAnsi="Calibri"/>
          <w:sz w:val="22"/>
          <w:szCs w:val="22"/>
        </w:rPr>
        <w:t xml:space="preserve"> V rámci této měsíční paušální sazby </w:t>
      </w:r>
      <w:r w:rsidRPr="00544100">
        <w:rPr>
          <w:rFonts w:ascii="Calibri" w:hAnsi="Calibri"/>
          <w:sz w:val="22"/>
          <w:szCs w:val="22"/>
        </w:rPr>
        <w:t xml:space="preserve">je uchazeč povinen zajistit na žádost zadavatele osobní přítomnost </w:t>
      </w:r>
      <w:r w:rsidR="00943F96">
        <w:rPr>
          <w:rFonts w:ascii="Calibri" w:hAnsi="Calibri"/>
          <w:sz w:val="22"/>
          <w:szCs w:val="22"/>
        </w:rPr>
        <w:t xml:space="preserve">členů realizačního týmu </w:t>
      </w:r>
      <w:r w:rsidRPr="00544100">
        <w:rPr>
          <w:rFonts w:ascii="Calibri" w:hAnsi="Calibri"/>
          <w:sz w:val="22"/>
          <w:szCs w:val="22"/>
        </w:rPr>
        <w:t xml:space="preserve">v sídle zadavatele pro projednání právní agendy a </w:t>
      </w:r>
      <w:r w:rsidR="00943F96">
        <w:rPr>
          <w:rFonts w:ascii="Calibri" w:hAnsi="Calibri"/>
          <w:sz w:val="22"/>
          <w:szCs w:val="22"/>
        </w:rPr>
        <w:t xml:space="preserve">právní </w:t>
      </w:r>
      <w:r w:rsidRPr="00544100">
        <w:rPr>
          <w:rFonts w:ascii="Calibri" w:hAnsi="Calibri"/>
          <w:sz w:val="22"/>
          <w:szCs w:val="22"/>
        </w:rPr>
        <w:t xml:space="preserve">podpory, a to </w:t>
      </w:r>
      <w:r w:rsidR="00943F96">
        <w:rPr>
          <w:rFonts w:ascii="Calibri" w:hAnsi="Calibri"/>
          <w:sz w:val="22"/>
          <w:szCs w:val="22"/>
        </w:rPr>
        <w:t xml:space="preserve">ve frekvenci </w:t>
      </w:r>
      <w:r w:rsidR="00F07CAF">
        <w:rPr>
          <w:rFonts w:ascii="Calibri" w:hAnsi="Calibri"/>
          <w:sz w:val="22"/>
          <w:szCs w:val="22"/>
        </w:rPr>
        <w:t xml:space="preserve">minimálně </w:t>
      </w:r>
      <w:r w:rsidRPr="00544100">
        <w:rPr>
          <w:rFonts w:ascii="Calibri" w:hAnsi="Calibri"/>
          <w:sz w:val="22"/>
          <w:szCs w:val="22"/>
        </w:rPr>
        <w:t>2x týdně</w:t>
      </w:r>
      <w:r w:rsidR="00943F96">
        <w:rPr>
          <w:rFonts w:ascii="Calibri" w:hAnsi="Calibri"/>
          <w:sz w:val="22"/>
          <w:szCs w:val="22"/>
        </w:rPr>
        <w:t>.</w:t>
      </w:r>
    </w:p>
    <w:p w:rsidR="00274E36" w:rsidRPr="00D651C0" w:rsidRDefault="00943F96" w:rsidP="00D651C0">
      <w:pPr>
        <w:pStyle w:val="Nadpis2"/>
        <w:rPr>
          <w:rFonts w:ascii="Calibri" w:hAnsi="Calibri"/>
          <w:b/>
          <w:kern w:val="28"/>
          <w:sz w:val="22"/>
          <w:szCs w:val="22"/>
        </w:rPr>
      </w:pPr>
      <w:r w:rsidRPr="00D651C0">
        <w:rPr>
          <w:rFonts w:ascii="Calibri" w:hAnsi="Calibri"/>
          <w:sz w:val="22"/>
          <w:szCs w:val="22"/>
        </w:rPr>
        <w:t>Sazbou za časovou jednotku budou oceněny úkony právní služby, které věcně či rozsahově přesahují rámec paušální sazby za jeden měsíc, tedy veškeré úkony přesahující měsíční rozsah 120 hodin. Z věcného hlediska pak zejména úkony úzce specializované právní služby.</w:t>
      </w:r>
      <w:bookmarkStart w:id="69" w:name="_Toc167174533"/>
      <w:bookmarkStart w:id="70" w:name="_Ref256609736"/>
      <w:bookmarkStart w:id="71" w:name="_Toc123534365"/>
      <w:bookmarkStart w:id="72" w:name="_Toc313884407"/>
    </w:p>
    <w:p w:rsidR="00F94D8F" w:rsidRPr="00336902" w:rsidRDefault="00F94D8F" w:rsidP="007E5141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Obchodní podmínky</w:t>
      </w:r>
      <w:bookmarkEnd w:id="69"/>
      <w:bookmarkEnd w:id="70"/>
      <w:r w:rsidRPr="00336902">
        <w:rPr>
          <w:rFonts w:ascii="Calibri" w:hAnsi="Calibri"/>
          <w:sz w:val="22"/>
          <w:szCs w:val="22"/>
        </w:rPr>
        <w:t xml:space="preserve"> </w:t>
      </w:r>
      <w:bookmarkEnd w:id="71"/>
      <w:r w:rsidR="00C70D66" w:rsidRPr="00336902">
        <w:rPr>
          <w:rFonts w:ascii="Calibri" w:hAnsi="Calibri"/>
          <w:sz w:val="22"/>
          <w:szCs w:val="22"/>
        </w:rPr>
        <w:t>a platební podmínky</w:t>
      </w:r>
      <w:bookmarkEnd w:id="72"/>
    </w:p>
    <w:p w:rsidR="00AC0E58" w:rsidRDefault="00DA129D" w:rsidP="00DA129D">
      <w:pPr>
        <w:pStyle w:val="Nadpis2"/>
        <w:rPr>
          <w:rFonts w:ascii="Calibri" w:hAnsi="Calibri"/>
          <w:sz w:val="22"/>
          <w:szCs w:val="22"/>
        </w:rPr>
      </w:pPr>
      <w:bookmarkStart w:id="73" w:name="_Toc363974225"/>
      <w:bookmarkStart w:id="74" w:name="_Toc366583533"/>
      <w:bookmarkStart w:id="75" w:name="_Toc367545199"/>
      <w:bookmarkStart w:id="76" w:name="_Toc372344921"/>
      <w:bookmarkStart w:id="77" w:name="_Toc372948307"/>
      <w:bookmarkStart w:id="78" w:name="_Toc374193271"/>
      <w:bookmarkStart w:id="79" w:name="_Toc374330776"/>
      <w:bookmarkStart w:id="80" w:name="_Toc374331678"/>
      <w:bookmarkStart w:id="81" w:name="_Toc375639439"/>
      <w:bookmarkStart w:id="82" w:name="_Toc388320464"/>
      <w:bookmarkStart w:id="83" w:name="_Toc32627433"/>
      <w:r w:rsidRPr="00DA129D">
        <w:rPr>
          <w:rFonts w:ascii="Calibri" w:hAnsi="Calibri"/>
          <w:sz w:val="22"/>
          <w:szCs w:val="22"/>
        </w:rPr>
        <w:t xml:space="preserve">Uchazeč je povinen podat pouze jediný návrh </w:t>
      </w:r>
      <w:r w:rsidR="00DB4FD8">
        <w:rPr>
          <w:rFonts w:ascii="Calibri" w:hAnsi="Calibri"/>
          <w:sz w:val="22"/>
          <w:szCs w:val="22"/>
        </w:rPr>
        <w:t xml:space="preserve">rámcové </w:t>
      </w:r>
      <w:r w:rsidRPr="00DA129D">
        <w:rPr>
          <w:rFonts w:ascii="Calibri" w:hAnsi="Calibri"/>
          <w:sz w:val="22"/>
          <w:szCs w:val="22"/>
        </w:rPr>
        <w:t xml:space="preserve">smlouvy na plnění této veřejné zakázky. Závazné požadavky zadavatele na obsah </w:t>
      </w:r>
      <w:r w:rsidR="00DB4FD8">
        <w:rPr>
          <w:rFonts w:ascii="Calibri" w:hAnsi="Calibri"/>
          <w:sz w:val="22"/>
          <w:szCs w:val="22"/>
        </w:rPr>
        <w:t xml:space="preserve">rámcové </w:t>
      </w:r>
      <w:r w:rsidRPr="00DA129D">
        <w:rPr>
          <w:rFonts w:ascii="Calibri" w:hAnsi="Calibri"/>
          <w:sz w:val="22"/>
          <w:szCs w:val="22"/>
        </w:rPr>
        <w:t xml:space="preserve">smlouvy jsou obsaženy v závazném vzoru </w:t>
      </w:r>
      <w:r w:rsidR="00DB4FD8">
        <w:rPr>
          <w:rFonts w:ascii="Calibri" w:hAnsi="Calibri"/>
          <w:sz w:val="22"/>
          <w:szCs w:val="22"/>
        </w:rPr>
        <w:t xml:space="preserve">rámcové </w:t>
      </w:r>
      <w:r w:rsidRPr="00DA129D">
        <w:rPr>
          <w:rFonts w:ascii="Calibri" w:hAnsi="Calibri"/>
          <w:sz w:val="22"/>
          <w:szCs w:val="22"/>
        </w:rPr>
        <w:t>smlouv</w:t>
      </w:r>
      <w:r w:rsidR="00AC0E58">
        <w:rPr>
          <w:rFonts w:ascii="Calibri" w:hAnsi="Calibri"/>
          <w:sz w:val="22"/>
          <w:szCs w:val="22"/>
        </w:rPr>
        <w:t xml:space="preserve">y. </w:t>
      </w:r>
      <w:r w:rsidRPr="00DA129D">
        <w:rPr>
          <w:rFonts w:ascii="Calibri" w:hAnsi="Calibri"/>
          <w:sz w:val="22"/>
          <w:szCs w:val="22"/>
        </w:rPr>
        <w:t>Uchazeč není oprávněn činit změny či doplnění těchto závazných požadavků zadavatele, vyjma údajů, u nichž vyplývá z obsahu těchto závazných požadavků povinnost jejich doplnění</w:t>
      </w:r>
      <w:r w:rsidR="00AC0E58">
        <w:rPr>
          <w:rFonts w:ascii="Calibri" w:hAnsi="Calibri"/>
          <w:sz w:val="22"/>
          <w:szCs w:val="22"/>
        </w:rPr>
        <w:t>:</w:t>
      </w:r>
    </w:p>
    <w:p w:rsidR="00420FF8" w:rsidRDefault="00DA129D" w:rsidP="00420FF8">
      <w:pPr>
        <w:pStyle w:val="Nadpis2"/>
        <w:numPr>
          <w:ilvl w:val="0"/>
          <w:numId w:val="11"/>
        </w:numPr>
        <w:rPr>
          <w:rFonts w:ascii="Calibri" w:hAnsi="Calibri"/>
          <w:sz w:val="22"/>
          <w:szCs w:val="22"/>
        </w:rPr>
      </w:pPr>
      <w:r w:rsidRPr="00DA129D">
        <w:rPr>
          <w:rFonts w:ascii="Calibri" w:hAnsi="Calibri"/>
          <w:sz w:val="22"/>
          <w:szCs w:val="22"/>
        </w:rPr>
        <w:t xml:space="preserve">místa určená k doplnění uchazečem </w:t>
      </w:r>
      <w:r w:rsidR="00AC0E58">
        <w:rPr>
          <w:rFonts w:ascii="Calibri" w:hAnsi="Calibri"/>
          <w:sz w:val="22"/>
          <w:szCs w:val="22"/>
        </w:rPr>
        <w:t xml:space="preserve">v těle vzoru smlouvy </w:t>
      </w:r>
      <w:r w:rsidRPr="00DA129D">
        <w:rPr>
          <w:rFonts w:ascii="Calibri" w:hAnsi="Calibri"/>
          <w:sz w:val="22"/>
          <w:szCs w:val="22"/>
        </w:rPr>
        <w:t xml:space="preserve">jsou označena jako </w:t>
      </w:r>
      <w:r w:rsidRPr="00AC0E58">
        <w:rPr>
          <w:rFonts w:ascii="Calibri" w:hAnsi="Calibri"/>
          <w:b/>
          <w:sz w:val="22"/>
          <w:szCs w:val="22"/>
          <w:highlight w:val="yellow"/>
        </w:rPr>
        <w:t>[DOPLNÍ UCHAZEČ]</w:t>
      </w:r>
      <w:r w:rsidR="00AC0E58">
        <w:rPr>
          <w:rFonts w:ascii="Calibri" w:hAnsi="Calibri"/>
          <w:sz w:val="22"/>
          <w:szCs w:val="22"/>
        </w:rPr>
        <w:t>;</w:t>
      </w:r>
    </w:p>
    <w:p w:rsidR="00420FF8" w:rsidRDefault="00556BB3" w:rsidP="00420FF8">
      <w:pPr>
        <w:pStyle w:val="Nadpis2"/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</w:t>
      </w:r>
      <w:r w:rsidR="00DA129D" w:rsidRPr="00DA129D">
        <w:rPr>
          <w:rFonts w:ascii="Calibri" w:hAnsi="Calibri"/>
          <w:sz w:val="22"/>
          <w:szCs w:val="22"/>
        </w:rPr>
        <w:t> případě nabídky podávané společně několika uchazeči, je uchazeč oprávněn upravit návrh smlouvy toliko s ohledem na tuto skutečnost.</w:t>
      </w:r>
    </w:p>
    <w:p w:rsidR="00420FF8" w:rsidRDefault="00556BB3" w:rsidP="00420FF8">
      <w:pPr>
        <w:pStyle w:val="Nadpis2"/>
        <w:numPr>
          <w:ilvl w:val="0"/>
          <w:numId w:val="1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</w:t>
      </w:r>
      <w:r w:rsidR="00F21CFE" w:rsidRPr="00DA129D">
        <w:rPr>
          <w:rFonts w:ascii="Calibri" w:hAnsi="Calibri"/>
          <w:sz w:val="22"/>
          <w:szCs w:val="22"/>
        </w:rPr>
        <w:t xml:space="preserve"> případě nabídky podávané </w:t>
      </w:r>
      <w:r w:rsidR="00F21CFE">
        <w:rPr>
          <w:rFonts w:ascii="Calibri" w:hAnsi="Calibri"/>
          <w:sz w:val="22"/>
          <w:szCs w:val="22"/>
        </w:rPr>
        <w:t>fyzickou a nikoliv právnickou osobou, jako uchazečem</w:t>
      </w:r>
      <w:r w:rsidR="00F21CFE" w:rsidRPr="00DA129D">
        <w:rPr>
          <w:rFonts w:ascii="Calibri" w:hAnsi="Calibri"/>
          <w:sz w:val="22"/>
          <w:szCs w:val="22"/>
        </w:rPr>
        <w:t>, je uchazeč oprávněn upravit návrh smlouvy toliko s ohledem na tuto skutečnost.</w:t>
      </w:r>
    </w:p>
    <w:p w:rsidR="00773FD8" w:rsidRPr="00336902" w:rsidRDefault="00773FD8" w:rsidP="00C95611">
      <w:pPr>
        <w:pStyle w:val="Nadpis2"/>
        <w:rPr>
          <w:rFonts w:ascii="Calibri" w:hAnsi="Calibri"/>
          <w:snapToGrid w:val="0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Návrh </w:t>
      </w:r>
      <w:r w:rsidR="00F02F2D" w:rsidRPr="00336902">
        <w:rPr>
          <w:rFonts w:ascii="Calibri" w:hAnsi="Calibri"/>
          <w:sz w:val="22"/>
          <w:szCs w:val="22"/>
        </w:rPr>
        <w:t>smlouvy</w:t>
      </w:r>
      <w:r w:rsidRPr="00336902">
        <w:rPr>
          <w:rFonts w:ascii="Calibri" w:hAnsi="Calibri"/>
          <w:sz w:val="22"/>
          <w:szCs w:val="22"/>
        </w:rPr>
        <w:t xml:space="preserve"> musí být ze strany uchazeče podepsán statutárním orgánem </w:t>
      </w:r>
      <w:r w:rsidR="00684A5A" w:rsidRPr="00336902">
        <w:rPr>
          <w:rFonts w:ascii="Calibri" w:hAnsi="Calibri"/>
          <w:sz w:val="22"/>
          <w:szCs w:val="22"/>
        </w:rPr>
        <w:t xml:space="preserve">nebo </w:t>
      </w:r>
      <w:r w:rsidRPr="00336902">
        <w:rPr>
          <w:rFonts w:ascii="Calibri" w:hAnsi="Calibri"/>
          <w:snapToGrid w:val="0"/>
          <w:sz w:val="22"/>
          <w:szCs w:val="22"/>
        </w:rPr>
        <w:t>osobou prokazatelně oprávněnou jednat za uchazeče; v takovém případě doloží uchazeč toto oprávnění v originálu či v úředně ověřené kopii v nabídce. Předložení nepodepsaného návrhu smlouvy není předložením řádného návrhu požadované smlouvy.</w:t>
      </w:r>
      <w:r w:rsidR="00EC57C0" w:rsidRPr="00336902">
        <w:rPr>
          <w:rFonts w:ascii="Calibri" w:hAnsi="Calibri"/>
          <w:snapToGrid w:val="0"/>
          <w:sz w:val="22"/>
          <w:szCs w:val="22"/>
        </w:rPr>
        <w:t xml:space="preserve"> Podává- </w:t>
      </w:r>
      <w:proofErr w:type="spellStart"/>
      <w:r w:rsidR="00EC57C0" w:rsidRPr="00336902">
        <w:rPr>
          <w:rFonts w:ascii="Calibri" w:hAnsi="Calibri"/>
          <w:snapToGrid w:val="0"/>
          <w:sz w:val="22"/>
          <w:szCs w:val="22"/>
        </w:rPr>
        <w:t>li</w:t>
      </w:r>
      <w:proofErr w:type="spellEnd"/>
      <w:r w:rsidR="00EC57C0" w:rsidRPr="00336902">
        <w:rPr>
          <w:rFonts w:ascii="Calibri" w:hAnsi="Calibri"/>
          <w:snapToGrid w:val="0"/>
          <w:sz w:val="22"/>
          <w:szCs w:val="22"/>
        </w:rPr>
        <w:t xml:space="preserve"> nabídku více uchazečů společně (jako sdružení uchazečů), návrh smlouvy musí být podepsán </w:t>
      </w:r>
      <w:r w:rsidR="00EC57C0" w:rsidRPr="00336902">
        <w:rPr>
          <w:rFonts w:ascii="Calibri" w:hAnsi="Calibri"/>
          <w:sz w:val="22"/>
          <w:szCs w:val="22"/>
        </w:rPr>
        <w:t xml:space="preserve">statutárními orgány nebo </w:t>
      </w:r>
      <w:r w:rsidR="00EC57C0" w:rsidRPr="00336902">
        <w:rPr>
          <w:rFonts w:ascii="Calibri" w:hAnsi="Calibri"/>
          <w:snapToGrid w:val="0"/>
          <w:sz w:val="22"/>
          <w:szCs w:val="22"/>
        </w:rPr>
        <w:t>osobami prokazatelně oprávněnými jednat za všech</w:t>
      </w:r>
      <w:r w:rsidR="00F21CFE">
        <w:rPr>
          <w:rFonts w:ascii="Calibri" w:hAnsi="Calibri"/>
          <w:snapToGrid w:val="0"/>
          <w:sz w:val="22"/>
          <w:szCs w:val="22"/>
        </w:rPr>
        <w:t>ny</w:t>
      </w:r>
      <w:r w:rsidR="00EC57C0" w:rsidRPr="00336902">
        <w:rPr>
          <w:rFonts w:ascii="Calibri" w:hAnsi="Calibri"/>
          <w:snapToGrid w:val="0"/>
          <w:sz w:val="22"/>
          <w:szCs w:val="22"/>
        </w:rPr>
        <w:t xml:space="preserve"> uchazeč</w:t>
      </w:r>
      <w:r w:rsidR="00F21CFE">
        <w:rPr>
          <w:rFonts w:ascii="Calibri" w:hAnsi="Calibri"/>
          <w:snapToGrid w:val="0"/>
          <w:sz w:val="22"/>
          <w:szCs w:val="22"/>
        </w:rPr>
        <w:t>e</w:t>
      </w:r>
      <w:r w:rsidR="00EC57C0" w:rsidRPr="00336902">
        <w:rPr>
          <w:rFonts w:ascii="Calibri" w:hAnsi="Calibri"/>
          <w:snapToGrid w:val="0"/>
          <w:sz w:val="22"/>
          <w:szCs w:val="22"/>
        </w:rPr>
        <w:t xml:space="preserve">, kteří tvoří sdružení nebo uchazečem, který </w:t>
      </w:r>
      <w:r w:rsidR="00EC57C0" w:rsidRPr="00336902">
        <w:rPr>
          <w:rFonts w:ascii="Calibri" w:hAnsi="Calibri"/>
          <w:snapToGrid w:val="0"/>
          <w:sz w:val="22"/>
          <w:szCs w:val="22"/>
        </w:rPr>
        <w:lastRenderedPageBreak/>
        <w:t xml:space="preserve">byl ostatními členy takového sdružení k tomuto úkonu výslovně zmocněn. </w:t>
      </w:r>
    </w:p>
    <w:p w:rsidR="00773FD8" w:rsidRDefault="00773FD8" w:rsidP="00C95611">
      <w:pPr>
        <w:pStyle w:val="Nadpis2"/>
        <w:rPr>
          <w:rFonts w:ascii="Calibri" w:hAnsi="Calibri"/>
          <w:snapToGrid w:val="0"/>
          <w:sz w:val="22"/>
          <w:szCs w:val="22"/>
        </w:rPr>
      </w:pPr>
      <w:bookmarkStart w:id="84" w:name="_Ref246422881"/>
      <w:r w:rsidRPr="00336902">
        <w:rPr>
          <w:rFonts w:ascii="Calibri" w:hAnsi="Calibri"/>
          <w:sz w:val="22"/>
          <w:szCs w:val="22"/>
        </w:rPr>
        <w:t xml:space="preserve">Podává-li nabídku více </w:t>
      </w:r>
      <w:r w:rsidR="004457DE" w:rsidRPr="00336902">
        <w:rPr>
          <w:rFonts w:ascii="Calibri" w:hAnsi="Calibri"/>
          <w:sz w:val="22"/>
          <w:szCs w:val="22"/>
        </w:rPr>
        <w:t>uchazeč</w:t>
      </w:r>
      <w:r w:rsidRPr="00336902">
        <w:rPr>
          <w:rFonts w:ascii="Calibri" w:hAnsi="Calibri"/>
          <w:sz w:val="22"/>
          <w:szCs w:val="22"/>
        </w:rPr>
        <w:t xml:space="preserve">ů společně (jako </w:t>
      </w:r>
      <w:r w:rsidR="00684A5A" w:rsidRPr="00336902">
        <w:rPr>
          <w:rFonts w:ascii="Calibri" w:hAnsi="Calibri"/>
          <w:sz w:val="22"/>
          <w:szCs w:val="22"/>
        </w:rPr>
        <w:t xml:space="preserve">sdružení </w:t>
      </w:r>
      <w:r w:rsidR="004457DE" w:rsidRPr="00336902">
        <w:rPr>
          <w:rFonts w:ascii="Calibri" w:hAnsi="Calibri"/>
          <w:sz w:val="22"/>
          <w:szCs w:val="22"/>
        </w:rPr>
        <w:t>uchazeč</w:t>
      </w:r>
      <w:r w:rsidR="00684A5A" w:rsidRPr="00336902">
        <w:rPr>
          <w:rFonts w:ascii="Calibri" w:hAnsi="Calibri"/>
          <w:sz w:val="22"/>
          <w:szCs w:val="22"/>
        </w:rPr>
        <w:t>ů</w:t>
      </w:r>
      <w:r w:rsidRPr="00336902">
        <w:rPr>
          <w:rFonts w:ascii="Calibri" w:hAnsi="Calibri"/>
          <w:sz w:val="22"/>
          <w:szCs w:val="22"/>
        </w:rPr>
        <w:t xml:space="preserve">), jsou povinni přiložit k nabídce originál nebo ověřenou kopii listiny, z níž závazně vyplývá, že všichni tito </w:t>
      </w:r>
      <w:r w:rsidR="004457DE" w:rsidRPr="00336902">
        <w:rPr>
          <w:rFonts w:ascii="Calibri" w:hAnsi="Calibri"/>
          <w:sz w:val="22"/>
          <w:szCs w:val="22"/>
        </w:rPr>
        <w:t>uchazeč</w:t>
      </w:r>
      <w:r w:rsidR="008C6742" w:rsidRPr="00336902">
        <w:rPr>
          <w:rFonts w:ascii="Calibri" w:hAnsi="Calibri"/>
          <w:sz w:val="22"/>
          <w:szCs w:val="22"/>
        </w:rPr>
        <w:t>i</w:t>
      </w:r>
      <w:r w:rsidRPr="00336902">
        <w:rPr>
          <w:rFonts w:ascii="Calibri" w:hAnsi="Calibri"/>
          <w:sz w:val="22"/>
          <w:szCs w:val="22"/>
        </w:rPr>
        <w:t xml:space="preserve"> budou vůči zadavateli a jakýmkoliv třetím osobám z jakýchkoliv závazků vzniklých v souvislosti s plněním předmětu veřejné zakázky či vzniklých v důsledku prodlení či jiného porušení smluvních nebo jiných povinností v souvislosti s plněním předmětu veřejné zakázky, zavázáni společně a nerozdílně.</w:t>
      </w:r>
      <w:r w:rsidRPr="00336902">
        <w:rPr>
          <w:rFonts w:ascii="Calibri" w:hAnsi="Calibri"/>
          <w:snapToGrid w:val="0"/>
          <w:sz w:val="22"/>
          <w:szCs w:val="22"/>
        </w:rPr>
        <w:t xml:space="preserve"> Příslušná listina (smlouva) musí rovněž zřetelně vymezovat, který z </w:t>
      </w:r>
      <w:r w:rsidR="004457DE" w:rsidRPr="00336902">
        <w:rPr>
          <w:rFonts w:ascii="Calibri" w:hAnsi="Calibri"/>
          <w:snapToGrid w:val="0"/>
          <w:sz w:val="22"/>
          <w:szCs w:val="22"/>
        </w:rPr>
        <w:t>uchazeč</w:t>
      </w:r>
      <w:r w:rsidRPr="00336902">
        <w:rPr>
          <w:rFonts w:ascii="Calibri" w:hAnsi="Calibri"/>
          <w:snapToGrid w:val="0"/>
          <w:sz w:val="22"/>
          <w:szCs w:val="22"/>
        </w:rPr>
        <w:t xml:space="preserve">ů je oprávněn </w:t>
      </w:r>
      <w:r w:rsidR="00684A5A" w:rsidRPr="00336902">
        <w:rPr>
          <w:rFonts w:ascii="Calibri" w:hAnsi="Calibri"/>
          <w:snapToGrid w:val="0"/>
          <w:sz w:val="22"/>
          <w:szCs w:val="22"/>
        </w:rPr>
        <w:t>vystupovat jako reprezentant sdružení</w:t>
      </w:r>
      <w:r w:rsidR="00BC59FA" w:rsidRPr="00336902">
        <w:rPr>
          <w:rFonts w:ascii="Calibri" w:hAnsi="Calibri"/>
          <w:snapToGrid w:val="0"/>
          <w:sz w:val="22"/>
          <w:szCs w:val="22"/>
        </w:rPr>
        <w:t>.</w:t>
      </w:r>
      <w:bookmarkEnd w:id="84"/>
    </w:p>
    <w:p w:rsidR="00DA129D" w:rsidRPr="00DA129D" w:rsidRDefault="00DA129D" w:rsidP="00DA129D">
      <w:pPr>
        <w:pStyle w:val="Nadpis2"/>
        <w:rPr>
          <w:rFonts w:ascii="Calibri" w:hAnsi="Calibri"/>
          <w:sz w:val="22"/>
          <w:szCs w:val="22"/>
        </w:rPr>
      </w:pPr>
      <w:r w:rsidRPr="00DA129D">
        <w:rPr>
          <w:rFonts w:ascii="Calibri" w:hAnsi="Calibri"/>
          <w:sz w:val="22"/>
          <w:szCs w:val="22"/>
        </w:rPr>
        <w:t xml:space="preserve">Vybraný </w:t>
      </w:r>
      <w:r w:rsidR="00F51040">
        <w:rPr>
          <w:rFonts w:ascii="Calibri" w:hAnsi="Calibri"/>
          <w:sz w:val="22"/>
          <w:szCs w:val="22"/>
        </w:rPr>
        <w:t>dodavatel</w:t>
      </w:r>
      <w:r w:rsidRPr="00DA129D">
        <w:rPr>
          <w:rFonts w:ascii="Calibri" w:hAnsi="Calibri"/>
          <w:sz w:val="22"/>
          <w:szCs w:val="22"/>
        </w:rPr>
        <w:t xml:space="preserve"> bude uskutečňovat svou činnost po podpisu smlouvy podle pokynů zadavatele a v souladu s jeho zájmy, pokud tyto nebudou v rozporu s obecně platnými právními předpisy. </w:t>
      </w:r>
    </w:p>
    <w:p w:rsidR="00DA129D" w:rsidRDefault="00DA129D" w:rsidP="00DA129D">
      <w:pPr>
        <w:pStyle w:val="Nadpis2"/>
        <w:rPr>
          <w:rFonts w:ascii="Calibri" w:hAnsi="Calibri"/>
          <w:sz w:val="22"/>
          <w:szCs w:val="22"/>
        </w:rPr>
      </w:pPr>
      <w:r w:rsidRPr="00DA129D">
        <w:rPr>
          <w:rFonts w:ascii="Calibri" w:hAnsi="Calibri"/>
          <w:sz w:val="22"/>
          <w:szCs w:val="22"/>
        </w:rPr>
        <w:t>V případě nejasností v obsahu obchodních podmínek má uchazeč možnost si případné nejasnosti vyjasnit způsobem stanoveným v ustanovení § 49 ZVZ.</w:t>
      </w:r>
    </w:p>
    <w:p w:rsidR="00D0337F" w:rsidRDefault="00D0337F" w:rsidP="00D0337F">
      <w:pPr>
        <w:pStyle w:val="Nadpis2"/>
        <w:rPr>
          <w:rFonts w:ascii="Calibri" w:hAnsi="Calibri"/>
          <w:sz w:val="22"/>
          <w:szCs w:val="22"/>
        </w:rPr>
      </w:pPr>
      <w:r w:rsidRPr="00D0337F">
        <w:rPr>
          <w:rFonts w:ascii="Calibri" w:hAnsi="Calibri"/>
          <w:sz w:val="22"/>
          <w:szCs w:val="22"/>
        </w:rPr>
        <w:t xml:space="preserve">Návrh </w:t>
      </w:r>
      <w:r>
        <w:rPr>
          <w:rFonts w:ascii="Calibri" w:hAnsi="Calibri"/>
          <w:sz w:val="22"/>
          <w:szCs w:val="22"/>
        </w:rPr>
        <w:t xml:space="preserve">rámcové </w:t>
      </w:r>
      <w:r w:rsidRPr="00D0337F">
        <w:rPr>
          <w:rFonts w:ascii="Calibri" w:hAnsi="Calibri"/>
          <w:sz w:val="22"/>
          <w:szCs w:val="22"/>
        </w:rPr>
        <w:t xml:space="preserve">smlouvy musí obsahovat prvky povinné publicity uvedené na www stránce </w:t>
      </w:r>
      <w:r w:rsidR="008F4ACC" w:rsidRPr="00237AE3">
        <w:rPr>
          <w:rFonts w:ascii="Calibri" w:hAnsi="Calibri"/>
          <w:sz w:val="22"/>
          <w:szCs w:val="22"/>
        </w:rPr>
        <w:t>http://www.msmt.cz/strukturalni-fondy/publikace</w:t>
      </w:r>
      <w:r w:rsidR="008F4ACC">
        <w:rPr>
          <w:rFonts w:ascii="Calibri" w:hAnsi="Calibri"/>
          <w:sz w:val="22"/>
          <w:szCs w:val="22"/>
        </w:rPr>
        <w:t>-a-publicita</w:t>
      </w:r>
      <w:r w:rsidRPr="00D0337F">
        <w:rPr>
          <w:rFonts w:ascii="Calibri" w:hAnsi="Calibri"/>
          <w:sz w:val="22"/>
          <w:szCs w:val="22"/>
        </w:rPr>
        <w:t>, ve které jsou uvedeny podmínky, které je nutno uvést na všech tištěných dokumentech vytvořených v souvislosti s podpořeným projektem, které jsou určeny veřejnosti.</w:t>
      </w:r>
    </w:p>
    <w:p w:rsidR="00D0337F" w:rsidRPr="00D0337F" w:rsidRDefault="00D0337F" w:rsidP="00D0337F"/>
    <w:p w:rsidR="00F94D8F" w:rsidRPr="00336902" w:rsidRDefault="00F94D8F" w:rsidP="007E5141">
      <w:pPr>
        <w:pStyle w:val="Nadpis1"/>
        <w:spacing w:before="120" w:after="120" w:line="320" w:lineRule="atLeast"/>
        <w:ind w:left="426" w:hanging="426"/>
        <w:jc w:val="both"/>
        <w:rPr>
          <w:rFonts w:ascii="Calibri" w:hAnsi="Calibri"/>
          <w:sz w:val="22"/>
          <w:szCs w:val="22"/>
        </w:rPr>
      </w:pPr>
      <w:bookmarkStart w:id="85" w:name="_Toc123534366"/>
      <w:bookmarkStart w:id="86" w:name="_Toc167174534"/>
      <w:bookmarkStart w:id="87" w:name="_Toc313884408"/>
      <w:r w:rsidRPr="00336902">
        <w:rPr>
          <w:rFonts w:ascii="Calibri" w:hAnsi="Calibri"/>
          <w:sz w:val="22"/>
          <w:szCs w:val="22"/>
        </w:rPr>
        <w:t>Způsob hodnocení nabídek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5"/>
      <w:bookmarkEnd w:id="86"/>
      <w:bookmarkEnd w:id="87"/>
    </w:p>
    <w:p w:rsidR="00CA58DF" w:rsidRPr="00CA58DF" w:rsidRDefault="00CA58DF" w:rsidP="00CA58DF">
      <w:pPr>
        <w:pStyle w:val="Nadpis2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>Základním hodnotícím kritériem je ekonomická výhodnost nabídky ve smyslu ustanovení § 78 odst. 1 písm. a) ZVZ s těmito dílčími kritérii</w:t>
      </w:r>
      <w:r w:rsidR="007C2A92">
        <w:rPr>
          <w:rFonts w:ascii="Calibri" w:hAnsi="Calibri"/>
          <w:sz w:val="22"/>
          <w:szCs w:val="22"/>
        </w:rPr>
        <w:t xml:space="preserve"> a </w:t>
      </w:r>
      <w:proofErr w:type="spellStart"/>
      <w:r w:rsidR="007C2A92">
        <w:rPr>
          <w:rFonts w:ascii="Calibri" w:hAnsi="Calibri"/>
          <w:sz w:val="22"/>
          <w:szCs w:val="22"/>
        </w:rPr>
        <w:t>subkritérii</w:t>
      </w:r>
      <w:proofErr w:type="spellEnd"/>
      <w:r w:rsidRPr="00CA58DF">
        <w:rPr>
          <w:rFonts w:ascii="Calibri" w:hAnsi="Calibri"/>
          <w:sz w:val="22"/>
          <w:szCs w:val="22"/>
        </w:rPr>
        <w:t>:</w:t>
      </w:r>
    </w:p>
    <w:p w:rsidR="00B91864" w:rsidRPr="007211FB" w:rsidRDefault="00B91864" w:rsidP="00CA58DF">
      <w:pPr>
        <w:pStyle w:val="bno"/>
        <w:ind w:left="0"/>
        <w:rPr>
          <w:rFonts w:ascii="Calibri" w:hAnsi="Calibri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6"/>
        <w:gridCol w:w="1843"/>
        <w:gridCol w:w="3968"/>
        <w:gridCol w:w="1950"/>
      </w:tblGrid>
      <w:tr w:rsidR="00CA58DF" w:rsidRPr="00CA58DF" w:rsidTr="00CA58DF">
        <w:tc>
          <w:tcPr>
            <w:tcW w:w="806" w:type="dxa"/>
            <w:tcBorders>
              <w:bottom w:val="single" w:sz="4" w:space="0" w:color="000000"/>
            </w:tcBorders>
            <w:shd w:val="clear" w:color="auto" w:fill="808080"/>
          </w:tcPr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1" w:type="dxa"/>
            <w:gridSpan w:val="2"/>
            <w:tcBorders>
              <w:bottom w:val="single" w:sz="4" w:space="0" w:color="000000"/>
            </w:tcBorders>
            <w:shd w:val="clear" w:color="auto" w:fill="808080"/>
          </w:tcPr>
          <w:p w:rsidR="00CA58DF" w:rsidRPr="009E39B7" w:rsidRDefault="00CA58DF" w:rsidP="00CA58DF">
            <w:pPr>
              <w:pStyle w:val="bno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57EF1">
              <w:rPr>
                <w:rFonts w:ascii="Calibri" w:hAnsi="Calibri"/>
                <w:b/>
                <w:sz w:val="22"/>
                <w:szCs w:val="22"/>
              </w:rPr>
              <w:t xml:space="preserve">dílčí </w:t>
            </w:r>
            <w:proofErr w:type="spellStart"/>
            <w:r w:rsidRPr="00E57EF1">
              <w:rPr>
                <w:rFonts w:ascii="Calibri" w:hAnsi="Calibri"/>
                <w:b/>
                <w:sz w:val="22"/>
                <w:szCs w:val="22"/>
              </w:rPr>
              <w:t>kriterium</w:t>
            </w:r>
            <w:proofErr w:type="spellEnd"/>
          </w:p>
        </w:tc>
        <w:tc>
          <w:tcPr>
            <w:tcW w:w="1950" w:type="dxa"/>
            <w:tcBorders>
              <w:bottom w:val="single" w:sz="4" w:space="0" w:color="000000"/>
            </w:tcBorders>
            <w:shd w:val="clear" w:color="auto" w:fill="808080"/>
          </w:tcPr>
          <w:p w:rsidR="00CA58DF" w:rsidRPr="009E39B7" w:rsidRDefault="00CA58DF" w:rsidP="00CA58DF">
            <w:pPr>
              <w:pStyle w:val="bno"/>
              <w:ind w:left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57EF1">
              <w:rPr>
                <w:rFonts w:ascii="Calibri" w:hAnsi="Calibri"/>
                <w:b/>
                <w:sz w:val="22"/>
                <w:szCs w:val="22"/>
              </w:rPr>
              <w:t>Váha</w:t>
            </w:r>
          </w:p>
        </w:tc>
      </w:tr>
      <w:tr w:rsidR="00CA58DF" w:rsidRPr="00CA58DF" w:rsidTr="00CA58DF">
        <w:tc>
          <w:tcPr>
            <w:tcW w:w="806" w:type="dxa"/>
            <w:shd w:val="clear" w:color="auto" w:fill="8DB3E2"/>
          </w:tcPr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  <w:r w:rsidRPr="00E57EF1">
              <w:rPr>
                <w:rFonts w:ascii="Calibri" w:hAnsi="Calibri"/>
                <w:b/>
                <w:sz w:val="22"/>
                <w:szCs w:val="22"/>
              </w:rPr>
              <w:t>i)</w:t>
            </w:r>
          </w:p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811" w:type="dxa"/>
            <w:gridSpan w:val="2"/>
            <w:shd w:val="clear" w:color="auto" w:fill="95B3D7"/>
          </w:tcPr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 xml:space="preserve">nabídková cena za poskytování právních služeb bez DPH </w:t>
            </w:r>
          </w:p>
        </w:tc>
        <w:tc>
          <w:tcPr>
            <w:tcW w:w="1950" w:type="dxa"/>
            <w:shd w:val="clear" w:color="auto" w:fill="95B3D7"/>
          </w:tcPr>
          <w:p w:rsidR="00CA58DF" w:rsidRPr="009E39B7" w:rsidRDefault="00BE6A3E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  <w:r w:rsidR="00CA58DF" w:rsidRPr="00E57EF1">
              <w:rPr>
                <w:rFonts w:ascii="Calibri" w:hAnsi="Calibri"/>
                <w:sz w:val="22"/>
                <w:szCs w:val="22"/>
              </w:rPr>
              <w:t>5</w:t>
            </w:r>
            <w:r w:rsidR="00237AE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A58DF" w:rsidRPr="00E57EF1">
              <w:rPr>
                <w:rFonts w:ascii="Calibri" w:hAnsi="Calibri"/>
                <w:sz w:val="22"/>
                <w:szCs w:val="22"/>
              </w:rPr>
              <w:t>%</w:t>
            </w:r>
          </w:p>
        </w:tc>
      </w:tr>
      <w:tr w:rsidR="00CA58DF" w:rsidRPr="00CA58DF" w:rsidTr="00CA58DF">
        <w:trPr>
          <w:trHeight w:val="1125"/>
        </w:trPr>
        <w:tc>
          <w:tcPr>
            <w:tcW w:w="806" w:type="dxa"/>
            <w:vMerge w:val="restart"/>
            <w:tcBorders>
              <w:left w:val="nil"/>
            </w:tcBorders>
            <w:shd w:val="clear" w:color="auto" w:fill="808080"/>
          </w:tcPr>
          <w:p w:rsidR="00CA58DF" w:rsidRPr="009E39B7" w:rsidRDefault="00CA58DF" w:rsidP="00CA58DF">
            <w:pPr>
              <w:pStyle w:val="bno"/>
              <w:ind w:left="-153" w:firstLine="153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A58DF" w:rsidRPr="009E39B7" w:rsidRDefault="00CA58DF" w:rsidP="00CA58DF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E57EF1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E57EF1">
              <w:rPr>
                <w:rFonts w:ascii="Calibri" w:hAnsi="Calibri"/>
                <w:sz w:val="22"/>
                <w:szCs w:val="22"/>
              </w:rPr>
              <w:t xml:space="preserve"> a)</w:t>
            </w:r>
          </w:p>
        </w:tc>
        <w:tc>
          <w:tcPr>
            <w:tcW w:w="3968" w:type="dxa"/>
          </w:tcPr>
          <w:p w:rsidR="00CA58DF" w:rsidRPr="009E39B7" w:rsidRDefault="00CA58DF" w:rsidP="007C2A92">
            <w:pPr>
              <w:pStyle w:val="bh2"/>
              <w:rPr>
                <w:rFonts w:ascii="Calibri" w:hAnsi="Calibri"/>
                <w:sz w:val="22"/>
                <w:szCs w:val="22"/>
                <w:u w:val="none"/>
              </w:rPr>
            </w:pPr>
            <w:r w:rsidRPr="00E57EF1">
              <w:rPr>
                <w:rFonts w:ascii="Calibri" w:hAnsi="Calibri"/>
                <w:sz w:val="22"/>
                <w:szCs w:val="22"/>
                <w:u w:val="none"/>
              </w:rPr>
              <w:t>- paušál</w:t>
            </w:r>
            <w:r w:rsidR="007C2A92" w:rsidRPr="00E57EF1">
              <w:rPr>
                <w:rFonts w:ascii="Calibri" w:hAnsi="Calibri"/>
                <w:sz w:val="22"/>
                <w:szCs w:val="22"/>
                <w:u w:val="none"/>
              </w:rPr>
              <w:t>ní sazba za jeden měsíc</w:t>
            </w:r>
          </w:p>
        </w:tc>
        <w:tc>
          <w:tcPr>
            <w:tcW w:w="1950" w:type="dxa"/>
          </w:tcPr>
          <w:p w:rsidR="00CA58DF" w:rsidRPr="009E39B7" w:rsidRDefault="00CA58DF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CA58DF" w:rsidRPr="009E39B7" w:rsidRDefault="00D651C0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  <w:r w:rsidR="00237AE3">
              <w:rPr>
                <w:rFonts w:ascii="Calibri" w:hAnsi="Calibri"/>
                <w:sz w:val="22"/>
                <w:szCs w:val="22"/>
              </w:rPr>
              <w:t xml:space="preserve">5 </w:t>
            </w:r>
            <w:r w:rsidR="00CA58DF" w:rsidRPr="00E57EF1">
              <w:rPr>
                <w:rFonts w:ascii="Calibri" w:hAnsi="Calibri"/>
                <w:sz w:val="22"/>
                <w:szCs w:val="22"/>
              </w:rPr>
              <w:t>%</w:t>
            </w:r>
          </w:p>
        </w:tc>
      </w:tr>
      <w:tr w:rsidR="00CA58DF" w:rsidRPr="00CA58DF" w:rsidTr="00CA58DF">
        <w:trPr>
          <w:trHeight w:val="1125"/>
        </w:trPr>
        <w:tc>
          <w:tcPr>
            <w:tcW w:w="806" w:type="dxa"/>
            <w:vMerge/>
            <w:tcBorders>
              <w:left w:val="nil"/>
            </w:tcBorders>
            <w:shd w:val="clear" w:color="auto" w:fill="808080"/>
          </w:tcPr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A58DF" w:rsidRPr="009E39B7" w:rsidRDefault="00CA58DF" w:rsidP="00CA58DF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E57EF1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E57EF1">
              <w:rPr>
                <w:rFonts w:ascii="Calibri" w:hAnsi="Calibri"/>
                <w:sz w:val="22"/>
                <w:szCs w:val="22"/>
              </w:rPr>
              <w:t xml:space="preserve"> b)</w:t>
            </w:r>
          </w:p>
        </w:tc>
        <w:tc>
          <w:tcPr>
            <w:tcW w:w="3968" w:type="dxa"/>
          </w:tcPr>
          <w:p w:rsidR="00CA58DF" w:rsidRPr="009E39B7" w:rsidRDefault="00CA58DF" w:rsidP="007C2A92">
            <w:pPr>
              <w:pStyle w:val="bh2"/>
              <w:rPr>
                <w:rFonts w:ascii="Calibri" w:hAnsi="Calibri"/>
                <w:sz w:val="22"/>
                <w:szCs w:val="22"/>
                <w:u w:val="none"/>
              </w:rPr>
            </w:pPr>
            <w:r w:rsidRPr="00E57EF1">
              <w:rPr>
                <w:rFonts w:ascii="Calibri" w:hAnsi="Calibri"/>
                <w:sz w:val="22"/>
                <w:szCs w:val="22"/>
                <w:u w:val="none"/>
              </w:rPr>
              <w:t xml:space="preserve">- </w:t>
            </w:r>
            <w:r w:rsidR="007C2A92" w:rsidRPr="00E57EF1">
              <w:rPr>
                <w:rFonts w:ascii="Calibri" w:hAnsi="Calibri"/>
                <w:sz w:val="22"/>
                <w:szCs w:val="22"/>
                <w:u w:val="none"/>
              </w:rPr>
              <w:t>jednotková sazba za právní služby nad rámec paušálu</w:t>
            </w:r>
            <w:r w:rsidR="00454CC8" w:rsidRPr="00E57EF1">
              <w:rPr>
                <w:rFonts w:ascii="Calibri" w:hAnsi="Calibri"/>
                <w:sz w:val="22"/>
                <w:szCs w:val="22"/>
                <w:u w:val="none"/>
              </w:rPr>
              <w:t xml:space="preserve"> (jednotka = 30 minut)</w:t>
            </w:r>
          </w:p>
        </w:tc>
        <w:tc>
          <w:tcPr>
            <w:tcW w:w="1950" w:type="dxa"/>
          </w:tcPr>
          <w:p w:rsidR="00CA58DF" w:rsidRPr="009E39B7" w:rsidRDefault="00CA58DF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CA58DF" w:rsidRPr="009E39B7" w:rsidRDefault="00D651C0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  <w:r w:rsidR="00237AE3">
              <w:rPr>
                <w:rFonts w:ascii="Calibri" w:hAnsi="Calibri"/>
                <w:sz w:val="22"/>
                <w:szCs w:val="22"/>
              </w:rPr>
              <w:t xml:space="preserve">5 </w:t>
            </w:r>
            <w:r w:rsidR="00CA58DF" w:rsidRPr="00E57EF1">
              <w:rPr>
                <w:rFonts w:ascii="Calibri" w:hAnsi="Calibri"/>
                <w:sz w:val="22"/>
                <w:szCs w:val="22"/>
              </w:rPr>
              <w:t>%</w:t>
            </w:r>
          </w:p>
        </w:tc>
      </w:tr>
      <w:tr w:rsidR="00CA58DF" w:rsidRPr="00CA58DF" w:rsidTr="00CA58DF">
        <w:trPr>
          <w:trHeight w:val="70"/>
        </w:trPr>
        <w:tc>
          <w:tcPr>
            <w:tcW w:w="806" w:type="dxa"/>
            <w:vMerge/>
            <w:tcBorders>
              <w:left w:val="nil"/>
              <w:right w:val="nil"/>
            </w:tcBorders>
            <w:shd w:val="clear" w:color="auto" w:fill="808080"/>
          </w:tcPr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761" w:type="dxa"/>
            <w:gridSpan w:val="3"/>
            <w:tcBorders>
              <w:left w:val="nil"/>
              <w:right w:val="nil"/>
            </w:tcBorders>
          </w:tcPr>
          <w:p w:rsidR="00CA58DF" w:rsidRPr="009E39B7" w:rsidRDefault="00CA58DF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CA58DF" w:rsidRPr="00CA58DF" w:rsidTr="00CA58DF">
        <w:tc>
          <w:tcPr>
            <w:tcW w:w="806" w:type="dxa"/>
            <w:shd w:val="clear" w:color="auto" w:fill="95B3D7"/>
          </w:tcPr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E57EF1">
              <w:rPr>
                <w:rFonts w:ascii="Calibri" w:hAnsi="Calibri"/>
                <w:b/>
                <w:sz w:val="22"/>
                <w:szCs w:val="22"/>
              </w:rPr>
              <w:t>ii</w:t>
            </w:r>
            <w:proofErr w:type="spellEnd"/>
            <w:r w:rsidRPr="00E57EF1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5811" w:type="dxa"/>
            <w:gridSpan w:val="2"/>
            <w:shd w:val="clear" w:color="auto" w:fill="95B3D7"/>
          </w:tcPr>
          <w:p w:rsidR="00CA58DF" w:rsidRPr="009E39B7" w:rsidRDefault="00CA58DF" w:rsidP="00BE4CCE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 xml:space="preserve">vzorové </w:t>
            </w:r>
            <w:r w:rsidR="00BE4CCE" w:rsidRPr="00E57EF1">
              <w:rPr>
                <w:rFonts w:ascii="Calibri" w:hAnsi="Calibri"/>
                <w:sz w:val="22"/>
                <w:szCs w:val="22"/>
              </w:rPr>
              <w:t>dokumenty</w:t>
            </w:r>
          </w:p>
        </w:tc>
        <w:tc>
          <w:tcPr>
            <w:tcW w:w="1950" w:type="dxa"/>
            <w:shd w:val="clear" w:color="auto" w:fill="95B3D7"/>
          </w:tcPr>
          <w:p w:rsidR="00CA58DF" w:rsidRPr="009E39B7" w:rsidRDefault="00BE6A3E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  <w:r w:rsidR="00CA58DF" w:rsidRPr="00E57EF1">
              <w:rPr>
                <w:rFonts w:ascii="Calibri" w:hAnsi="Calibri"/>
                <w:sz w:val="22"/>
                <w:szCs w:val="22"/>
              </w:rPr>
              <w:t>5</w:t>
            </w:r>
            <w:r w:rsidR="00237AE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A58DF" w:rsidRPr="00E57EF1">
              <w:rPr>
                <w:rFonts w:ascii="Calibri" w:hAnsi="Calibri"/>
                <w:sz w:val="22"/>
                <w:szCs w:val="22"/>
              </w:rPr>
              <w:t>%</w:t>
            </w:r>
          </w:p>
        </w:tc>
      </w:tr>
      <w:tr w:rsidR="00CA58DF" w:rsidRPr="00CA58DF" w:rsidTr="00CA58DF">
        <w:tc>
          <w:tcPr>
            <w:tcW w:w="806" w:type="dxa"/>
            <w:shd w:val="clear" w:color="auto" w:fill="808080"/>
          </w:tcPr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A58DF" w:rsidRPr="009E39B7" w:rsidRDefault="00CA58DF" w:rsidP="00454CC8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E57EF1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E57EF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54CC8" w:rsidRPr="00E57EF1">
              <w:rPr>
                <w:rFonts w:ascii="Calibri" w:hAnsi="Calibri"/>
                <w:sz w:val="22"/>
                <w:szCs w:val="22"/>
              </w:rPr>
              <w:t>a</w:t>
            </w:r>
            <w:r w:rsidRPr="00E57EF1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3968" w:type="dxa"/>
          </w:tcPr>
          <w:p w:rsidR="00CA58DF" w:rsidRPr="009E39B7" w:rsidRDefault="00BE4CCE" w:rsidP="00CA58DF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>stanovisko veřejná podpora</w:t>
            </w:r>
          </w:p>
        </w:tc>
        <w:tc>
          <w:tcPr>
            <w:tcW w:w="1950" w:type="dxa"/>
          </w:tcPr>
          <w:p w:rsidR="00CA58DF" w:rsidRPr="009E39B7" w:rsidRDefault="00CA58DF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>35</w:t>
            </w:r>
            <w:r w:rsidR="00237AE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57EF1">
              <w:rPr>
                <w:rFonts w:ascii="Calibri" w:hAnsi="Calibri"/>
                <w:sz w:val="22"/>
                <w:szCs w:val="22"/>
              </w:rPr>
              <w:t>%</w:t>
            </w:r>
          </w:p>
        </w:tc>
      </w:tr>
      <w:tr w:rsidR="00CA58DF" w:rsidRPr="00CA58DF" w:rsidTr="00CA58DF">
        <w:tc>
          <w:tcPr>
            <w:tcW w:w="806" w:type="dxa"/>
            <w:shd w:val="clear" w:color="auto" w:fill="808080"/>
          </w:tcPr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CA58DF" w:rsidRPr="009E39B7" w:rsidRDefault="00CA58DF" w:rsidP="00454CC8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E57EF1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E57EF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54CC8" w:rsidRPr="00E57EF1">
              <w:rPr>
                <w:rFonts w:ascii="Calibri" w:hAnsi="Calibri"/>
                <w:sz w:val="22"/>
                <w:szCs w:val="22"/>
              </w:rPr>
              <w:t>b</w:t>
            </w:r>
            <w:r w:rsidRPr="00E57EF1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3968" w:type="dxa"/>
          </w:tcPr>
          <w:p w:rsidR="00CA58DF" w:rsidRPr="009E39B7" w:rsidRDefault="00BE4CCE" w:rsidP="00CA58DF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>stanovisko svobodný přístup k informacím</w:t>
            </w:r>
          </w:p>
        </w:tc>
        <w:tc>
          <w:tcPr>
            <w:tcW w:w="1950" w:type="dxa"/>
          </w:tcPr>
          <w:p w:rsidR="00CA58DF" w:rsidRPr="009E39B7" w:rsidRDefault="00CA58DF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>35</w:t>
            </w:r>
            <w:r w:rsidR="00237AE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57EF1">
              <w:rPr>
                <w:rFonts w:ascii="Calibri" w:hAnsi="Calibri"/>
                <w:sz w:val="22"/>
                <w:szCs w:val="22"/>
              </w:rPr>
              <w:t>%</w:t>
            </w:r>
          </w:p>
        </w:tc>
      </w:tr>
      <w:tr w:rsidR="00CA58DF" w:rsidRPr="00CA58DF" w:rsidTr="00CA58DF">
        <w:tc>
          <w:tcPr>
            <w:tcW w:w="806" w:type="dxa"/>
            <w:tcBorders>
              <w:bottom w:val="single" w:sz="4" w:space="0" w:color="000000"/>
            </w:tcBorders>
            <w:shd w:val="clear" w:color="auto" w:fill="808080"/>
          </w:tcPr>
          <w:p w:rsidR="00CA58DF" w:rsidRPr="009E39B7" w:rsidRDefault="00CA58DF" w:rsidP="00CA58DF">
            <w:pPr>
              <w:pStyle w:val="bno"/>
              <w:ind w:left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CA58DF" w:rsidRPr="009E39B7" w:rsidRDefault="00CA58DF" w:rsidP="00454CC8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E57EF1">
              <w:rPr>
                <w:rFonts w:ascii="Calibri" w:hAnsi="Calibri"/>
                <w:sz w:val="22"/>
                <w:szCs w:val="22"/>
              </w:rPr>
              <w:t>subkritérium</w:t>
            </w:r>
            <w:proofErr w:type="spellEnd"/>
            <w:r w:rsidRPr="00E57EF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54CC8" w:rsidRPr="00E57EF1">
              <w:rPr>
                <w:rFonts w:ascii="Calibri" w:hAnsi="Calibri"/>
                <w:sz w:val="22"/>
                <w:szCs w:val="22"/>
              </w:rPr>
              <w:t>c</w:t>
            </w:r>
            <w:r w:rsidRPr="00E57EF1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3968" w:type="dxa"/>
            <w:tcBorders>
              <w:bottom w:val="single" w:sz="4" w:space="0" w:color="000000"/>
            </w:tcBorders>
          </w:tcPr>
          <w:p w:rsidR="00CA58DF" w:rsidRPr="009E39B7" w:rsidRDefault="00CA58DF" w:rsidP="00CA58DF">
            <w:pPr>
              <w:pStyle w:val="bno"/>
              <w:ind w:left="0"/>
              <w:jc w:val="left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 xml:space="preserve">vzorová smlouva o spolupráci </w:t>
            </w:r>
          </w:p>
        </w:tc>
        <w:tc>
          <w:tcPr>
            <w:tcW w:w="1950" w:type="dxa"/>
            <w:tcBorders>
              <w:bottom w:val="single" w:sz="4" w:space="0" w:color="000000"/>
            </w:tcBorders>
          </w:tcPr>
          <w:p w:rsidR="00CA58DF" w:rsidRPr="009E39B7" w:rsidRDefault="00CA58DF" w:rsidP="00CA58DF">
            <w:pPr>
              <w:pStyle w:val="bno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E57EF1">
              <w:rPr>
                <w:rFonts w:ascii="Calibri" w:hAnsi="Calibri"/>
                <w:sz w:val="22"/>
                <w:szCs w:val="22"/>
              </w:rPr>
              <w:t>30</w:t>
            </w:r>
            <w:r w:rsidR="00237AE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57EF1">
              <w:rPr>
                <w:rFonts w:ascii="Calibri" w:hAnsi="Calibri"/>
                <w:sz w:val="22"/>
                <w:szCs w:val="22"/>
              </w:rPr>
              <w:t>%</w:t>
            </w:r>
          </w:p>
        </w:tc>
      </w:tr>
    </w:tbl>
    <w:p w:rsidR="00CA58DF" w:rsidRPr="007211FB" w:rsidRDefault="00CA58DF" w:rsidP="00CA58DF">
      <w:pPr>
        <w:pStyle w:val="bno"/>
        <w:ind w:left="705"/>
        <w:rPr>
          <w:rFonts w:ascii="Calibri" w:hAnsi="Calibri"/>
        </w:rPr>
      </w:pPr>
    </w:p>
    <w:p w:rsidR="000B10C7" w:rsidRPr="00336902" w:rsidRDefault="007E6261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Hodnotící kritéria</w:t>
      </w:r>
    </w:p>
    <w:p w:rsidR="00A1020D" w:rsidRPr="00237AE3" w:rsidRDefault="0033481E" w:rsidP="000B10C7">
      <w:pPr>
        <w:pStyle w:val="Nadpis2"/>
        <w:numPr>
          <w:ilvl w:val="0"/>
          <w:numId w:val="0"/>
        </w:numPr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Hodnocení nabídek bude prováděno dle § </w:t>
      </w:r>
      <w:smartTag w:uri="urn:schemas-microsoft-com:office:smarttags" w:element="metricconverter">
        <w:smartTagPr>
          <w:attr w:name="ProductID" w:val="78 a"/>
        </w:smartTagPr>
        <w:r w:rsidRPr="00336902">
          <w:rPr>
            <w:rFonts w:ascii="Calibri" w:hAnsi="Calibri"/>
            <w:sz w:val="22"/>
            <w:szCs w:val="22"/>
          </w:rPr>
          <w:t>78 a</w:t>
        </w:r>
      </w:smartTag>
      <w:r w:rsidRPr="00336902">
        <w:rPr>
          <w:rFonts w:ascii="Calibri" w:hAnsi="Calibri"/>
          <w:sz w:val="22"/>
          <w:szCs w:val="22"/>
        </w:rPr>
        <w:t xml:space="preserve"> § 79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 xml:space="preserve"> podle základního hodnotícího kritéria </w:t>
      </w:r>
      <w:r w:rsidRPr="007F3AE5">
        <w:rPr>
          <w:rFonts w:ascii="Calibri" w:hAnsi="Calibri"/>
          <w:sz w:val="22"/>
          <w:szCs w:val="22"/>
        </w:rPr>
        <w:t>ekonomická výhodnost nabídky</w:t>
      </w:r>
      <w:r w:rsidRPr="00336902">
        <w:rPr>
          <w:rFonts w:ascii="Calibri" w:hAnsi="Calibri"/>
          <w:sz w:val="22"/>
          <w:szCs w:val="22"/>
        </w:rPr>
        <w:t>, a to bodovací metodou uveden</w:t>
      </w:r>
      <w:r w:rsidR="00B32BDA" w:rsidRPr="00336902">
        <w:rPr>
          <w:rFonts w:ascii="Calibri" w:hAnsi="Calibri"/>
          <w:sz w:val="22"/>
          <w:szCs w:val="22"/>
        </w:rPr>
        <w:t>ou</w:t>
      </w:r>
      <w:r w:rsidR="00696CE0" w:rsidRPr="00336902">
        <w:rPr>
          <w:rFonts w:ascii="Calibri" w:hAnsi="Calibri"/>
          <w:sz w:val="22"/>
          <w:szCs w:val="22"/>
        </w:rPr>
        <w:t xml:space="preserve"> </w:t>
      </w:r>
      <w:r w:rsidR="00B32BDA" w:rsidRPr="00336902">
        <w:rPr>
          <w:rFonts w:ascii="Calibri" w:hAnsi="Calibri"/>
          <w:sz w:val="22"/>
          <w:szCs w:val="22"/>
        </w:rPr>
        <w:t>v</w:t>
      </w:r>
      <w:r w:rsidRPr="00336902">
        <w:rPr>
          <w:rFonts w:ascii="Calibri" w:hAnsi="Calibri"/>
          <w:sz w:val="22"/>
          <w:szCs w:val="22"/>
        </w:rPr>
        <w:t> Přílo</w:t>
      </w:r>
      <w:r w:rsidR="00B32BDA" w:rsidRPr="00336902">
        <w:rPr>
          <w:rFonts w:ascii="Calibri" w:hAnsi="Calibri"/>
          <w:sz w:val="22"/>
          <w:szCs w:val="22"/>
        </w:rPr>
        <w:t>ze</w:t>
      </w:r>
      <w:r w:rsidR="00696CE0" w:rsidRPr="00336902">
        <w:rPr>
          <w:rFonts w:ascii="Calibri" w:hAnsi="Calibri"/>
          <w:sz w:val="22"/>
          <w:szCs w:val="22"/>
        </w:rPr>
        <w:t xml:space="preserve"> č. </w:t>
      </w:r>
      <w:r w:rsidR="007C2A92">
        <w:rPr>
          <w:rFonts w:ascii="Calibri" w:hAnsi="Calibri"/>
          <w:sz w:val="22"/>
          <w:szCs w:val="22"/>
        </w:rPr>
        <w:t>2</w:t>
      </w:r>
      <w:r w:rsidRPr="00336902">
        <w:rPr>
          <w:rFonts w:ascii="Calibri" w:hAnsi="Calibri"/>
          <w:sz w:val="22"/>
          <w:szCs w:val="22"/>
        </w:rPr>
        <w:t xml:space="preserve"> této zadávací dokumentace</w:t>
      </w:r>
      <w:r w:rsidRPr="00237AE3">
        <w:rPr>
          <w:rFonts w:ascii="Calibri" w:hAnsi="Calibri"/>
          <w:sz w:val="22"/>
          <w:szCs w:val="22"/>
        </w:rPr>
        <w:t xml:space="preserve">, v souladu s následujícími </w:t>
      </w:r>
      <w:r w:rsidR="007E6261" w:rsidRPr="00237AE3">
        <w:rPr>
          <w:rFonts w:ascii="Calibri" w:hAnsi="Calibri"/>
          <w:sz w:val="22"/>
          <w:szCs w:val="22"/>
        </w:rPr>
        <w:t>dílčími hodnotícími krité</w:t>
      </w:r>
      <w:r w:rsidRPr="00237AE3">
        <w:rPr>
          <w:rFonts w:ascii="Calibri" w:hAnsi="Calibri"/>
          <w:sz w:val="22"/>
          <w:szCs w:val="22"/>
        </w:rPr>
        <w:t>rii</w:t>
      </w:r>
      <w:r w:rsidR="00A1020D" w:rsidRPr="00237AE3">
        <w:rPr>
          <w:rFonts w:ascii="Calibri" w:hAnsi="Calibri"/>
          <w:sz w:val="22"/>
          <w:szCs w:val="22"/>
        </w:rPr>
        <w:t>:</w:t>
      </w:r>
    </w:p>
    <w:p w:rsidR="00300285" w:rsidRPr="00237AE3" w:rsidRDefault="00B25B53" w:rsidP="007E6261">
      <w:pPr>
        <w:numPr>
          <w:ilvl w:val="0"/>
          <w:numId w:val="2"/>
        </w:numPr>
        <w:spacing w:line="320" w:lineRule="atLeast"/>
        <w:ind w:hanging="357"/>
        <w:jc w:val="both"/>
        <w:rPr>
          <w:rFonts w:ascii="Calibri" w:hAnsi="Calibri"/>
          <w:sz w:val="22"/>
          <w:szCs w:val="22"/>
        </w:rPr>
      </w:pPr>
      <w:r w:rsidRPr="00237AE3">
        <w:rPr>
          <w:rFonts w:ascii="Calibri" w:hAnsi="Calibri"/>
          <w:sz w:val="22"/>
          <w:szCs w:val="22"/>
        </w:rPr>
        <w:t>nabídková cena za poskytování právních služeb bez DPH</w:t>
      </w:r>
      <w:r w:rsidR="007E6261" w:rsidRPr="00237AE3">
        <w:rPr>
          <w:rFonts w:ascii="Calibri" w:hAnsi="Calibri"/>
          <w:sz w:val="22"/>
          <w:szCs w:val="22"/>
        </w:rPr>
        <w:tab/>
      </w:r>
      <w:r w:rsidRPr="00237AE3">
        <w:rPr>
          <w:rFonts w:ascii="Calibri" w:hAnsi="Calibri"/>
          <w:sz w:val="22"/>
          <w:szCs w:val="22"/>
        </w:rPr>
        <w:tab/>
      </w:r>
      <w:r w:rsidR="00300285" w:rsidRPr="00237AE3">
        <w:rPr>
          <w:rFonts w:ascii="Calibri" w:hAnsi="Calibri"/>
          <w:sz w:val="22"/>
          <w:szCs w:val="22"/>
        </w:rPr>
        <w:t xml:space="preserve">váha </w:t>
      </w:r>
      <w:r w:rsidR="00237AE3" w:rsidRPr="00237AE3">
        <w:rPr>
          <w:rFonts w:ascii="Calibri" w:hAnsi="Calibri"/>
          <w:sz w:val="22"/>
          <w:szCs w:val="22"/>
        </w:rPr>
        <w:t>6</w:t>
      </w:r>
      <w:r w:rsidRPr="00237AE3">
        <w:rPr>
          <w:rFonts w:ascii="Calibri" w:hAnsi="Calibri"/>
          <w:sz w:val="22"/>
          <w:szCs w:val="22"/>
        </w:rPr>
        <w:t>5</w:t>
      </w:r>
      <w:r w:rsidR="00DB7948" w:rsidRPr="00237AE3">
        <w:rPr>
          <w:rFonts w:ascii="Calibri" w:hAnsi="Calibri"/>
          <w:sz w:val="22"/>
          <w:szCs w:val="22"/>
        </w:rPr>
        <w:t xml:space="preserve"> </w:t>
      </w:r>
      <w:r w:rsidR="00300285" w:rsidRPr="00237AE3">
        <w:rPr>
          <w:rFonts w:ascii="Calibri" w:hAnsi="Calibri"/>
          <w:sz w:val="22"/>
          <w:szCs w:val="22"/>
        </w:rPr>
        <w:t>%</w:t>
      </w:r>
    </w:p>
    <w:p w:rsidR="00B923B0" w:rsidRPr="00237AE3" w:rsidRDefault="00B25B53" w:rsidP="007E6261">
      <w:pPr>
        <w:numPr>
          <w:ilvl w:val="0"/>
          <w:numId w:val="2"/>
        </w:numPr>
        <w:spacing w:line="320" w:lineRule="atLeast"/>
        <w:ind w:hanging="357"/>
        <w:jc w:val="both"/>
        <w:rPr>
          <w:rFonts w:ascii="Calibri" w:hAnsi="Calibri"/>
          <w:sz w:val="22"/>
          <w:szCs w:val="22"/>
        </w:rPr>
      </w:pPr>
      <w:r w:rsidRPr="00237AE3">
        <w:rPr>
          <w:rFonts w:ascii="Calibri" w:hAnsi="Calibri"/>
          <w:sz w:val="22"/>
          <w:szCs w:val="22"/>
        </w:rPr>
        <w:t xml:space="preserve">vzorové </w:t>
      </w:r>
      <w:r w:rsidR="00237AE3">
        <w:rPr>
          <w:rFonts w:ascii="Calibri" w:hAnsi="Calibri"/>
          <w:sz w:val="22"/>
          <w:szCs w:val="22"/>
        </w:rPr>
        <w:t>dokumenty</w:t>
      </w:r>
      <w:r w:rsidR="00EC6655" w:rsidRPr="00237AE3">
        <w:rPr>
          <w:rFonts w:ascii="Calibri" w:hAnsi="Calibri"/>
          <w:sz w:val="22"/>
          <w:szCs w:val="22"/>
        </w:rPr>
        <w:tab/>
      </w:r>
      <w:r w:rsidR="00EC6655" w:rsidRPr="00237AE3">
        <w:rPr>
          <w:rFonts w:ascii="Calibri" w:hAnsi="Calibri"/>
          <w:sz w:val="22"/>
          <w:szCs w:val="22"/>
        </w:rPr>
        <w:tab/>
      </w:r>
      <w:r w:rsidR="008C4BAC" w:rsidRPr="00237AE3">
        <w:rPr>
          <w:rFonts w:ascii="Calibri" w:hAnsi="Calibri"/>
          <w:sz w:val="22"/>
          <w:szCs w:val="22"/>
        </w:rPr>
        <w:tab/>
      </w:r>
      <w:r w:rsidR="00DA129D" w:rsidRPr="00237AE3">
        <w:rPr>
          <w:rFonts w:ascii="Calibri" w:hAnsi="Calibri"/>
          <w:sz w:val="22"/>
          <w:szCs w:val="22"/>
        </w:rPr>
        <w:tab/>
      </w:r>
      <w:r w:rsidR="00DA129D" w:rsidRPr="00237AE3">
        <w:rPr>
          <w:rFonts w:ascii="Calibri" w:hAnsi="Calibri"/>
          <w:sz w:val="22"/>
          <w:szCs w:val="22"/>
        </w:rPr>
        <w:tab/>
      </w:r>
      <w:r w:rsidR="00DA129D" w:rsidRPr="00237AE3">
        <w:rPr>
          <w:rFonts w:ascii="Calibri" w:hAnsi="Calibri"/>
          <w:sz w:val="22"/>
          <w:szCs w:val="22"/>
        </w:rPr>
        <w:tab/>
      </w:r>
      <w:r w:rsidR="00EC6655" w:rsidRPr="00237AE3">
        <w:rPr>
          <w:rFonts w:ascii="Calibri" w:hAnsi="Calibri"/>
          <w:sz w:val="22"/>
          <w:szCs w:val="22"/>
        </w:rPr>
        <w:t xml:space="preserve">váha </w:t>
      </w:r>
      <w:r w:rsidR="00237AE3" w:rsidRPr="00237AE3">
        <w:rPr>
          <w:rFonts w:ascii="Calibri" w:hAnsi="Calibri"/>
          <w:sz w:val="22"/>
          <w:szCs w:val="22"/>
        </w:rPr>
        <w:t>3</w:t>
      </w:r>
      <w:r w:rsidRPr="00237AE3">
        <w:rPr>
          <w:rFonts w:ascii="Calibri" w:hAnsi="Calibri"/>
          <w:sz w:val="22"/>
          <w:szCs w:val="22"/>
        </w:rPr>
        <w:t>5</w:t>
      </w:r>
      <w:r w:rsidR="00DB7948" w:rsidRPr="00237AE3">
        <w:rPr>
          <w:rFonts w:ascii="Calibri" w:hAnsi="Calibri"/>
          <w:sz w:val="22"/>
          <w:szCs w:val="22"/>
        </w:rPr>
        <w:t xml:space="preserve"> </w:t>
      </w:r>
      <w:r w:rsidR="009D0FA4" w:rsidRPr="00237AE3">
        <w:rPr>
          <w:rFonts w:ascii="Calibri" w:hAnsi="Calibri"/>
          <w:sz w:val="22"/>
          <w:szCs w:val="22"/>
        </w:rPr>
        <w:t>%</w:t>
      </w:r>
    </w:p>
    <w:p w:rsidR="00552DEC" w:rsidRPr="00336902" w:rsidRDefault="00552DEC" w:rsidP="00552DEC">
      <w:pPr>
        <w:spacing w:line="320" w:lineRule="atLeast"/>
        <w:ind w:left="1069"/>
        <w:jc w:val="both"/>
        <w:rPr>
          <w:rFonts w:ascii="Calibri" w:hAnsi="Calibri"/>
          <w:sz w:val="22"/>
          <w:szCs w:val="22"/>
        </w:rPr>
      </w:pPr>
    </w:p>
    <w:p w:rsidR="000815D5" w:rsidRPr="00336902" w:rsidRDefault="000815D5" w:rsidP="000815D5">
      <w:pPr>
        <w:spacing w:line="320" w:lineRule="atLeast"/>
        <w:jc w:val="both"/>
        <w:rPr>
          <w:rFonts w:ascii="Calibri" w:hAnsi="Calibri" w:cs="Arial"/>
          <w:sz w:val="22"/>
          <w:szCs w:val="22"/>
        </w:rPr>
      </w:pPr>
      <w:r w:rsidRPr="00336902">
        <w:rPr>
          <w:rFonts w:ascii="Calibri" w:hAnsi="Calibri" w:cs="Arial"/>
          <w:sz w:val="22"/>
          <w:szCs w:val="22"/>
        </w:rPr>
        <w:t xml:space="preserve">Uchazeč není oprávněn podmínit jím navrhované hodnoty dílčích hodnotících kritérií další podmínkou. Podmínění nebo uvedení několika rozdílných hodnot, které jsou předmětem hodnocení, na různých místech v nabídce, bude důvodem pro vyřazení nabídky z dalšího posouzení a hodnocení a vyloučení uchazeče; obdobně bude zadavatel postupovat v případě, že dojde k uvedení </w:t>
      </w:r>
      <w:r w:rsidR="00273107" w:rsidRPr="00336902">
        <w:rPr>
          <w:rFonts w:ascii="Calibri" w:hAnsi="Calibri" w:cs="Arial"/>
          <w:sz w:val="22"/>
          <w:szCs w:val="22"/>
        </w:rPr>
        <w:t>ú</w:t>
      </w:r>
      <w:r w:rsidRPr="00336902">
        <w:rPr>
          <w:rFonts w:ascii="Calibri" w:hAnsi="Calibri" w:cs="Arial"/>
          <w:sz w:val="22"/>
          <w:szCs w:val="22"/>
        </w:rPr>
        <w:t xml:space="preserve">daje či hodnoty, která je předmětem hodnocení, v jiné veličině či formě než zadavatel požaduje. </w:t>
      </w:r>
    </w:p>
    <w:p w:rsidR="00F1577C" w:rsidRPr="00336902" w:rsidRDefault="00F1577C" w:rsidP="00EB776D">
      <w:pPr>
        <w:spacing w:line="320" w:lineRule="atLeast"/>
        <w:jc w:val="both"/>
        <w:rPr>
          <w:rFonts w:ascii="Calibri" w:hAnsi="Calibri" w:cs="Arial"/>
          <w:sz w:val="22"/>
          <w:szCs w:val="22"/>
        </w:rPr>
      </w:pPr>
    </w:p>
    <w:p w:rsidR="007E6261" w:rsidRPr="00336902" w:rsidRDefault="007F3AE5" w:rsidP="007C2A92">
      <w:pPr>
        <w:pStyle w:val="Nadpis2"/>
        <w:keepNext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N</w:t>
      </w:r>
      <w:r w:rsidRPr="00CA58DF">
        <w:rPr>
          <w:rFonts w:ascii="Calibri" w:hAnsi="Calibri"/>
          <w:sz w:val="22"/>
          <w:szCs w:val="22"/>
        </w:rPr>
        <w:t>abídková cena za poskytování právních služeb bez DPH</w:t>
      </w:r>
    </w:p>
    <w:p w:rsidR="00454CC8" w:rsidRPr="00F1141F" w:rsidRDefault="007F3AE5" w:rsidP="00920A65">
      <w:pPr>
        <w:pStyle w:val="Nadpis2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  <w:r w:rsidRPr="00F1141F">
        <w:rPr>
          <w:rFonts w:ascii="Calibri" w:hAnsi="Calibri"/>
          <w:sz w:val="22"/>
          <w:szCs w:val="22"/>
        </w:rPr>
        <w:t xml:space="preserve">Prvním dílčím kritériem pro hodnocení nabídky je nabídková cena </w:t>
      </w:r>
      <w:r w:rsidR="00454CC8" w:rsidRPr="00F1141F">
        <w:rPr>
          <w:rFonts w:ascii="Calibri" w:hAnsi="Calibri"/>
          <w:sz w:val="22"/>
          <w:szCs w:val="22"/>
        </w:rPr>
        <w:t>za poskytování právních služeb bez DPH.</w:t>
      </w:r>
      <w:r w:rsidR="006B444A" w:rsidRPr="00F1141F">
        <w:rPr>
          <w:rFonts w:ascii="Calibri" w:hAnsi="Calibri"/>
          <w:sz w:val="22"/>
          <w:szCs w:val="22"/>
        </w:rPr>
        <w:t xml:space="preserve"> Toto kritérium je rozděleno na </w:t>
      </w:r>
      <w:proofErr w:type="spellStart"/>
      <w:r w:rsidR="006B444A" w:rsidRPr="00F1141F">
        <w:rPr>
          <w:rFonts w:ascii="Calibri" w:hAnsi="Calibri"/>
          <w:sz w:val="22"/>
          <w:szCs w:val="22"/>
        </w:rPr>
        <w:t>subkritérium</w:t>
      </w:r>
      <w:proofErr w:type="spellEnd"/>
      <w:r w:rsidR="006B444A" w:rsidRPr="00F1141F">
        <w:rPr>
          <w:rFonts w:ascii="Calibri" w:hAnsi="Calibri"/>
          <w:sz w:val="22"/>
          <w:szCs w:val="22"/>
        </w:rPr>
        <w:t xml:space="preserve"> ad a) </w:t>
      </w:r>
      <w:r w:rsidRPr="00F1141F">
        <w:rPr>
          <w:rFonts w:ascii="Calibri" w:hAnsi="Calibri"/>
          <w:sz w:val="22"/>
          <w:szCs w:val="22"/>
        </w:rPr>
        <w:t>paušální sazb</w:t>
      </w:r>
      <w:r w:rsidR="006B444A" w:rsidRPr="00F1141F">
        <w:rPr>
          <w:rFonts w:ascii="Calibri" w:hAnsi="Calibri"/>
          <w:sz w:val="22"/>
          <w:szCs w:val="22"/>
        </w:rPr>
        <w:t xml:space="preserve">a za jeden měsíc, a </w:t>
      </w:r>
      <w:proofErr w:type="spellStart"/>
      <w:r w:rsidR="006B444A" w:rsidRPr="00F1141F">
        <w:rPr>
          <w:rFonts w:ascii="Calibri" w:hAnsi="Calibri"/>
          <w:sz w:val="22"/>
          <w:szCs w:val="22"/>
        </w:rPr>
        <w:t>subkritérium</w:t>
      </w:r>
      <w:proofErr w:type="spellEnd"/>
      <w:r w:rsidR="006B444A" w:rsidRPr="00F1141F">
        <w:rPr>
          <w:rFonts w:ascii="Calibri" w:hAnsi="Calibri"/>
          <w:sz w:val="22"/>
          <w:szCs w:val="22"/>
        </w:rPr>
        <w:t xml:space="preserve"> ad b) jednotková sazba za právní služby nad rámec paušálu. </w:t>
      </w:r>
    </w:p>
    <w:p w:rsidR="00454CC8" w:rsidRPr="00F1141F" w:rsidRDefault="00454CC8" w:rsidP="00920A65">
      <w:pPr>
        <w:pStyle w:val="Nadpis2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</w:p>
    <w:p w:rsidR="00EB776D" w:rsidRDefault="007F3AE5" w:rsidP="00920A65">
      <w:pPr>
        <w:pStyle w:val="Nadpis2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  <w:r w:rsidRPr="00F1141F">
        <w:rPr>
          <w:rFonts w:ascii="Calibri" w:hAnsi="Calibri"/>
          <w:sz w:val="22"/>
          <w:szCs w:val="22"/>
        </w:rPr>
        <w:lastRenderedPageBreak/>
        <w:t xml:space="preserve">Jako výhodnější bude </w:t>
      </w:r>
      <w:r w:rsidR="00556BB3" w:rsidRPr="00F1141F">
        <w:rPr>
          <w:rFonts w:ascii="Calibri" w:hAnsi="Calibri"/>
          <w:sz w:val="22"/>
          <w:szCs w:val="22"/>
        </w:rPr>
        <w:t>z</w:t>
      </w:r>
      <w:r w:rsidRPr="00F1141F">
        <w:rPr>
          <w:rFonts w:ascii="Calibri" w:hAnsi="Calibri"/>
          <w:sz w:val="22"/>
          <w:szCs w:val="22"/>
        </w:rPr>
        <w:t>adavatelem hodnocena nabídka toho uchazeče, jehož nabídková cena za paušální sazbu</w:t>
      </w:r>
      <w:r w:rsidR="006B444A" w:rsidRPr="00F1141F">
        <w:rPr>
          <w:rFonts w:ascii="Calibri" w:hAnsi="Calibri"/>
          <w:sz w:val="22"/>
          <w:szCs w:val="22"/>
        </w:rPr>
        <w:t xml:space="preserve"> a </w:t>
      </w:r>
      <w:r w:rsidRPr="00F1141F">
        <w:rPr>
          <w:rFonts w:ascii="Calibri" w:hAnsi="Calibri"/>
          <w:sz w:val="22"/>
          <w:szCs w:val="22"/>
        </w:rPr>
        <w:t>časovou jednotku úkon</w:t>
      </w:r>
      <w:r w:rsidR="006B444A" w:rsidRPr="00F1141F">
        <w:rPr>
          <w:rFonts w:ascii="Calibri" w:hAnsi="Calibri"/>
          <w:sz w:val="22"/>
          <w:szCs w:val="22"/>
        </w:rPr>
        <w:t xml:space="preserve">u nad rámec </w:t>
      </w:r>
      <w:r w:rsidRPr="00F1141F">
        <w:rPr>
          <w:rFonts w:ascii="Calibri" w:hAnsi="Calibri"/>
          <w:sz w:val="22"/>
          <w:szCs w:val="22"/>
        </w:rPr>
        <w:t>bez DPH bude nižší oproti cenám nabízeným ostatními uchazeči.</w:t>
      </w:r>
    </w:p>
    <w:p w:rsidR="00556BB3" w:rsidRPr="00556BB3" w:rsidRDefault="00556BB3" w:rsidP="00556BB3"/>
    <w:p w:rsidR="00F21CFE" w:rsidRPr="00336902" w:rsidRDefault="007F3AE5" w:rsidP="00F21CFE">
      <w:pPr>
        <w:pStyle w:val="Nadpis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V</w:t>
      </w:r>
      <w:r w:rsidRPr="00CA58DF">
        <w:rPr>
          <w:rFonts w:ascii="Calibri" w:hAnsi="Calibri"/>
          <w:sz w:val="22"/>
          <w:szCs w:val="22"/>
        </w:rPr>
        <w:t xml:space="preserve">zorové </w:t>
      </w:r>
      <w:r w:rsidR="00BE4CCE">
        <w:rPr>
          <w:rFonts w:ascii="Calibri" w:hAnsi="Calibri"/>
          <w:sz w:val="22"/>
          <w:szCs w:val="22"/>
        </w:rPr>
        <w:t>dokumenty</w:t>
      </w:r>
    </w:p>
    <w:p w:rsidR="007F3AE5" w:rsidRPr="00CA58DF" w:rsidRDefault="007F3AE5" w:rsidP="007F3AE5">
      <w:pPr>
        <w:pStyle w:val="bno"/>
        <w:ind w:left="0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 xml:space="preserve">Druhým dílčím kritériem pro hodnocení nabídky jsou vzorové </w:t>
      </w:r>
      <w:r w:rsidR="00BE4CCE">
        <w:rPr>
          <w:rFonts w:ascii="Calibri" w:hAnsi="Calibri"/>
          <w:sz w:val="22"/>
          <w:szCs w:val="22"/>
        </w:rPr>
        <w:t>dokumenty</w:t>
      </w:r>
      <w:r w:rsidRPr="00CA58DF">
        <w:rPr>
          <w:rFonts w:ascii="Calibri" w:hAnsi="Calibri"/>
          <w:sz w:val="22"/>
          <w:szCs w:val="22"/>
        </w:rPr>
        <w:t xml:space="preserve">, přičemž v rámci tohoto dílčího hodnotícího kritéria bude </w:t>
      </w:r>
      <w:r w:rsidR="00237AE3">
        <w:rPr>
          <w:rFonts w:ascii="Calibri" w:hAnsi="Calibri"/>
          <w:sz w:val="22"/>
          <w:szCs w:val="22"/>
        </w:rPr>
        <w:t>z</w:t>
      </w:r>
      <w:r w:rsidRPr="00CA58DF">
        <w:rPr>
          <w:rFonts w:ascii="Calibri" w:hAnsi="Calibri"/>
          <w:sz w:val="22"/>
          <w:szCs w:val="22"/>
        </w:rPr>
        <w:t xml:space="preserve">adavatel hodnotit </w:t>
      </w:r>
      <w:proofErr w:type="spellStart"/>
      <w:r w:rsidRPr="00CA58DF">
        <w:rPr>
          <w:rFonts w:ascii="Calibri" w:hAnsi="Calibri"/>
          <w:sz w:val="22"/>
          <w:szCs w:val="22"/>
        </w:rPr>
        <w:t>subkritéria</w:t>
      </w:r>
      <w:proofErr w:type="spellEnd"/>
      <w:r w:rsidRPr="00CA58DF">
        <w:rPr>
          <w:rFonts w:ascii="Calibri" w:hAnsi="Calibri"/>
          <w:sz w:val="22"/>
          <w:szCs w:val="22"/>
        </w:rPr>
        <w:t xml:space="preserve"> ad </w:t>
      </w:r>
      <w:r w:rsidR="00454CC8">
        <w:rPr>
          <w:rFonts w:ascii="Calibri" w:hAnsi="Calibri"/>
          <w:sz w:val="22"/>
          <w:szCs w:val="22"/>
        </w:rPr>
        <w:t>a</w:t>
      </w:r>
      <w:r w:rsidRPr="00CA58DF">
        <w:rPr>
          <w:rFonts w:ascii="Calibri" w:hAnsi="Calibri"/>
          <w:sz w:val="22"/>
          <w:szCs w:val="22"/>
        </w:rPr>
        <w:t xml:space="preserve">), ad </w:t>
      </w:r>
      <w:r w:rsidR="00454CC8">
        <w:rPr>
          <w:rFonts w:ascii="Calibri" w:hAnsi="Calibri"/>
          <w:sz w:val="22"/>
          <w:szCs w:val="22"/>
        </w:rPr>
        <w:t>b</w:t>
      </w:r>
      <w:r w:rsidRPr="00CA58DF">
        <w:rPr>
          <w:rFonts w:ascii="Calibri" w:hAnsi="Calibri"/>
          <w:sz w:val="22"/>
          <w:szCs w:val="22"/>
        </w:rPr>
        <w:t xml:space="preserve">) a ad </w:t>
      </w:r>
      <w:r w:rsidR="00454CC8">
        <w:rPr>
          <w:rFonts w:ascii="Calibri" w:hAnsi="Calibri"/>
          <w:sz w:val="22"/>
          <w:szCs w:val="22"/>
        </w:rPr>
        <w:t>c</w:t>
      </w:r>
      <w:r w:rsidRPr="00CA58DF">
        <w:rPr>
          <w:rFonts w:ascii="Calibri" w:hAnsi="Calibri"/>
          <w:sz w:val="22"/>
          <w:szCs w:val="22"/>
        </w:rPr>
        <w:t>) uvedená v tabulce výše</w:t>
      </w:r>
      <w:r w:rsidR="00454CC8">
        <w:rPr>
          <w:rFonts w:ascii="Calibri" w:hAnsi="Calibri"/>
          <w:sz w:val="22"/>
          <w:szCs w:val="22"/>
        </w:rPr>
        <w:t xml:space="preserve"> pod bodem </w:t>
      </w:r>
      <w:proofErr w:type="spellStart"/>
      <w:r w:rsidR="00454CC8">
        <w:rPr>
          <w:rFonts w:ascii="Calibri" w:hAnsi="Calibri"/>
          <w:sz w:val="22"/>
          <w:szCs w:val="22"/>
        </w:rPr>
        <w:t>ii</w:t>
      </w:r>
      <w:proofErr w:type="spellEnd"/>
      <w:r w:rsidR="00454CC8">
        <w:rPr>
          <w:rFonts w:ascii="Calibri" w:hAnsi="Calibri"/>
          <w:sz w:val="22"/>
          <w:szCs w:val="22"/>
        </w:rPr>
        <w:t>)</w:t>
      </w:r>
      <w:r w:rsidRPr="00CA58DF">
        <w:rPr>
          <w:rFonts w:ascii="Calibri" w:hAnsi="Calibri"/>
          <w:sz w:val="22"/>
          <w:szCs w:val="22"/>
        </w:rPr>
        <w:t>.</w:t>
      </w:r>
    </w:p>
    <w:p w:rsidR="007F3AE5" w:rsidRPr="00CA58DF" w:rsidRDefault="007F3AE5" w:rsidP="007F3AE5">
      <w:pPr>
        <w:pStyle w:val="bno"/>
        <w:ind w:left="0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 xml:space="preserve">Pro účely hodnocení nabídek je uchazeč povinen učinit součástí svojí nabídky tři vzorové </w:t>
      </w:r>
      <w:r w:rsidR="00BE4CCE">
        <w:rPr>
          <w:rFonts w:ascii="Calibri" w:hAnsi="Calibri"/>
          <w:sz w:val="22"/>
          <w:szCs w:val="22"/>
        </w:rPr>
        <w:t>dokumenty</w:t>
      </w:r>
      <w:r w:rsidRPr="00CA58DF">
        <w:rPr>
          <w:rFonts w:ascii="Calibri" w:hAnsi="Calibri"/>
          <w:sz w:val="22"/>
          <w:szCs w:val="22"/>
        </w:rPr>
        <w:t>, a to:</w:t>
      </w:r>
    </w:p>
    <w:p w:rsidR="00420FF8" w:rsidRDefault="00BE4CCE" w:rsidP="00420FF8">
      <w:pPr>
        <w:pStyle w:val="bno"/>
        <w:numPr>
          <w:ilvl w:val="0"/>
          <w:numId w:val="19"/>
        </w:numPr>
        <w:tabs>
          <w:tab w:val="left" w:pos="426"/>
        </w:tabs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Právní stanovisko v oblasti veřejné podpory</w:t>
      </w:r>
    </w:p>
    <w:p w:rsidR="00BE4CCE" w:rsidRPr="00BE4CCE" w:rsidRDefault="00BE4CCE" w:rsidP="00776EC8">
      <w:pPr>
        <w:pStyle w:val="bno"/>
        <w:tabs>
          <w:tab w:val="left" w:pos="426"/>
        </w:tabs>
        <w:ind w:left="36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 xml:space="preserve">Tématem tohoto právního rozboru je posouzení otázky, zda by poskytnutí </w:t>
      </w:r>
      <w:r w:rsidR="00BF26D9">
        <w:rPr>
          <w:rFonts w:ascii="Calibri" w:hAnsi="Calibri"/>
          <w:sz w:val="22"/>
          <w:szCs w:val="22"/>
        </w:rPr>
        <w:t xml:space="preserve">výzkumné služby univerzitou podniku </w:t>
      </w:r>
      <w:r w:rsidRPr="00BE4CCE">
        <w:rPr>
          <w:rFonts w:ascii="Calibri" w:hAnsi="Calibri"/>
          <w:sz w:val="22"/>
          <w:szCs w:val="22"/>
        </w:rPr>
        <w:t>mohlo představovat veřejnou podporu ve smyslu práva Evropské unie. Konkrétně by měly být zodpovězeny následující otázky: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 xml:space="preserve">zda </w:t>
      </w:r>
      <w:r w:rsidR="00BF26D9">
        <w:rPr>
          <w:rFonts w:ascii="Calibri" w:hAnsi="Calibri"/>
          <w:sz w:val="22"/>
          <w:szCs w:val="22"/>
        </w:rPr>
        <w:t xml:space="preserve">a případně za jakých podmínek může univerzita poskytnout </w:t>
      </w:r>
      <w:r w:rsidRPr="00BE4CCE">
        <w:rPr>
          <w:rFonts w:ascii="Calibri" w:hAnsi="Calibri"/>
          <w:sz w:val="22"/>
          <w:szCs w:val="22"/>
        </w:rPr>
        <w:t xml:space="preserve"> </w:t>
      </w:r>
      <w:r w:rsidR="00BF26D9">
        <w:rPr>
          <w:rFonts w:ascii="Calibri" w:hAnsi="Calibri"/>
          <w:sz w:val="22"/>
          <w:szCs w:val="22"/>
        </w:rPr>
        <w:t>výzkumnou službu podniku</w:t>
      </w:r>
      <w:r w:rsidRPr="00BE4CCE">
        <w:rPr>
          <w:rFonts w:ascii="Calibri" w:hAnsi="Calibri"/>
          <w:sz w:val="22"/>
          <w:szCs w:val="22"/>
        </w:rPr>
        <w:t>, aniž by šlo o veřejnou podporu;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 xml:space="preserve">zda </w:t>
      </w:r>
      <w:r w:rsidR="00BF26D9">
        <w:rPr>
          <w:rFonts w:ascii="Calibri" w:hAnsi="Calibri"/>
          <w:sz w:val="22"/>
          <w:szCs w:val="22"/>
        </w:rPr>
        <w:t xml:space="preserve">a případně za jakých podmínek </w:t>
      </w:r>
      <w:r w:rsidRPr="00BE4CCE">
        <w:rPr>
          <w:rFonts w:ascii="Calibri" w:hAnsi="Calibri"/>
          <w:sz w:val="22"/>
          <w:szCs w:val="22"/>
        </w:rPr>
        <w:t>je v daném případě nutná notifikace takového opatření orgánům Evropské unie.</w:t>
      </w:r>
    </w:p>
    <w:p w:rsidR="00420FF8" w:rsidRDefault="00776EC8" w:rsidP="00420FF8">
      <w:pPr>
        <w:pStyle w:val="bno"/>
        <w:numPr>
          <w:ilvl w:val="0"/>
          <w:numId w:val="19"/>
        </w:numPr>
        <w:tabs>
          <w:tab w:val="left" w:pos="426"/>
        </w:tabs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Právní stanovisko v oblasti svobodného přístupu k informacím</w:t>
      </w:r>
    </w:p>
    <w:p w:rsidR="00BE4CCE" w:rsidRPr="00BE4CCE" w:rsidRDefault="00BE4CCE" w:rsidP="00F825E3">
      <w:pPr>
        <w:pStyle w:val="bno"/>
        <w:tabs>
          <w:tab w:val="left" w:pos="426"/>
        </w:tabs>
        <w:ind w:left="36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 xml:space="preserve">Tématem tohoto právního rozboru je právní posouzení zákonného postupu </w:t>
      </w:r>
      <w:r w:rsidR="00237AE3">
        <w:rPr>
          <w:rFonts w:ascii="Calibri" w:hAnsi="Calibri"/>
          <w:sz w:val="22"/>
          <w:szCs w:val="22"/>
        </w:rPr>
        <w:t>z</w:t>
      </w:r>
      <w:r w:rsidRPr="00BE4CCE">
        <w:rPr>
          <w:rFonts w:ascii="Calibri" w:hAnsi="Calibri"/>
          <w:sz w:val="22"/>
          <w:szCs w:val="22"/>
        </w:rPr>
        <w:t xml:space="preserve">adavatele v případě vyřizování žádosti o poskytnutí informace, přičemž obsahem žádosti je kopie konkrétního dokumentu ze spisu (dokumentace) </w:t>
      </w:r>
      <w:r w:rsidR="00237AE3">
        <w:rPr>
          <w:rFonts w:ascii="Calibri" w:hAnsi="Calibri"/>
          <w:sz w:val="22"/>
          <w:szCs w:val="22"/>
        </w:rPr>
        <w:t>z</w:t>
      </w:r>
      <w:r w:rsidRPr="00BE4CCE">
        <w:rPr>
          <w:rFonts w:ascii="Calibri" w:hAnsi="Calibri"/>
          <w:sz w:val="22"/>
          <w:szCs w:val="22"/>
        </w:rPr>
        <w:t>adavatele. Žádost podává osoba odlišná od účastníka řízení. V postupu musí být uvedeno alespoň: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>jaké konkrétní právní úkony musí správní orgán učinit a podle jakých právních předpisů;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t>jaké jsou zákonné omezující podmínky pro žadatele o nahlédnutí, resp. poskytnuté kopie dokumentu ze spisu (dokumentace) a které právní předpisy tyto omezující podmínky stanoví;</w:t>
      </w:r>
    </w:p>
    <w:p w:rsidR="00420FF8" w:rsidRDefault="00BE4CCE" w:rsidP="00420FF8">
      <w:pPr>
        <w:pStyle w:val="bno"/>
        <w:numPr>
          <w:ilvl w:val="0"/>
          <w:numId w:val="14"/>
        </w:numPr>
        <w:tabs>
          <w:tab w:val="clear" w:pos="360"/>
          <w:tab w:val="left" w:pos="426"/>
          <w:tab w:val="num" w:pos="720"/>
        </w:tabs>
        <w:ind w:left="720"/>
        <w:rPr>
          <w:rFonts w:ascii="Calibri" w:hAnsi="Calibri"/>
          <w:sz w:val="22"/>
          <w:szCs w:val="22"/>
        </w:rPr>
      </w:pPr>
      <w:r w:rsidRPr="00BE4CCE">
        <w:rPr>
          <w:rFonts w:ascii="Calibri" w:hAnsi="Calibri"/>
          <w:sz w:val="22"/>
          <w:szCs w:val="22"/>
        </w:rPr>
        <w:lastRenderedPageBreak/>
        <w:t xml:space="preserve">jaké jsou zákonné omezující podmínky pro </w:t>
      </w:r>
      <w:r w:rsidR="00237AE3">
        <w:rPr>
          <w:rFonts w:ascii="Calibri" w:hAnsi="Calibri"/>
          <w:sz w:val="22"/>
          <w:szCs w:val="22"/>
        </w:rPr>
        <w:t>z</w:t>
      </w:r>
      <w:r w:rsidRPr="00BE4CCE">
        <w:rPr>
          <w:rFonts w:ascii="Calibri" w:hAnsi="Calibri"/>
          <w:sz w:val="22"/>
          <w:szCs w:val="22"/>
        </w:rPr>
        <w:t>adavatele při vyřizování žádosti o nahlédnutí, resp. poskytnutí kopie dokumentu ze spisu (dokumentace) a které právní pře</w:t>
      </w:r>
      <w:r w:rsidR="00F825E3">
        <w:rPr>
          <w:rFonts w:ascii="Calibri" w:hAnsi="Calibri"/>
          <w:sz w:val="22"/>
          <w:szCs w:val="22"/>
        </w:rPr>
        <w:t>d</w:t>
      </w:r>
      <w:r w:rsidRPr="00BE4CCE">
        <w:rPr>
          <w:rFonts w:ascii="Calibri" w:hAnsi="Calibri"/>
          <w:sz w:val="22"/>
          <w:szCs w:val="22"/>
        </w:rPr>
        <w:t>pisy tyto omezující podmínky stanoví.</w:t>
      </w:r>
    </w:p>
    <w:p w:rsidR="00420FF8" w:rsidRDefault="00F825E3" w:rsidP="00420FF8">
      <w:pPr>
        <w:pStyle w:val="bno"/>
        <w:numPr>
          <w:ilvl w:val="0"/>
          <w:numId w:val="19"/>
        </w:numPr>
        <w:tabs>
          <w:tab w:val="left" w:pos="426"/>
        </w:tabs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7F3AE5" w:rsidRPr="00CA58DF">
        <w:rPr>
          <w:rFonts w:ascii="Calibri" w:hAnsi="Calibri"/>
          <w:sz w:val="22"/>
          <w:szCs w:val="22"/>
        </w:rPr>
        <w:t>mlouv</w:t>
      </w:r>
      <w:r>
        <w:rPr>
          <w:rFonts w:ascii="Calibri" w:hAnsi="Calibri"/>
          <w:sz w:val="22"/>
          <w:szCs w:val="22"/>
        </w:rPr>
        <w:t>a</w:t>
      </w:r>
      <w:r w:rsidR="007F3AE5" w:rsidRPr="00CA58DF">
        <w:rPr>
          <w:rFonts w:ascii="Calibri" w:hAnsi="Calibri"/>
          <w:sz w:val="22"/>
          <w:szCs w:val="22"/>
        </w:rPr>
        <w:t xml:space="preserve"> o spolupráci a úpravě vzájemných vztahů mezi </w:t>
      </w:r>
      <w:r w:rsidR="00237AE3">
        <w:rPr>
          <w:rFonts w:ascii="Calibri" w:hAnsi="Calibri"/>
          <w:sz w:val="22"/>
          <w:szCs w:val="22"/>
        </w:rPr>
        <w:t>z</w:t>
      </w:r>
      <w:r w:rsidR="007F3AE5" w:rsidRPr="00CA58DF">
        <w:rPr>
          <w:rFonts w:ascii="Calibri" w:hAnsi="Calibri"/>
          <w:sz w:val="22"/>
          <w:szCs w:val="22"/>
        </w:rPr>
        <w:t>adavatelem a třetí st</w:t>
      </w:r>
      <w:r w:rsidR="007F3AE5">
        <w:rPr>
          <w:rFonts w:ascii="Calibri" w:hAnsi="Calibri"/>
          <w:sz w:val="22"/>
          <w:szCs w:val="22"/>
        </w:rPr>
        <w:t>r</w:t>
      </w:r>
      <w:r w:rsidR="007F3AE5" w:rsidRPr="00CA58DF">
        <w:rPr>
          <w:rFonts w:ascii="Calibri" w:hAnsi="Calibri"/>
          <w:sz w:val="22"/>
          <w:szCs w:val="22"/>
        </w:rPr>
        <w:t xml:space="preserve">anou, jejímž předmětem je zajištění výzkumných prací dle potřeb </w:t>
      </w:r>
      <w:r w:rsidR="00F1141F">
        <w:rPr>
          <w:rFonts w:ascii="Calibri" w:hAnsi="Calibri"/>
          <w:sz w:val="22"/>
          <w:szCs w:val="22"/>
        </w:rPr>
        <w:t>z</w:t>
      </w:r>
      <w:r w:rsidR="007F3AE5" w:rsidRPr="00CA58DF">
        <w:rPr>
          <w:rFonts w:ascii="Calibri" w:hAnsi="Calibri"/>
          <w:sz w:val="22"/>
          <w:szCs w:val="22"/>
        </w:rPr>
        <w:t xml:space="preserve">adavatele. </w:t>
      </w:r>
    </w:p>
    <w:p w:rsidR="007F3AE5" w:rsidRPr="00CA58DF" w:rsidRDefault="007F3AE5" w:rsidP="007F3AE5">
      <w:pPr>
        <w:pStyle w:val="bno"/>
        <w:tabs>
          <w:tab w:val="left" w:pos="567"/>
        </w:tabs>
        <w:ind w:left="567" w:hanging="567"/>
        <w:rPr>
          <w:rFonts w:ascii="Calibri" w:hAnsi="Calibri"/>
          <w:sz w:val="22"/>
          <w:szCs w:val="22"/>
          <w:highlight w:val="yellow"/>
        </w:rPr>
      </w:pPr>
    </w:p>
    <w:p w:rsidR="007F3AE5" w:rsidRPr="00CA58DF" w:rsidRDefault="00B25B53" w:rsidP="00B25B53">
      <w:pPr>
        <w:pStyle w:val="bno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 a)</w:t>
      </w:r>
      <w:r w:rsidR="00F825E3">
        <w:rPr>
          <w:rFonts w:ascii="Calibri" w:hAnsi="Calibri"/>
          <w:sz w:val="22"/>
          <w:szCs w:val="22"/>
        </w:rPr>
        <w:t xml:space="preserve"> a b)</w:t>
      </w:r>
      <w:r>
        <w:rPr>
          <w:rFonts w:ascii="Calibri" w:hAnsi="Calibri"/>
          <w:sz w:val="22"/>
          <w:szCs w:val="22"/>
        </w:rPr>
        <w:t xml:space="preserve"> </w:t>
      </w:r>
      <w:r w:rsidR="007F3AE5" w:rsidRPr="00CA58DF">
        <w:rPr>
          <w:rFonts w:ascii="Calibri" w:hAnsi="Calibri"/>
          <w:sz w:val="22"/>
          <w:szCs w:val="22"/>
        </w:rPr>
        <w:t xml:space="preserve">Jako výhodnější bude </w:t>
      </w:r>
      <w:r w:rsidR="00556BB3">
        <w:rPr>
          <w:rFonts w:ascii="Calibri" w:hAnsi="Calibri"/>
          <w:sz w:val="22"/>
          <w:szCs w:val="22"/>
        </w:rPr>
        <w:t>z</w:t>
      </w:r>
      <w:r w:rsidR="007F3AE5" w:rsidRPr="00CA58DF">
        <w:rPr>
          <w:rFonts w:ascii="Calibri" w:hAnsi="Calibri"/>
          <w:sz w:val="22"/>
          <w:szCs w:val="22"/>
        </w:rPr>
        <w:t>adavatelem hodnocena nabídka toho uchazeče, jehož vzorov</w:t>
      </w:r>
      <w:r w:rsidR="00F825E3">
        <w:rPr>
          <w:rFonts w:ascii="Calibri" w:hAnsi="Calibri"/>
          <w:sz w:val="22"/>
          <w:szCs w:val="22"/>
        </w:rPr>
        <w:t>é</w:t>
      </w:r>
      <w:r w:rsidR="007F3AE5" w:rsidRPr="00CA58DF">
        <w:rPr>
          <w:rFonts w:ascii="Calibri" w:hAnsi="Calibri"/>
          <w:sz w:val="22"/>
          <w:szCs w:val="22"/>
        </w:rPr>
        <w:t xml:space="preserve"> </w:t>
      </w:r>
      <w:r w:rsidR="00F825E3">
        <w:rPr>
          <w:rFonts w:ascii="Calibri" w:hAnsi="Calibri"/>
          <w:sz w:val="22"/>
          <w:szCs w:val="22"/>
        </w:rPr>
        <w:t xml:space="preserve">stanovisko </w:t>
      </w:r>
      <w:r w:rsidR="007F3AE5">
        <w:rPr>
          <w:rFonts w:ascii="Calibri" w:hAnsi="Calibri"/>
          <w:sz w:val="22"/>
          <w:szCs w:val="22"/>
        </w:rPr>
        <w:t xml:space="preserve">bude </w:t>
      </w:r>
      <w:r w:rsidR="007F3AE5" w:rsidRPr="00CA58DF">
        <w:rPr>
          <w:rFonts w:ascii="Calibri" w:hAnsi="Calibri"/>
          <w:sz w:val="22"/>
          <w:szCs w:val="22"/>
        </w:rPr>
        <w:t xml:space="preserve">oproti vzorovým </w:t>
      </w:r>
      <w:r w:rsidR="00F825E3">
        <w:rPr>
          <w:rFonts w:ascii="Calibri" w:hAnsi="Calibri"/>
          <w:sz w:val="22"/>
          <w:szCs w:val="22"/>
        </w:rPr>
        <w:t xml:space="preserve">stanoviskům </w:t>
      </w:r>
      <w:r w:rsidR="007F3AE5" w:rsidRPr="00CA58DF">
        <w:rPr>
          <w:rFonts w:ascii="Calibri" w:hAnsi="Calibri"/>
          <w:sz w:val="22"/>
          <w:szCs w:val="22"/>
        </w:rPr>
        <w:t>předloženým ostatními uchazeči: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>celkově kvalitnější, komplexnější, jasnější a srozumitelnější;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>zahrnovat zejména právní správnost závěrů;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>vyčerpávat celou zkoumanou problematiku;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 xml:space="preserve">zahrnovat správná doporučení postupu pro </w:t>
      </w:r>
      <w:r w:rsidR="00F1141F">
        <w:rPr>
          <w:rFonts w:ascii="Calibri" w:hAnsi="Calibri"/>
          <w:sz w:val="22"/>
          <w:szCs w:val="22"/>
        </w:rPr>
        <w:t>z</w:t>
      </w:r>
      <w:r w:rsidRPr="00F825E3">
        <w:rPr>
          <w:rFonts w:ascii="Calibri" w:hAnsi="Calibri"/>
          <w:sz w:val="22"/>
          <w:szCs w:val="22"/>
        </w:rPr>
        <w:t>adavatele, pokud je návrh postupu v rámci právního rozboru požadován;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>obsahovat srozumitelnější argumentaci a odůvodnění právní analýzy;</w:t>
      </w:r>
    </w:p>
    <w:p w:rsidR="00420FF8" w:rsidRDefault="00F825E3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 xml:space="preserve">ve větší míře zohledňovat právní akty ES, včetně aktuální judikatury ESD, obecných soudů a </w:t>
      </w:r>
      <w:r>
        <w:rPr>
          <w:rFonts w:ascii="Calibri" w:hAnsi="Calibri"/>
          <w:sz w:val="22"/>
          <w:szCs w:val="22"/>
        </w:rPr>
        <w:t>správních úřadů</w:t>
      </w:r>
      <w:r w:rsidRPr="00F825E3">
        <w:rPr>
          <w:rFonts w:ascii="Calibri" w:hAnsi="Calibri"/>
          <w:sz w:val="22"/>
          <w:szCs w:val="22"/>
        </w:rPr>
        <w:t>;</w:t>
      </w:r>
    </w:p>
    <w:p w:rsidR="00F825E3" w:rsidRPr="00F825E3" w:rsidRDefault="00F825E3" w:rsidP="00F825E3">
      <w:pPr>
        <w:pStyle w:val="bno"/>
        <w:ind w:left="0"/>
        <w:rPr>
          <w:rFonts w:ascii="Calibri" w:hAnsi="Calibri"/>
          <w:sz w:val="22"/>
          <w:szCs w:val="22"/>
        </w:rPr>
      </w:pPr>
      <w:r w:rsidRPr="00F825E3">
        <w:rPr>
          <w:rFonts w:ascii="Calibri" w:hAnsi="Calibri"/>
          <w:sz w:val="22"/>
          <w:szCs w:val="22"/>
        </w:rPr>
        <w:t xml:space="preserve">oproti právním </w:t>
      </w:r>
      <w:r>
        <w:rPr>
          <w:rFonts w:ascii="Calibri" w:hAnsi="Calibri"/>
          <w:sz w:val="22"/>
          <w:szCs w:val="22"/>
        </w:rPr>
        <w:t>stanoviskům</w:t>
      </w:r>
      <w:r w:rsidRPr="00F825E3">
        <w:rPr>
          <w:rFonts w:ascii="Calibri" w:hAnsi="Calibri"/>
          <w:sz w:val="22"/>
          <w:szCs w:val="22"/>
        </w:rPr>
        <w:t xml:space="preserve"> předloženým ostatními uchazeči.</w:t>
      </w:r>
    </w:p>
    <w:p w:rsidR="007F3AE5" w:rsidRDefault="007F3AE5" w:rsidP="007F3AE5">
      <w:pPr>
        <w:pStyle w:val="bno"/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</w:p>
    <w:p w:rsidR="007F3AE5" w:rsidRPr="00CA58DF" w:rsidRDefault="00B25B53" w:rsidP="007F3AE5">
      <w:pPr>
        <w:pStyle w:val="bno"/>
        <w:tabs>
          <w:tab w:val="left" w:pos="0"/>
        </w:tabs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 c) </w:t>
      </w:r>
      <w:r w:rsidR="007F3AE5" w:rsidRPr="00CA58DF">
        <w:rPr>
          <w:rFonts w:ascii="Calibri" w:hAnsi="Calibri"/>
          <w:sz w:val="22"/>
          <w:szCs w:val="22"/>
        </w:rPr>
        <w:t xml:space="preserve">Jako výhodnější bude </w:t>
      </w:r>
      <w:r w:rsidR="00556BB3">
        <w:rPr>
          <w:rFonts w:ascii="Calibri" w:hAnsi="Calibri"/>
          <w:sz w:val="22"/>
          <w:szCs w:val="22"/>
        </w:rPr>
        <w:t>z</w:t>
      </w:r>
      <w:r w:rsidR="007F3AE5" w:rsidRPr="00CA58DF">
        <w:rPr>
          <w:rFonts w:ascii="Calibri" w:hAnsi="Calibri"/>
          <w:sz w:val="22"/>
          <w:szCs w:val="22"/>
        </w:rPr>
        <w:t>adavatelem hodnocena nabídka toho uchazeče, jehož smlouva o spolupráci a úpravě vzájemných vztahů bude</w:t>
      </w:r>
      <w:r w:rsidR="007F3AE5">
        <w:rPr>
          <w:rFonts w:ascii="Calibri" w:hAnsi="Calibri"/>
          <w:sz w:val="22"/>
          <w:szCs w:val="22"/>
        </w:rPr>
        <w:t xml:space="preserve"> </w:t>
      </w:r>
      <w:r w:rsidR="007F3AE5" w:rsidRPr="00CA58DF">
        <w:rPr>
          <w:rFonts w:ascii="Calibri" w:hAnsi="Calibri"/>
          <w:sz w:val="22"/>
          <w:szCs w:val="22"/>
        </w:rPr>
        <w:t xml:space="preserve">oproti vzorovým smlouvám </w:t>
      </w:r>
      <w:r w:rsidR="007F3AE5">
        <w:rPr>
          <w:rFonts w:ascii="Calibri" w:hAnsi="Calibri"/>
          <w:sz w:val="22"/>
          <w:szCs w:val="22"/>
        </w:rPr>
        <w:t xml:space="preserve">o spolupráci a úpravě vzájemných vztahů </w:t>
      </w:r>
      <w:r w:rsidR="007F3AE5" w:rsidRPr="00CA58DF">
        <w:rPr>
          <w:rFonts w:ascii="Calibri" w:hAnsi="Calibri"/>
          <w:sz w:val="22"/>
          <w:szCs w:val="22"/>
        </w:rPr>
        <w:t>předložený</w:t>
      </w:r>
      <w:r w:rsidR="007F3AE5">
        <w:rPr>
          <w:rFonts w:ascii="Calibri" w:hAnsi="Calibri"/>
          <w:sz w:val="22"/>
          <w:szCs w:val="22"/>
        </w:rPr>
        <w:t>ch</w:t>
      </w:r>
      <w:r w:rsidR="007F3AE5" w:rsidRPr="00CA58DF">
        <w:rPr>
          <w:rFonts w:ascii="Calibri" w:hAnsi="Calibri"/>
          <w:sz w:val="22"/>
          <w:szCs w:val="22"/>
        </w:rPr>
        <w:t xml:space="preserve"> ostatními uchazeči: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>celkově kvalitnější a komplexnější;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>právně bezvadná;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 xml:space="preserve">lépe ošetřovat rizika pro </w:t>
      </w:r>
      <w:r w:rsidR="00F1141F">
        <w:rPr>
          <w:rFonts w:ascii="Calibri" w:hAnsi="Calibri"/>
          <w:sz w:val="22"/>
          <w:szCs w:val="22"/>
        </w:rPr>
        <w:t>z</w:t>
      </w:r>
      <w:r w:rsidRPr="00CA58DF">
        <w:rPr>
          <w:rFonts w:ascii="Calibri" w:hAnsi="Calibri"/>
          <w:sz w:val="22"/>
          <w:szCs w:val="22"/>
        </w:rPr>
        <w:t>adavatele;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>obsahovat lepší úroveň systému a ošetření sankcí za neplnění povinností dodavatele;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t xml:space="preserve">lépe ošetřovat práva </w:t>
      </w:r>
      <w:r w:rsidR="00F1141F">
        <w:rPr>
          <w:rFonts w:ascii="Calibri" w:hAnsi="Calibri"/>
          <w:sz w:val="22"/>
          <w:szCs w:val="22"/>
        </w:rPr>
        <w:t>z</w:t>
      </w:r>
      <w:r w:rsidRPr="00CA58DF">
        <w:rPr>
          <w:rFonts w:ascii="Calibri" w:hAnsi="Calibri"/>
          <w:sz w:val="22"/>
          <w:szCs w:val="22"/>
        </w:rPr>
        <w:t>adavatele k ochraně duševního vlastnictví</w:t>
      </w:r>
      <w:r w:rsidR="00D651C0">
        <w:rPr>
          <w:rFonts w:ascii="Calibri" w:hAnsi="Calibri"/>
          <w:sz w:val="22"/>
          <w:szCs w:val="22"/>
        </w:rPr>
        <w:t>;</w:t>
      </w:r>
      <w:r w:rsidRPr="00CA58DF">
        <w:rPr>
          <w:rFonts w:ascii="Calibri" w:hAnsi="Calibri"/>
          <w:sz w:val="22"/>
          <w:szCs w:val="22"/>
        </w:rPr>
        <w:t xml:space="preserve"> </w:t>
      </w:r>
    </w:p>
    <w:p w:rsidR="00420FF8" w:rsidRDefault="007F3AE5" w:rsidP="00420FF8">
      <w:pPr>
        <w:pStyle w:val="bno"/>
        <w:numPr>
          <w:ilvl w:val="0"/>
          <w:numId w:val="18"/>
        </w:numPr>
        <w:tabs>
          <w:tab w:val="left" w:pos="567"/>
        </w:tabs>
        <w:ind w:left="567" w:hanging="567"/>
        <w:rPr>
          <w:rFonts w:ascii="Calibri" w:hAnsi="Calibri"/>
          <w:sz w:val="22"/>
          <w:szCs w:val="22"/>
        </w:rPr>
      </w:pPr>
      <w:r w:rsidRPr="00CA58DF">
        <w:rPr>
          <w:rFonts w:ascii="Calibri" w:hAnsi="Calibri"/>
          <w:sz w:val="22"/>
          <w:szCs w:val="22"/>
        </w:rPr>
        <w:lastRenderedPageBreak/>
        <w:t xml:space="preserve">vykazovat známky větší míry zkušenosti uchazeče </w:t>
      </w:r>
      <w:r>
        <w:rPr>
          <w:rFonts w:ascii="Calibri" w:hAnsi="Calibri"/>
          <w:sz w:val="22"/>
          <w:szCs w:val="22"/>
        </w:rPr>
        <w:t>se sepisem smluv obdobného typu.</w:t>
      </w:r>
    </w:p>
    <w:p w:rsidR="00B25B53" w:rsidRPr="00CA58DF" w:rsidRDefault="00B25B53" w:rsidP="00B25B53">
      <w:pPr>
        <w:pStyle w:val="bno"/>
        <w:tabs>
          <w:tab w:val="left" w:pos="567"/>
        </w:tabs>
        <w:ind w:left="567"/>
        <w:rPr>
          <w:rFonts w:ascii="Calibri" w:hAnsi="Calibri"/>
          <w:sz w:val="22"/>
          <w:szCs w:val="22"/>
        </w:rPr>
      </w:pPr>
    </w:p>
    <w:p w:rsidR="00F94D8F" w:rsidRPr="00336902" w:rsidRDefault="00F94D8F" w:rsidP="00602904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88" w:name="_Toc123534367"/>
      <w:bookmarkStart w:id="89" w:name="_Toc167174535"/>
      <w:bookmarkStart w:id="90" w:name="_Toc313884409"/>
      <w:r w:rsidRPr="00336902">
        <w:rPr>
          <w:rFonts w:ascii="Calibri" w:hAnsi="Calibri"/>
          <w:sz w:val="22"/>
          <w:szCs w:val="22"/>
        </w:rPr>
        <w:t>Nabídka</w:t>
      </w:r>
      <w:bookmarkEnd w:id="88"/>
      <w:bookmarkEnd w:id="89"/>
      <w:bookmarkEnd w:id="90"/>
    </w:p>
    <w:p w:rsidR="00E7309B" w:rsidRDefault="00E7309B" w:rsidP="00C95611">
      <w:pPr>
        <w:pStyle w:val="Nadpis2"/>
        <w:rPr>
          <w:rFonts w:ascii="Calibri" w:hAnsi="Calibri"/>
          <w:sz w:val="22"/>
          <w:szCs w:val="22"/>
        </w:rPr>
      </w:pPr>
      <w:bookmarkStart w:id="91" w:name="_Ref132512239"/>
      <w:bookmarkStart w:id="92" w:name="_Ref245709052"/>
      <w:r w:rsidRPr="00336902">
        <w:rPr>
          <w:rFonts w:ascii="Calibri" w:hAnsi="Calibri"/>
          <w:sz w:val="22"/>
          <w:szCs w:val="22"/>
        </w:rPr>
        <w:t xml:space="preserve">Nabídky se podávají písemně v uzavřené obálce opatřené na uzavřeních razítkem či podpisem uchazeče, je-li fyzickou osobou, nebo statutárního orgánu uchazeče (nebo jiné oprávněné osoby), je-li uchazeč právnickou osobou, a označené názvem veřejné zakázky s uvedením výzvy </w:t>
      </w:r>
      <w:r w:rsidRPr="00E7309B">
        <w:rPr>
          <w:rFonts w:ascii="Calibri" w:hAnsi="Calibri"/>
          <w:b/>
          <w:sz w:val="22"/>
          <w:szCs w:val="22"/>
        </w:rPr>
        <w:t>„Právní služby - Neotevírat“</w:t>
      </w:r>
      <w:r w:rsidRPr="00336902">
        <w:rPr>
          <w:rFonts w:ascii="Calibri" w:hAnsi="Calibri"/>
          <w:sz w:val="22"/>
          <w:szCs w:val="22"/>
        </w:rPr>
        <w:t>, na které musí být uvedena adresa, na niž je možné dle § 71 odst. 6 ZVZ vyrozumět uchazeče o tom, že jeho nabídka byla podána po uplynutí lhůty. Nabídka musí obsahovat v souladu s § 68 ZVZ návrh smlouvy podepsaný osobou oprávněnou jednat jménem či za uchazeče.</w:t>
      </w:r>
      <w:r>
        <w:rPr>
          <w:rFonts w:ascii="Calibri" w:hAnsi="Calibri"/>
          <w:sz w:val="22"/>
          <w:szCs w:val="22"/>
        </w:rPr>
        <w:t xml:space="preserve"> </w:t>
      </w:r>
    </w:p>
    <w:p w:rsidR="00521A37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V nabídce musejí být na krycím listu uvedeny identifikační údaje</w:t>
      </w:r>
      <w:r w:rsidR="00C47A54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>uchazeč</w:t>
      </w:r>
      <w:r w:rsidR="00C47A54" w:rsidRPr="00336902">
        <w:rPr>
          <w:rFonts w:ascii="Calibri" w:hAnsi="Calibri"/>
          <w:sz w:val="22"/>
          <w:szCs w:val="22"/>
        </w:rPr>
        <w:t>e</w:t>
      </w:r>
      <w:r w:rsidRPr="00336902">
        <w:rPr>
          <w:rFonts w:ascii="Calibri" w:hAnsi="Calibri"/>
          <w:sz w:val="22"/>
          <w:szCs w:val="22"/>
        </w:rPr>
        <w:t xml:space="preserve"> v rozsahu uvedeném v § </w:t>
      </w:r>
      <w:r w:rsidR="00370D36" w:rsidRPr="00336902">
        <w:rPr>
          <w:rFonts w:ascii="Calibri" w:hAnsi="Calibri"/>
          <w:sz w:val="22"/>
          <w:szCs w:val="22"/>
        </w:rPr>
        <w:t>17 písm. d)</w:t>
      </w:r>
      <w:r w:rsidRPr="00336902">
        <w:rPr>
          <w:rFonts w:ascii="Calibri" w:hAnsi="Calibri"/>
          <w:sz w:val="22"/>
          <w:szCs w:val="22"/>
        </w:rPr>
        <w:t xml:space="preserve">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>. Nabídka musí být zpracována ve všech částech v českém jazyce (výjimku tvoří odborné názvy</w:t>
      </w:r>
      <w:r w:rsidR="00884D8F" w:rsidRPr="00336902">
        <w:rPr>
          <w:rFonts w:ascii="Calibri" w:hAnsi="Calibri"/>
          <w:sz w:val="22"/>
          <w:szCs w:val="22"/>
        </w:rPr>
        <w:t xml:space="preserve"> a údaje</w:t>
      </w:r>
      <w:r w:rsidRPr="00336902">
        <w:rPr>
          <w:rFonts w:ascii="Calibri" w:hAnsi="Calibri"/>
          <w:sz w:val="22"/>
          <w:szCs w:val="22"/>
        </w:rPr>
        <w:t>) a podepsána</w:t>
      </w:r>
      <w:r w:rsidR="00C47A54" w:rsidRPr="00336902">
        <w:rPr>
          <w:rFonts w:ascii="Calibri" w:hAnsi="Calibri"/>
          <w:sz w:val="22"/>
          <w:szCs w:val="22"/>
        </w:rPr>
        <w:t xml:space="preserve"> (na krycím listu)</w:t>
      </w:r>
      <w:r w:rsidRPr="00336902">
        <w:rPr>
          <w:rFonts w:ascii="Calibri" w:hAnsi="Calibri"/>
          <w:sz w:val="22"/>
          <w:szCs w:val="22"/>
        </w:rPr>
        <w:t xml:space="preserve"> oprávněnou osobou.</w:t>
      </w:r>
      <w:bookmarkEnd w:id="91"/>
      <w:bookmarkEnd w:id="92"/>
    </w:p>
    <w:p w:rsidR="00816723" w:rsidRPr="00336902" w:rsidRDefault="004E25B8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Zadávací lhůta činí</w:t>
      </w:r>
      <w:r w:rsidR="00F94D8F" w:rsidRPr="00336902">
        <w:rPr>
          <w:rFonts w:ascii="Calibri" w:hAnsi="Calibri"/>
          <w:sz w:val="22"/>
          <w:szCs w:val="22"/>
        </w:rPr>
        <w:t xml:space="preserve"> </w:t>
      </w:r>
      <w:r w:rsidR="004A358B">
        <w:rPr>
          <w:rFonts w:ascii="Calibri" w:hAnsi="Calibri"/>
          <w:sz w:val="22"/>
          <w:szCs w:val="22"/>
        </w:rPr>
        <w:t>120</w:t>
      </w:r>
      <w:r w:rsidR="00F94D8F" w:rsidRPr="00336902">
        <w:rPr>
          <w:rFonts w:ascii="Calibri" w:hAnsi="Calibri"/>
          <w:sz w:val="22"/>
          <w:szCs w:val="22"/>
        </w:rPr>
        <w:t xml:space="preserve"> dnů </w:t>
      </w:r>
      <w:r w:rsidRPr="00336902">
        <w:rPr>
          <w:rFonts w:ascii="Calibri" w:hAnsi="Calibri"/>
          <w:sz w:val="22"/>
          <w:szCs w:val="22"/>
        </w:rPr>
        <w:t xml:space="preserve">a začíná běžet v souladu s § 43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 xml:space="preserve"> okamžikem skončení lhůty pro podání nabídek. </w:t>
      </w:r>
      <w:r w:rsidR="008819FB" w:rsidRPr="00336902">
        <w:rPr>
          <w:rFonts w:ascii="Calibri" w:hAnsi="Calibri"/>
          <w:sz w:val="22"/>
          <w:szCs w:val="22"/>
        </w:rPr>
        <w:t xml:space="preserve">Ustanovením § 43 </w:t>
      </w:r>
      <w:r w:rsidR="00C34697" w:rsidRPr="00336902">
        <w:rPr>
          <w:rFonts w:ascii="Calibri" w:hAnsi="Calibri"/>
          <w:sz w:val="22"/>
          <w:szCs w:val="22"/>
        </w:rPr>
        <w:t>ZVZ</w:t>
      </w:r>
      <w:r w:rsidR="008819FB" w:rsidRPr="00336902">
        <w:rPr>
          <w:rFonts w:ascii="Calibri" w:hAnsi="Calibri"/>
          <w:sz w:val="22"/>
          <w:szCs w:val="22"/>
        </w:rPr>
        <w:t xml:space="preserve"> se rovněž řídí stavění zadávací lhůty.</w:t>
      </w:r>
    </w:p>
    <w:p w:rsidR="0036101D" w:rsidRPr="00336902" w:rsidRDefault="0036101D" w:rsidP="00C95611">
      <w:pPr>
        <w:pStyle w:val="Nadpis2"/>
        <w:rPr>
          <w:rFonts w:ascii="Calibri" w:hAnsi="Calibri"/>
          <w:sz w:val="22"/>
          <w:szCs w:val="22"/>
        </w:rPr>
      </w:pPr>
      <w:bookmarkStart w:id="93" w:name="_Ref256971763"/>
      <w:bookmarkStart w:id="94" w:name="_Ref135179620"/>
      <w:r w:rsidRPr="00336902">
        <w:rPr>
          <w:rFonts w:ascii="Calibri" w:hAnsi="Calibri"/>
          <w:sz w:val="22"/>
          <w:szCs w:val="22"/>
        </w:rPr>
        <w:t>Uchazeč je povinen podat nabídku</w:t>
      </w:r>
      <w:r w:rsidR="00955589" w:rsidRPr="00336902">
        <w:rPr>
          <w:rFonts w:ascii="Calibri" w:hAnsi="Calibri"/>
          <w:sz w:val="22"/>
          <w:szCs w:val="22"/>
        </w:rPr>
        <w:t xml:space="preserve"> </w:t>
      </w:r>
      <w:r w:rsidR="00EA5541" w:rsidRPr="00336902">
        <w:rPr>
          <w:rFonts w:ascii="Calibri" w:hAnsi="Calibri"/>
          <w:sz w:val="22"/>
          <w:szCs w:val="22"/>
        </w:rPr>
        <w:t xml:space="preserve">osobně nebo zaslat poštou na </w:t>
      </w:r>
      <w:r w:rsidR="00EA5541" w:rsidRPr="00F1141F">
        <w:rPr>
          <w:rFonts w:ascii="Calibri" w:hAnsi="Calibri"/>
          <w:sz w:val="22"/>
          <w:szCs w:val="22"/>
        </w:rPr>
        <w:t>adresu</w:t>
      </w:r>
      <w:r w:rsidRPr="00F1141F">
        <w:rPr>
          <w:rFonts w:ascii="Calibri" w:hAnsi="Calibri"/>
          <w:sz w:val="22"/>
          <w:szCs w:val="22"/>
        </w:rPr>
        <w:t xml:space="preserve"> </w:t>
      </w:r>
      <w:r w:rsidR="00DA129D" w:rsidRPr="00F1141F">
        <w:rPr>
          <w:rFonts w:ascii="Calibri" w:hAnsi="Calibri"/>
          <w:sz w:val="22"/>
          <w:szCs w:val="22"/>
        </w:rPr>
        <w:t>ROWAN LEGAL, advokátní kancelář s.r.o., se sídlem Praha 4, Na Pankráci 1683/127, PSČ: 140 00 Praha 4</w:t>
      </w:r>
      <w:r w:rsidR="00C47A54" w:rsidRPr="00F1141F">
        <w:rPr>
          <w:rFonts w:ascii="Calibri" w:hAnsi="Calibri"/>
          <w:sz w:val="22"/>
          <w:szCs w:val="22"/>
        </w:rPr>
        <w:t>,</w:t>
      </w:r>
      <w:r w:rsidR="00C47A54" w:rsidRPr="00336902">
        <w:rPr>
          <w:rFonts w:ascii="Calibri" w:hAnsi="Calibri"/>
          <w:sz w:val="22"/>
          <w:szCs w:val="22"/>
        </w:rPr>
        <w:t xml:space="preserve"> </w:t>
      </w:r>
      <w:r w:rsidR="00DC2A50" w:rsidRPr="00336902">
        <w:rPr>
          <w:rFonts w:ascii="Calibri" w:hAnsi="Calibri"/>
          <w:sz w:val="22"/>
          <w:szCs w:val="22"/>
        </w:rPr>
        <w:t xml:space="preserve">a to nejpozději </w:t>
      </w:r>
      <w:r w:rsidR="00DC2A50" w:rsidRPr="003D06FA">
        <w:rPr>
          <w:rFonts w:ascii="Calibri" w:hAnsi="Calibri"/>
          <w:b/>
          <w:sz w:val="22"/>
          <w:szCs w:val="22"/>
        </w:rPr>
        <w:t xml:space="preserve">do </w:t>
      </w:r>
      <w:r w:rsidR="001A7075" w:rsidRPr="003D06FA">
        <w:rPr>
          <w:rFonts w:ascii="Calibri" w:hAnsi="Calibri" w:cs="Calibri"/>
          <w:b/>
          <w:color w:val="000000"/>
          <w:sz w:val="22"/>
          <w:szCs w:val="22"/>
        </w:rPr>
        <w:t>2</w:t>
      </w:r>
      <w:r w:rsidR="003D06FA">
        <w:rPr>
          <w:rFonts w:ascii="Calibri" w:hAnsi="Calibri" w:cs="Calibri"/>
          <w:b/>
          <w:color w:val="000000"/>
          <w:sz w:val="22"/>
          <w:szCs w:val="22"/>
        </w:rPr>
        <w:t>.</w:t>
      </w:r>
      <w:r w:rsidR="002D46AF" w:rsidRPr="003D06F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1A7075" w:rsidRPr="003D06FA">
        <w:rPr>
          <w:rFonts w:ascii="Calibri" w:hAnsi="Calibri" w:cs="Calibri"/>
          <w:b/>
          <w:color w:val="000000"/>
          <w:sz w:val="22"/>
          <w:szCs w:val="22"/>
        </w:rPr>
        <w:t>4</w:t>
      </w:r>
      <w:r w:rsidR="002D46AF" w:rsidRPr="003D06FA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D651C0" w:rsidRPr="003D06FA">
        <w:rPr>
          <w:rFonts w:ascii="Calibri" w:hAnsi="Calibri" w:cs="Calibri"/>
          <w:b/>
          <w:color w:val="000000"/>
          <w:sz w:val="22"/>
          <w:szCs w:val="22"/>
        </w:rPr>
        <w:t xml:space="preserve">2012 </w:t>
      </w:r>
      <w:r w:rsidR="002D46AF" w:rsidRPr="003D06FA">
        <w:rPr>
          <w:rFonts w:ascii="Calibri" w:hAnsi="Calibri" w:cs="Calibri"/>
          <w:b/>
          <w:color w:val="000000"/>
          <w:sz w:val="22"/>
          <w:szCs w:val="22"/>
        </w:rPr>
        <w:t xml:space="preserve">do </w:t>
      </w:r>
      <w:r w:rsidR="001A7075" w:rsidRPr="003D06FA">
        <w:rPr>
          <w:rFonts w:ascii="Calibri" w:hAnsi="Calibri" w:cs="Calibri"/>
          <w:b/>
          <w:color w:val="000000"/>
          <w:sz w:val="22"/>
          <w:szCs w:val="22"/>
        </w:rPr>
        <w:t>12:00</w:t>
      </w:r>
      <w:r w:rsidR="002D46AF" w:rsidRPr="003D06F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E8759F" w:rsidRPr="003D06FA">
        <w:rPr>
          <w:rFonts w:ascii="Calibri" w:hAnsi="Calibri"/>
          <w:b/>
          <w:sz w:val="22"/>
          <w:szCs w:val="22"/>
        </w:rPr>
        <w:t>hod</w:t>
      </w:r>
      <w:r w:rsidR="00DC2A50" w:rsidRPr="003D06FA">
        <w:rPr>
          <w:rFonts w:ascii="Calibri" w:hAnsi="Calibri"/>
          <w:b/>
          <w:sz w:val="22"/>
          <w:szCs w:val="22"/>
        </w:rPr>
        <w:t>.</w:t>
      </w:r>
      <w:bookmarkEnd w:id="93"/>
    </w:p>
    <w:p w:rsidR="00856D14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95" w:name="_Ref191791005"/>
      <w:r w:rsidRPr="00336902">
        <w:rPr>
          <w:rFonts w:ascii="Calibri" w:hAnsi="Calibri"/>
          <w:sz w:val="22"/>
          <w:szCs w:val="22"/>
        </w:rPr>
        <w:t>Uchazeč předloží nabídku v</w:t>
      </w:r>
      <w:r w:rsidR="0016409F" w:rsidRPr="00336902">
        <w:rPr>
          <w:rFonts w:ascii="Calibri" w:hAnsi="Calibri"/>
          <w:sz w:val="22"/>
          <w:szCs w:val="22"/>
        </w:rPr>
        <w:t xml:space="preserve">e </w:t>
      </w:r>
      <w:r w:rsidR="00331C04" w:rsidRPr="00336902">
        <w:rPr>
          <w:rFonts w:ascii="Calibri" w:hAnsi="Calibri"/>
          <w:sz w:val="22"/>
          <w:szCs w:val="22"/>
        </w:rPr>
        <w:t>dvou</w:t>
      </w:r>
      <w:r w:rsidR="0016409F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 xml:space="preserve">výtiscích, z nichž jeden bude označen na krycím listě názvem „Originál“ a </w:t>
      </w:r>
      <w:r w:rsidR="00331C04" w:rsidRPr="00336902">
        <w:rPr>
          <w:rFonts w:ascii="Calibri" w:hAnsi="Calibri"/>
          <w:sz w:val="22"/>
          <w:szCs w:val="22"/>
        </w:rPr>
        <w:t>jeden</w:t>
      </w:r>
      <w:r w:rsidRPr="00336902">
        <w:rPr>
          <w:rFonts w:ascii="Calibri" w:hAnsi="Calibri"/>
          <w:sz w:val="22"/>
          <w:szCs w:val="22"/>
        </w:rPr>
        <w:t xml:space="preserve"> „Kopie“</w:t>
      </w:r>
      <w:r w:rsidR="00A262B2" w:rsidRPr="00336902">
        <w:rPr>
          <w:rFonts w:ascii="Calibri" w:hAnsi="Calibri"/>
          <w:sz w:val="22"/>
          <w:szCs w:val="22"/>
        </w:rPr>
        <w:t xml:space="preserve">, přičemž jak </w:t>
      </w:r>
      <w:r w:rsidR="008D7ACC" w:rsidRPr="00336902">
        <w:rPr>
          <w:rFonts w:ascii="Calibri" w:hAnsi="Calibri"/>
          <w:sz w:val="22"/>
          <w:szCs w:val="22"/>
        </w:rPr>
        <w:t>o</w:t>
      </w:r>
      <w:r w:rsidR="00A262B2" w:rsidRPr="00336902">
        <w:rPr>
          <w:rFonts w:ascii="Calibri" w:hAnsi="Calibri"/>
          <w:sz w:val="22"/>
          <w:szCs w:val="22"/>
        </w:rPr>
        <w:t xml:space="preserve">riginál, tak i </w:t>
      </w:r>
      <w:r w:rsidR="008D7ACC" w:rsidRPr="00336902">
        <w:rPr>
          <w:rFonts w:ascii="Calibri" w:hAnsi="Calibri"/>
          <w:sz w:val="22"/>
          <w:szCs w:val="22"/>
        </w:rPr>
        <w:t>k</w:t>
      </w:r>
      <w:r w:rsidR="00A262B2" w:rsidRPr="00336902">
        <w:rPr>
          <w:rFonts w:ascii="Calibri" w:hAnsi="Calibri"/>
          <w:sz w:val="22"/>
          <w:szCs w:val="22"/>
        </w:rPr>
        <w:t>opie musí být v jedné obálce</w:t>
      </w:r>
      <w:r w:rsidRPr="00336902">
        <w:rPr>
          <w:rFonts w:ascii="Calibri" w:hAnsi="Calibri"/>
          <w:sz w:val="22"/>
          <w:szCs w:val="22"/>
        </w:rPr>
        <w:t>.</w:t>
      </w:r>
      <w:r w:rsidR="00BE6D01" w:rsidRPr="00336902">
        <w:rPr>
          <w:rFonts w:ascii="Calibri" w:hAnsi="Calibri"/>
          <w:sz w:val="22"/>
          <w:szCs w:val="22"/>
        </w:rPr>
        <w:t xml:space="preserve"> Pro vyloučení jakýchkoliv pochybností zadavatel uvádí, že výtisk s označením „Kopie“ bude obsahovat </w:t>
      </w:r>
      <w:r w:rsidR="00603AFE" w:rsidRPr="00336902">
        <w:rPr>
          <w:rFonts w:ascii="Calibri" w:hAnsi="Calibri"/>
          <w:sz w:val="22"/>
          <w:szCs w:val="22"/>
        </w:rPr>
        <w:t>p</w:t>
      </w:r>
      <w:r w:rsidR="00BE6D01" w:rsidRPr="00336902">
        <w:rPr>
          <w:rFonts w:ascii="Calibri" w:hAnsi="Calibri"/>
          <w:sz w:val="22"/>
          <w:szCs w:val="22"/>
        </w:rPr>
        <w:t>rosté kopie dokumentů</w:t>
      </w:r>
      <w:r w:rsidR="00603AFE" w:rsidRPr="00336902">
        <w:rPr>
          <w:rFonts w:ascii="Calibri" w:hAnsi="Calibri"/>
          <w:sz w:val="22"/>
          <w:szCs w:val="22"/>
        </w:rPr>
        <w:t>, obsažených ve výtisku s označením „Originál“.</w:t>
      </w:r>
      <w:r w:rsidR="00BE6D01" w:rsidRPr="00336902">
        <w:rPr>
          <w:rFonts w:ascii="Calibri" w:hAnsi="Calibri"/>
          <w:sz w:val="22"/>
          <w:szCs w:val="22"/>
        </w:rPr>
        <w:t xml:space="preserve"> </w:t>
      </w:r>
      <w:r w:rsidRPr="00336902">
        <w:rPr>
          <w:rFonts w:ascii="Calibri" w:hAnsi="Calibri"/>
          <w:sz w:val="22"/>
          <w:szCs w:val="22"/>
        </w:rPr>
        <w:t xml:space="preserve">Všechny listy nabídky budou navzájem pevně spojeny či sešity tak, aby byly dostatečně zabezpečeny před jejich vyjmutím z nabídky. Všechny výtisky budou řádně čitelné, bez škrtů a přepisů. Krycí list musí obsahovat, vedle čísla výtisku a označení, zda jde o </w:t>
      </w:r>
      <w:r w:rsidR="008D7ACC" w:rsidRPr="00336902">
        <w:rPr>
          <w:rFonts w:ascii="Calibri" w:hAnsi="Calibri"/>
          <w:sz w:val="22"/>
          <w:szCs w:val="22"/>
        </w:rPr>
        <w:t>o</w:t>
      </w:r>
      <w:r w:rsidRPr="00336902">
        <w:rPr>
          <w:rFonts w:ascii="Calibri" w:hAnsi="Calibri"/>
          <w:sz w:val="22"/>
          <w:szCs w:val="22"/>
        </w:rPr>
        <w:t xml:space="preserve">riginál či </w:t>
      </w:r>
      <w:r w:rsidR="008D7ACC" w:rsidRPr="00336902">
        <w:rPr>
          <w:rFonts w:ascii="Calibri" w:hAnsi="Calibri"/>
          <w:sz w:val="22"/>
          <w:szCs w:val="22"/>
        </w:rPr>
        <w:t>k</w:t>
      </w:r>
      <w:r w:rsidRPr="00336902">
        <w:rPr>
          <w:rFonts w:ascii="Calibri" w:hAnsi="Calibri"/>
          <w:sz w:val="22"/>
          <w:szCs w:val="22"/>
        </w:rPr>
        <w:t xml:space="preserve">opii, též údaje dle ustanovení </w:t>
      </w:r>
      <w:proofErr w:type="gramStart"/>
      <w:r w:rsidRPr="00336902">
        <w:rPr>
          <w:rFonts w:ascii="Calibri" w:hAnsi="Calibri"/>
          <w:sz w:val="22"/>
          <w:szCs w:val="22"/>
        </w:rPr>
        <w:t xml:space="preserve">odst. </w:t>
      </w:r>
      <w:r w:rsidR="00F62403">
        <w:fldChar w:fldCharType="begin"/>
      </w:r>
      <w:r w:rsidR="00F62403">
        <w:instrText xml:space="preserve"> REF _Ref245709052 \r \h  \* MERGEFORMAT </w:instrText>
      </w:r>
      <w:r w:rsidR="00F62403">
        <w:fldChar w:fldCharType="separate"/>
      </w:r>
      <w:r w:rsidR="00881B61" w:rsidRPr="00881B61">
        <w:rPr>
          <w:rFonts w:ascii="Calibri" w:hAnsi="Calibri"/>
          <w:sz w:val="22"/>
          <w:szCs w:val="22"/>
        </w:rPr>
        <w:t>8.1</w:t>
      </w:r>
      <w:r w:rsidR="00F62403">
        <w:fldChar w:fldCharType="end"/>
      </w:r>
      <w:r w:rsidRPr="00336902">
        <w:rPr>
          <w:rFonts w:ascii="Calibri" w:hAnsi="Calibri"/>
          <w:sz w:val="22"/>
          <w:szCs w:val="22"/>
        </w:rPr>
        <w:t xml:space="preserve"> zadávací</w:t>
      </w:r>
      <w:proofErr w:type="gramEnd"/>
      <w:r w:rsidRPr="00336902">
        <w:rPr>
          <w:rFonts w:ascii="Calibri" w:hAnsi="Calibri"/>
          <w:sz w:val="22"/>
          <w:szCs w:val="22"/>
        </w:rPr>
        <w:t xml:space="preserve"> dokumentace. Všechny stránky nabídky, resp. jednotlivých výtisků, budou očíslovány vzestupnou kontinuální řadou; není třeba číslovat originály či úředně ověřené kopie požadovaných dokumentů.</w:t>
      </w:r>
      <w:bookmarkEnd w:id="94"/>
      <w:bookmarkEnd w:id="95"/>
      <w:r w:rsidR="004A358B">
        <w:rPr>
          <w:rFonts w:ascii="Calibri" w:hAnsi="Calibri"/>
          <w:sz w:val="22"/>
          <w:szCs w:val="22"/>
        </w:rPr>
        <w:t xml:space="preserve"> </w:t>
      </w:r>
      <w:r w:rsidR="004A358B" w:rsidRPr="00E7309B">
        <w:rPr>
          <w:rFonts w:ascii="Calibri" w:hAnsi="Calibri"/>
          <w:sz w:val="22"/>
          <w:szCs w:val="22"/>
        </w:rPr>
        <w:t xml:space="preserve">Veškeré doklady musí být kvalitním způsobem vytištěny tak, aby byly dobře čitelné. Žádný doklad nesmí obsahovat opravy nebo přepisy, které by </w:t>
      </w:r>
      <w:r w:rsidR="00237AE3">
        <w:rPr>
          <w:rFonts w:ascii="Calibri" w:hAnsi="Calibri"/>
          <w:sz w:val="22"/>
          <w:szCs w:val="22"/>
        </w:rPr>
        <w:t>z</w:t>
      </w:r>
      <w:r w:rsidR="004A358B" w:rsidRPr="00E7309B">
        <w:rPr>
          <w:rFonts w:ascii="Calibri" w:hAnsi="Calibri"/>
          <w:sz w:val="22"/>
          <w:szCs w:val="22"/>
        </w:rPr>
        <w:t>adavatele mohly uvést v omyl.</w:t>
      </w:r>
    </w:p>
    <w:p w:rsidR="00856D14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Uchazeč v nabídce výslovně uvede </w:t>
      </w:r>
      <w:r w:rsidR="00A83CE4" w:rsidRPr="00336902">
        <w:rPr>
          <w:rFonts w:ascii="Calibri" w:hAnsi="Calibri"/>
          <w:sz w:val="22"/>
          <w:szCs w:val="22"/>
        </w:rPr>
        <w:t xml:space="preserve">jednu </w:t>
      </w:r>
      <w:r w:rsidRPr="00336902">
        <w:rPr>
          <w:rFonts w:ascii="Calibri" w:hAnsi="Calibri"/>
          <w:sz w:val="22"/>
          <w:szCs w:val="22"/>
        </w:rPr>
        <w:t>kontaktní adresu pro písemný styk mezi uchazečem a zadavatelem.</w:t>
      </w:r>
    </w:p>
    <w:p w:rsidR="00F94D8F" w:rsidRPr="00336902" w:rsidRDefault="00A129D9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lastRenderedPageBreak/>
        <w:t>U</w:t>
      </w:r>
      <w:r w:rsidR="00F94D8F" w:rsidRPr="00336902">
        <w:rPr>
          <w:rFonts w:ascii="Calibri" w:hAnsi="Calibri"/>
          <w:sz w:val="22"/>
          <w:szCs w:val="22"/>
        </w:rPr>
        <w:t xml:space="preserve">chazeč předloží nabídku </w:t>
      </w:r>
      <w:r w:rsidR="00A83CE4" w:rsidRPr="00336902">
        <w:rPr>
          <w:rFonts w:ascii="Calibri" w:hAnsi="Calibri"/>
          <w:sz w:val="22"/>
          <w:szCs w:val="22"/>
        </w:rPr>
        <w:t xml:space="preserve">vedle listinné formy </w:t>
      </w:r>
      <w:r w:rsidR="00F94D8F" w:rsidRPr="00336902">
        <w:rPr>
          <w:rFonts w:ascii="Calibri" w:hAnsi="Calibri"/>
          <w:sz w:val="22"/>
          <w:szCs w:val="22"/>
        </w:rPr>
        <w:t xml:space="preserve">též v elektronické podobě na CD; tato povinnost se netýká dokladů prokazujících splnění kvalifikace uchazeče. </w:t>
      </w:r>
      <w:r w:rsidR="00A83CE4" w:rsidRPr="00336902">
        <w:rPr>
          <w:rFonts w:ascii="Calibri" w:hAnsi="Calibri"/>
          <w:sz w:val="22"/>
          <w:szCs w:val="22"/>
        </w:rPr>
        <w:t xml:space="preserve">Informace na CD mají pouze informativní povahu. </w:t>
      </w:r>
      <w:r w:rsidR="00F94D8F" w:rsidRPr="00336902">
        <w:rPr>
          <w:rFonts w:ascii="Calibri" w:hAnsi="Calibri"/>
          <w:sz w:val="22"/>
          <w:szCs w:val="22"/>
        </w:rPr>
        <w:t>Každý uchazeč je povinen předložit návrh smlouvy v elektronické podobě ve formátu Word</w:t>
      </w:r>
      <w:r w:rsidR="00A83CE4" w:rsidRPr="00336902">
        <w:rPr>
          <w:rFonts w:ascii="Calibri" w:hAnsi="Calibri"/>
          <w:sz w:val="22"/>
          <w:szCs w:val="22"/>
        </w:rPr>
        <w:t xml:space="preserve"> (</w:t>
      </w:r>
      <w:r w:rsidR="00F94D8F" w:rsidRPr="00336902">
        <w:rPr>
          <w:rFonts w:ascii="Calibri" w:hAnsi="Calibri"/>
          <w:sz w:val="22"/>
          <w:szCs w:val="22"/>
        </w:rPr>
        <w:t>.doc</w:t>
      </w:r>
      <w:r w:rsidR="00A83CE4" w:rsidRPr="00336902">
        <w:rPr>
          <w:rFonts w:ascii="Calibri" w:hAnsi="Calibri"/>
          <w:sz w:val="22"/>
          <w:szCs w:val="22"/>
        </w:rPr>
        <w:t>)</w:t>
      </w:r>
      <w:r w:rsidR="00F94D8F" w:rsidRPr="00336902">
        <w:rPr>
          <w:rFonts w:ascii="Calibri" w:hAnsi="Calibri"/>
          <w:sz w:val="22"/>
          <w:szCs w:val="22"/>
        </w:rPr>
        <w:t xml:space="preserve"> nebo PDF.</w:t>
      </w:r>
      <w:r w:rsidR="0030616F" w:rsidRPr="00336902">
        <w:rPr>
          <w:rFonts w:ascii="Calibri" w:hAnsi="Calibri"/>
          <w:sz w:val="22"/>
          <w:szCs w:val="22"/>
        </w:rPr>
        <w:t xml:space="preserve"> </w:t>
      </w:r>
    </w:p>
    <w:p w:rsidR="00F94D8F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bookmarkStart w:id="96" w:name="_Ref131226724"/>
      <w:bookmarkStart w:id="97" w:name="_Ref191791018"/>
      <w:r w:rsidRPr="00336902">
        <w:rPr>
          <w:rFonts w:ascii="Calibri" w:hAnsi="Calibri"/>
          <w:sz w:val="22"/>
          <w:szCs w:val="22"/>
        </w:rPr>
        <w:t>Nabídka b</w:t>
      </w:r>
      <w:r w:rsidR="00C47A54" w:rsidRPr="00336902">
        <w:rPr>
          <w:rFonts w:ascii="Calibri" w:hAnsi="Calibri"/>
          <w:sz w:val="22"/>
          <w:szCs w:val="22"/>
        </w:rPr>
        <w:t>ude</w:t>
      </w:r>
      <w:r w:rsidRPr="00336902">
        <w:rPr>
          <w:rFonts w:ascii="Calibri" w:hAnsi="Calibri"/>
          <w:sz w:val="22"/>
          <w:szCs w:val="22"/>
        </w:rPr>
        <w:t xml:space="preserve"> předložena v následující struktuře:</w:t>
      </w:r>
      <w:bookmarkEnd w:id="96"/>
      <w:bookmarkEnd w:id="97"/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krycí list nabídky</w:t>
      </w:r>
      <w:r w:rsidR="002948D9" w:rsidRPr="00336902">
        <w:rPr>
          <w:rFonts w:ascii="Calibri" w:hAnsi="Calibri"/>
          <w:sz w:val="22"/>
          <w:szCs w:val="22"/>
        </w:rPr>
        <w:t xml:space="preserve"> (</w:t>
      </w:r>
      <w:r w:rsidR="008B7045" w:rsidRPr="00336902">
        <w:rPr>
          <w:rFonts w:ascii="Calibri" w:hAnsi="Calibri"/>
          <w:sz w:val="22"/>
          <w:szCs w:val="22"/>
        </w:rPr>
        <w:t xml:space="preserve">viz </w:t>
      </w:r>
      <w:r w:rsidR="002948D9" w:rsidRPr="00336902">
        <w:rPr>
          <w:rFonts w:ascii="Calibri" w:hAnsi="Calibri"/>
          <w:sz w:val="22"/>
          <w:szCs w:val="22"/>
        </w:rPr>
        <w:t xml:space="preserve">Příloha č. </w:t>
      </w:r>
      <w:r w:rsidR="00B459BA" w:rsidRPr="00336902">
        <w:rPr>
          <w:rFonts w:ascii="Calibri" w:hAnsi="Calibri"/>
          <w:sz w:val="22"/>
          <w:szCs w:val="22"/>
        </w:rPr>
        <w:t>1</w:t>
      </w:r>
      <w:r w:rsidR="00DC2A50" w:rsidRPr="00336902">
        <w:rPr>
          <w:rFonts w:ascii="Calibri" w:hAnsi="Calibri"/>
          <w:sz w:val="22"/>
          <w:szCs w:val="22"/>
        </w:rPr>
        <w:t xml:space="preserve"> této zadávací dokumentace)</w:t>
      </w:r>
      <w:r w:rsidRPr="00336902">
        <w:rPr>
          <w:rFonts w:ascii="Calibri" w:hAnsi="Calibri"/>
          <w:sz w:val="22"/>
          <w:szCs w:val="22"/>
        </w:rPr>
        <w:t>;</w:t>
      </w:r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obsah nabídky s uvedením </w:t>
      </w:r>
      <w:r w:rsidR="00E7309B">
        <w:rPr>
          <w:rFonts w:ascii="Calibri" w:hAnsi="Calibri"/>
          <w:sz w:val="22"/>
          <w:szCs w:val="22"/>
        </w:rPr>
        <w:t xml:space="preserve">názvů kapitol, </w:t>
      </w:r>
      <w:r w:rsidRPr="00336902">
        <w:rPr>
          <w:rFonts w:ascii="Calibri" w:hAnsi="Calibri"/>
          <w:sz w:val="22"/>
          <w:szCs w:val="22"/>
        </w:rPr>
        <w:t>stran</w:t>
      </w:r>
      <w:r w:rsidR="00E7309B">
        <w:rPr>
          <w:rFonts w:ascii="Calibri" w:hAnsi="Calibri"/>
          <w:sz w:val="22"/>
          <w:szCs w:val="22"/>
        </w:rPr>
        <w:t xml:space="preserve"> a </w:t>
      </w:r>
      <w:r w:rsidRPr="00336902">
        <w:rPr>
          <w:rFonts w:ascii="Calibri" w:hAnsi="Calibri"/>
          <w:sz w:val="22"/>
          <w:szCs w:val="22"/>
        </w:rPr>
        <w:t>seznamu příloh;</w:t>
      </w:r>
    </w:p>
    <w:p w:rsidR="00F94D8F" w:rsidRPr="00336902" w:rsidRDefault="00A83CE4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identifikační údaje uchazeče</w:t>
      </w:r>
      <w:r w:rsidR="00C47A54" w:rsidRPr="00336902">
        <w:rPr>
          <w:rFonts w:ascii="Calibri" w:hAnsi="Calibri"/>
          <w:sz w:val="22"/>
          <w:szCs w:val="22"/>
        </w:rPr>
        <w:t xml:space="preserve"> a kontaktní adresa pro písemný styk</w:t>
      </w:r>
      <w:r w:rsidR="00F94D8F" w:rsidRPr="00336902">
        <w:rPr>
          <w:rFonts w:ascii="Calibri" w:hAnsi="Calibri"/>
          <w:sz w:val="22"/>
          <w:szCs w:val="22"/>
        </w:rPr>
        <w:t>;</w:t>
      </w:r>
    </w:p>
    <w:p w:rsidR="00C47A54" w:rsidRPr="00336902" w:rsidRDefault="00C47A54" w:rsidP="00C47A54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smlouva o sdružení ve smyslu § 51 odst. 6 ZVZ (pokud bude uchazečem sdružení);</w:t>
      </w:r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doklady prokazující splnění kvalifikace;</w:t>
      </w:r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nabídková cena (v požadovaném členění);</w:t>
      </w:r>
    </w:p>
    <w:p w:rsidR="00E7309B" w:rsidRDefault="007C2A92" w:rsidP="00E7309B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vzorové dokumenty, které budou předmětem hodnocení</w:t>
      </w:r>
      <w:r w:rsidR="00E7309B" w:rsidRPr="00E7309B">
        <w:rPr>
          <w:rFonts w:ascii="Calibri" w:hAnsi="Calibri"/>
          <w:sz w:val="22"/>
          <w:szCs w:val="22"/>
        </w:rPr>
        <w:t>;</w:t>
      </w:r>
    </w:p>
    <w:p w:rsidR="00F94D8F" w:rsidRPr="00E7309B" w:rsidRDefault="00E7309B" w:rsidP="00E7309B">
      <w:pPr>
        <w:numPr>
          <w:ilvl w:val="0"/>
          <w:numId w:val="2"/>
        </w:numPr>
        <w:spacing w:line="320" w:lineRule="atLeast"/>
        <w:jc w:val="both"/>
        <w:rPr>
          <w:rFonts w:ascii="Calibri" w:hAnsi="Calibri"/>
          <w:sz w:val="22"/>
          <w:szCs w:val="22"/>
        </w:rPr>
      </w:pPr>
      <w:r w:rsidRPr="00E7309B">
        <w:rPr>
          <w:rFonts w:ascii="Calibri" w:hAnsi="Calibri"/>
          <w:sz w:val="22"/>
          <w:szCs w:val="22"/>
        </w:rPr>
        <w:t xml:space="preserve">doplněný a osobou oprávněnou jednat jménem nebo za uchazeče podepsaný návrh </w:t>
      </w:r>
      <w:r w:rsidR="007C2A92">
        <w:rPr>
          <w:rFonts w:ascii="Calibri" w:hAnsi="Calibri"/>
          <w:sz w:val="22"/>
          <w:szCs w:val="22"/>
        </w:rPr>
        <w:t>r</w:t>
      </w:r>
      <w:r w:rsidRPr="00E7309B">
        <w:rPr>
          <w:rFonts w:ascii="Calibri" w:hAnsi="Calibri"/>
          <w:sz w:val="22"/>
          <w:szCs w:val="22"/>
        </w:rPr>
        <w:t xml:space="preserve">ámcové smlouvy (vypracovaný v souladu </w:t>
      </w:r>
      <w:r>
        <w:rPr>
          <w:rFonts w:ascii="Calibri" w:hAnsi="Calibri"/>
          <w:sz w:val="22"/>
          <w:szCs w:val="22"/>
        </w:rPr>
        <w:t xml:space="preserve">touto </w:t>
      </w:r>
      <w:r w:rsidRPr="00E7309B">
        <w:rPr>
          <w:rFonts w:ascii="Calibri" w:hAnsi="Calibri"/>
          <w:sz w:val="22"/>
          <w:szCs w:val="22"/>
        </w:rPr>
        <w:t>zadávací dokumentac</w:t>
      </w:r>
      <w:r>
        <w:rPr>
          <w:rFonts w:ascii="Calibri" w:hAnsi="Calibri"/>
          <w:sz w:val="22"/>
          <w:szCs w:val="22"/>
        </w:rPr>
        <w:t>í</w:t>
      </w:r>
      <w:r w:rsidRPr="00E7309B">
        <w:rPr>
          <w:rFonts w:ascii="Calibri" w:hAnsi="Calibri"/>
          <w:sz w:val="22"/>
          <w:szCs w:val="22"/>
        </w:rPr>
        <w:t xml:space="preserve">); </w:t>
      </w:r>
    </w:p>
    <w:p w:rsidR="004F3687" w:rsidRPr="00336902" w:rsidRDefault="004F3687" w:rsidP="00521A37">
      <w:pPr>
        <w:numPr>
          <w:ilvl w:val="0"/>
          <w:numId w:val="2"/>
        </w:numPr>
        <w:spacing w:line="320" w:lineRule="atLeast"/>
        <w:ind w:hanging="357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další dokumenty dle uvážení uchazeče</w:t>
      </w:r>
      <w:r w:rsidR="00AA57AD" w:rsidRPr="00336902">
        <w:rPr>
          <w:rFonts w:ascii="Calibri" w:hAnsi="Calibri"/>
          <w:sz w:val="22"/>
          <w:szCs w:val="22"/>
        </w:rPr>
        <w:t>;</w:t>
      </w:r>
    </w:p>
    <w:p w:rsidR="00F94D8F" w:rsidRPr="00336902" w:rsidRDefault="00F94D8F" w:rsidP="00521A37">
      <w:pPr>
        <w:numPr>
          <w:ilvl w:val="0"/>
          <w:numId w:val="2"/>
        </w:numPr>
        <w:spacing w:line="320" w:lineRule="atLeast"/>
        <w:ind w:hanging="357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prohlášení o počtu číslovaných </w:t>
      </w:r>
      <w:r w:rsidR="00774C39" w:rsidRPr="00336902">
        <w:rPr>
          <w:rFonts w:ascii="Calibri" w:hAnsi="Calibri"/>
          <w:sz w:val="22"/>
          <w:szCs w:val="22"/>
        </w:rPr>
        <w:t>listů</w:t>
      </w:r>
      <w:r w:rsidRPr="00336902">
        <w:rPr>
          <w:rFonts w:ascii="Calibri" w:hAnsi="Calibri"/>
          <w:sz w:val="22"/>
          <w:szCs w:val="22"/>
        </w:rPr>
        <w:t xml:space="preserve"> a o celkovém počtu </w:t>
      </w:r>
      <w:r w:rsidR="00774C39" w:rsidRPr="00336902">
        <w:rPr>
          <w:rFonts w:ascii="Calibri" w:hAnsi="Calibri"/>
          <w:sz w:val="22"/>
          <w:szCs w:val="22"/>
        </w:rPr>
        <w:t>listů</w:t>
      </w:r>
      <w:r w:rsidRPr="00336902">
        <w:rPr>
          <w:rFonts w:ascii="Calibri" w:hAnsi="Calibri"/>
          <w:sz w:val="22"/>
          <w:szCs w:val="22"/>
        </w:rPr>
        <w:t>.</w:t>
      </w:r>
    </w:p>
    <w:p w:rsidR="00F94D8F" w:rsidRPr="00336902" w:rsidRDefault="00F94D8F" w:rsidP="00521A37">
      <w:pPr>
        <w:spacing w:line="320" w:lineRule="atLeast"/>
        <w:ind w:left="712"/>
        <w:jc w:val="both"/>
        <w:rPr>
          <w:rFonts w:ascii="Calibri" w:hAnsi="Calibri"/>
          <w:sz w:val="22"/>
          <w:szCs w:val="22"/>
        </w:rPr>
      </w:pPr>
    </w:p>
    <w:p w:rsidR="00932AE0" w:rsidRDefault="009B361C" w:rsidP="00BD488D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Požadavky na </w:t>
      </w:r>
      <w:r w:rsidR="00C47A54" w:rsidRPr="00336902">
        <w:rPr>
          <w:rFonts w:ascii="Calibri" w:hAnsi="Calibri"/>
          <w:sz w:val="22"/>
          <w:szCs w:val="22"/>
        </w:rPr>
        <w:t xml:space="preserve">členění </w:t>
      </w:r>
      <w:r w:rsidRPr="00336902">
        <w:rPr>
          <w:rFonts w:ascii="Calibri" w:hAnsi="Calibri"/>
          <w:sz w:val="22"/>
          <w:szCs w:val="22"/>
        </w:rPr>
        <w:t xml:space="preserve">nabídky uvedené v odst. </w:t>
      </w:r>
      <w:r w:rsidR="00E7309B">
        <w:rPr>
          <w:rFonts w:ascii="Calibri" w:hAnsi="Calibri"/>
          <w:sz w:val="22"/>
          <w:szCs w:val="22"/>
        </w:rPr>
        <w:t xml:space="preserve">9.8 </w:t>
      </w:r>
      <w:r w:rsidR="005D01C6" w:rsidRPr="00336902">
        <w:rPr>
          <w:rFonts w:ascii="Calibri" w:hAnsi="Calibri"/>
          <w:sz w:val="22"/>
          <w:szCs w:val="22"/>
        </w:rPr>
        <w:t xml:space="preserve">této </w:t>
      </w:r>
      <w:r w:rsidR="00256080" w:rsidRPr="00336902">
        <w:rPr>
          <w:rFonts w:ascii="Calibri" w:hAnsi="Calibri"/>
          <w:sz w:val="22"/>
          <w:szCs w:val="22"/>
        </w:rPr>
        <w:t>zadávací dokumentace</w:t>
      </w:r>
      <w:r w:rsidRPr="00336902">
        <w:rPr>
          <w:rFonts w:ascii="Calibri" w:hAnsi="Calibri"/>
          <w:sz w:val="22"/>
          <w:szCs w:val="22"/>
        </w:rPr>
        <w:t xml:space="preserve"> mají doporučující charakter.</w:t>
      </w:r>
      <w:bookmarkStart w:id="98" w:name="_Toc191791439"/>
      <w:bookmarkStart w:id="99" w:name="_Toc191791505"/>
      <w:bookmarkEnd w:id="98"/>
      <w:bookmarkEnd w:id="99"/>
    </w:p>
    <w:p w:rsidR="00E7309B" w:rsidRDefault="00E7309B" w:rsidP="00BD488D">
      <w:pPr>
        <w:spacing w:line="320" w:lineRule="atLeast"/>
        <w:jc w:val="both"/>
        <w:rPr>
          <w:rFonts w:ascii="Calibri" w:hAnsi="Calibri"/>
          <w:sz w:val="22"/>
          <w:szCs w:val="22"/>
        </w:rPr>
      </w:pPr>
    </w:p>
    <w:p w:rsidR="00506CDA" w:rsidRPr="00336902" w:rsidRDefault="00506CDA" w:rsidP="00506CDA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100" w:name="_Toc201020750"/>
      <w:bookmarkStart w:id="101" w:name="_Toc313884410"/>
      <w:r w:rsidRPr="00336902">
        <w:rPr>
          <w:rFonts w:ascii="Calibri" w:hAnsi="Calibri"/>
          <w:sz w:val="22"/>
          <w:szCs w:val="22"/>
        </w:rPr>
        <w:t>Prohlídka místa plnění</w:t>
      </w:r>
      <w:bookmarkEnd w:id="100"/>
      <w:bookmarkEnd w:id="101"/>
    </w:p>
    <w:p w:rsidR="00DA129D" w:rsidRPr="00DA129D" w:rsidRDefault="00DA129D" w:rsidP="00DA129D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DA129D">
        <w:rPr>
          <w:rFonts w:ascii="Calibri" w:hAnsi="Calibri"/>
          <w:sz w:val="22"/>
          <w:szCs w:val="22"/>
        </w:rPr>
        <w:t>Vzhledem k předmětu plnění veřejné zakázky zadavatel prohlídku místa budoucího plnění nepředpokládá.</w:t>
      </w:r>
    </w:p>
    <w:p w:rsidR="003B038C" w:rsidRPr="00336902" w:rsidRDefault="003B038C" w:rsidP="003B038C">
      <w:pPr>
        <w:rPr>
          <w:rFonts w:ascii="Calibri" w:hAnsi="Calibri"/>
          <w:sz w:val="22"/>
          <w:szCs w:val="22"/>
        </w:rPr>
      </w:pPr>
    </w:p>
    <w:p w:rsidR="004A358B" w:rsidRDefault="004A358B" w:rsidP="002D5D00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102" w:name="_Toc313884411"/>
      <w:bookmarkStart w:id="103" w:name="_Toc167174537"/>
      <w:r>
        <w:rPr>
          <w:rFonts w:ascii="Calibri" w:hAnsi="Calibri"/>
          <w:sz w:val="22"/>
          <w:szCs w:val="22"/>
        </w:rPr>
        <w:t>Poskytování dodatečných informací k zadávací dokumentaci</w:t>
      </w:r>
      <w:bookmarkEnd w:id="102"/>
    </w:p>
    <w:p w:rsidR="004A358B" w:rsidRPr="004A358B" w:rsidRDefault="004A358B" w:rsidP="004A358B">
      <w:pPr>
        <w:pStyle w:val="Nadpis2"/>
        <w:rPr>
          <w:rFonts w:ascii="Calibri" w:hAnsi="Calibri"/>
          <w:sz w:val="22"/>
          <w:szCs w:val="22"/>
        </w:rPr>
      </w:pPr>
      <w:r w:rsidRPr="004A358B">
        <w:rPr>
          <w:rFonts w:ascii="Calibri" w:hAnsi="Calibri"/>
          <w:sz w:val="22"/>
          <w:szCs w:val="22"/>
        </w:rPr>
        <w:t>Žádost o poskytnutí dodatečných informací.</w:t>
      </w:r>
    </w:p>
    <w:p w:rsidR="004A358B" w:rsidRPr="004A358B" w:rsidRDefault="004A358B" w:rsidP="004A358B">
      <w:pPr>
        <w:pStyle w:val="Nadpis2"/>
        <w:numPr>
          <w:ilvl w:val="0"/>
          <w:numId w:val="0"/>
        </w:numPr>
        <w:rPr>
          <w:rFonts w:ascii="Calibri" w:hAnsi="Calibri"/>
          <w:sz w:val="22"/>
          <w:szCs w:val="22"/>
        </w:rPr>
      </w:pPr>
      <w:r w:rsidRPr="004A358B">
        <w:rPr>
          <w:rFonts w:ascii="Calibri" w:hAnsi="Calibri"/>
          <w:sz w:val="22"/>
          <w:szCs w:val="22"/>
        </w:rPr>
        <w:t xml:space="preserve">O dodatečné informace k zadávacím podmínkám je možno žádat dle § 49 odst. 1 zákona. Dodatečné informace k zadávacím podmínkám je možno vyžádat </w:t>
      </w:r>
      <w:r>
        <w:rPr>
          <w:rFonts w:ascii="Calibri" w:hAnsi="Calibri"/>
          <w:sz w:val="22"/>
          <w:szCs w:val="22"/>
        </w:rPr>
        <w:t xml:space="preserve">si pouze </w:t>
      </w:r>
      <w:r w:rsidRPr="004A358B">
        <w:rPr>
          <w:rFonts w:ascii="Calibri" w:hAnsi="Calibri"/>
          <w:sz w:val="22"/>
          <w:szCs w:val="22"/>
        </w:rPr>
        <w:t xml:space="preserve">na adrese </w:t>
      </w:r>
      <w:r>
        <w:rPr>
          <w:rFonts w:ascii="Calibri" w:hAnsi="Calibri"/>
          <w:sz w:val="22"/>
          <w:szCs w:val="22"/>
        </w:rPr>
        <w:t xml:space="preserve">osoby zastupující zadavatele. </w:t>
      </w:r>
    </w:p>
    <w:p w:rsidR="004A358B" w:rsidRPr="004A358B" w:rsidRDefault="004A358B" w:rsidP="004A358B">
      <w:pPr>
        <w:pStyle w:val="Nadpis2"/>
        <w:rPr>
          <w:rFonts w:ascii="Calibri" w:hAnsi="Calibri"/>
          <w:sz w:val="22"/>
          <w:szCs w:val="22"/>
        </w:rPr>
      </w:pPr>
      <w:r w:rsidRPr="004A358B">
        <w:rPr>
          <w:rFonts w:ascii="Calibri" w:hAnsi="Calibri"/>
          <w:sz w:val="22"/>
          <w:szCs w:val="22"/>
        </w:rPr>
        <w:t xml:space="preserve">Poskytnutí dodatečných informací </w:t>
      </w:r>
      <w:r w:rsidR="00237AE3">
        <w:rPr>
          <w:rFonts w:ascii="Calibri" w:hAnsi="Calibri"/>
          <w:sz w:val="22"/>
          <w:szCs w:val="22"/>
        </w:rPr>
        <w:t>z</w:t>
      </w:r>
      <w:r w:rsidRPr="004A358B">
        <w:rPr>
          <w:rFonts w:ascii="Calibri" w:hAnsi="Calibri"/>
          <w:sz w:val="22"/>
          <w:szCs w:val="22"/>
        </w:rPr>
        <w:t>adavatelem.</w:t>
      </w:r>
    </w:p>
    <w:p w:rsidR="004A358B" w:rsidRPr="004A358B" w:rsidRDefault="004A358B" w:rsidP="004A358B">
      <w:pPr>
        <w:pStyle w:val="Nadpis2"/>
        <w:numPr>
          <w:ilvl w:val="0"/>
          <w:numId w:val="0"/>
        </w:numPr>
        <w:rPr>
          <w:rFonts w:ascii="Calibri" w:hAnsi="Calibri"/>
          <w:sz w:val="22"/>
          <w:szCs w:val="22"/>
        </w:rPr>
      </w:pPr>
      <w:r w:rsidRPr="004A358B">
        <w:rPr>
          <w:rFonts w:ascii="Calibri" w:hAnsi="Calibri"/>
          <w:sz w:val="22"/>
          <w:szCs w:val="22"/>
        </w:rPr>
        <w:lastRenderedPageBreak/>
        <w:t xml:space="preserve">Podal-li uchazeč žádost o dodatečné informace shora uvedeným způsobem, bude tento požadavek vypořádán způsobem dle § 49 odst. 2 a 3 zákona. Tyto dodatečné informace, včetně přesného znění žádosti, doručí </w:t>
      </w:r>
      <w:r w:rsidR="00237AE3">
        <w:rPr>
          <w:rFonts w:ascii="Calibri" w:hAnsi="Calibri"/>
          <w:sz w:val="22"/>
          <w:szCs w:val="22"/>
        </w:rPr>
        <w:t>z</w:t>
      </w:r>
      <w:r w:rsidRPr="004A358B">
        <w:rPr>
          <w:rFonts w:ascii="Calibri" w:hAnsi="Calibri"/>
          <w:sz w:val="22"/>
          <w:szCs w:val="22"/>
        </w:rPr>
        <w:t>adavatel současně všem dodavatelům, kteří požádali o poskytnutí zadávací dokumentace.</w:t>
      </w:r>
      <w:r>
        <w:rPr>
          <w:rFonts w:ascii="Calibri" w:hAnsi="Calibri"/>
          <w:sz w:val="22"/>
          <w:szCs w:val="22"/>
        </w:rPr>
        <w:t xml:space="preserve"> </w:t>
      </w:r>
      <w:r w:rsidRPr="004A358B">
        <w:rPr>
          <w:rFonts w:ascii="Calibri" w:hAnsi="Calibri"/>
          <w:sz w:val="22"/>
          <w:szCs w:val="22"/>
        </w:rPr>
        <w:t xml:space="preserve">Výše uvedené platí též v případě poskytnutí dodatečných informací </w:t>
      </w:r>
      <w:r w:rsidR="00237AE3">
        <w:rPr>
          <w:rFonts w:ascii="Calibri" w:hAnsi="Calibri"/>
          <w:sz w:val="22"/>
          <w:szCs w:val="22"/>
        </w:rPr>
        <w:t>z</w:t>
      </w:r>
      <w:r w:rsidRPr="004A358B">
        <w:rPr>
          <w:rFonts w:ascii="Calibri" w:hAnsi="Calibri"/>
          <w:sz w:val="22"/>
          <w:szCs w:val="22"/>
        </w:rPr>
        <w:t xml:space="preserve">adavatelem bez předchozí žádosti. </w:t>
      </w:r>
    </w:p>
    <w:p w:rsidR="004A358B" w:rsidRPr="004A358B" w:rsidRDefault="004A358B" w:rsidP="004A358B"/>
    <w:p w:rsidR="00F94D8F" w:rsidRPr="00336902" w:rsidRDefault="00E63D83" w:rsidP="002D5D00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104" w:name="_Toc313884412"/>
      <w:r w:rsidRPr="00336902">
        <w:rPr>
          <w:rFonts w:ascii="Calibri" w:hAnsi="Calibri"/>
          <w:sz w:val="22"/>
          <w:szCs w:val="22"/>
        </w:rPr>
        <w:t>O</w:t>
      </w:r>
      <w:r w:rsidR="001B0AEE" w:rsidRPr="00336902">
        <w:rPr>
          <w:rFonts w:ascii="Calibri" w:hAnsi="Calibri"/>
          <w:sz w:val="22"/>
          <w:szCs w:val="22"/>
        </w:rPr>
        <w:t>tevírání obálek s nabídkami</w:t>
      </w:r>
      <w:bookmarkEnd w:id="103"/>
      <w:bookmarkEnd w:id="104"/>
    </w:p>
    <w:p w:rsidR="009C37C4" w:rsidRPr="00336902" w:rsidRDefault="00A83CE4" w:rsidP="00521A37">
      <w:pPr>
        <w:spacing w:line="320" w:lineRule="atLeast"/>
        <w:jc w:val="both"/>
        <w:rPr>
          <w:rFonts w:ascii="Calibri" w:hAnsi="Calibri"/>
          <w:sz w:val="22"/>
          <w:szCs w:val="22"/>
        </w:rPr>
      </w:pPr>
      <w:bookmarkStart w:id="105" w:name="_Toc166653211"/>
      <w:bookmarkStart w:id="106" w:name="_Toc167174538"/>
      <w:bookmarkEnd w:id="105"/>
      <w:r w:rsidRPr="00336902">
        <w:rPr>
          <w:rFonts w:ascii="Calibri" w:hAnsi="Calibri"/>
          <w:sz w:val="22"/>
          <w:szCs w:val="22"/>
        </w:rPr>
        <w:t xml:space="preserve">Otevírání obálek proběhne </w:t>
      </w:r>
      <w:r w:rsidRPr="00D1614E">
        <w:rPr>
          <w:rFonts w:ascii="Calibri" w:hAnsi="Calibri"/>
          <w:b/>
          <w:sz w:val="22"/>
          <w:szCs w:val="22"/>
        </w:rPr>
        <w:t>dne</w:t>
      </w:r>
      <w:r w:rsidR="009E0757" w:rsidRPr="00D1614E">
        <w:rPr>
          <w:rFonts w:ascii="Calibri" w:hAnsi="Calibri"/>
          <w:b/>
          <w:sz w:val="22"/>
          <w:szCs w:val="22"/>
        </w:rPr>
        <w:t xml:space="preserve"> </w:t>
      </w:r>
      <w:r w:rsidR="00B570D3" w:rsidRPr="00D1614E">
        <w:rPr>
          <w:rFonts w:ascii="Calibri" w:hAnsi="Calibri" w:cs="Calibri"/>
          <w:b/>
          <w:color w:val="000000"/>
          <w:sz w:val="22"/>
          <w:szCs w:val="22"/>
        </w:rPr>
        <w:t>10</w:t>
      </w:r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B570D3" w:rsidRPr="00D1614E">
        <w:rPr>
          <w:rFonts w:ascii="Calibri" w:hAnsi="Calibri" w:cs="Calibri"/>
          <w:b/>
          <w:color w:val="000000"/>
          <w:sz w:val="22"/>
          <w:szCs w:val="22"/>
        </w:rPr>
        <w:t>4</w:t>
      </w:r>
      <w:r w:rsidR="009A12AF">
        <w:rPr>
          <w:rFonts w:ascii="Calibri" w:hAnsi="Calibri" w:cs="Calibri"/>
          <w:b/>
          <w:color w:val="000000"/>
          <w:sz w:val="22"/>
          <w:szCs w:val="22"/>
        </w:rPr>
        <w:t>.</w:t>
      </w:r>
      <w:bookmarkStart w:id="107" w:name="_GoBack"/>
      <w:bookmarkEnd w:id="107"/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D651C0" w:rsidRPr="00D1614E">
        <w:rPr>
          <w:rFonts w:ascii="Calibri" w:hAnsi="Calibri" w:cs="Calibri"/>
          <w:b/>
          <w:color w:val="000000"/>
          <w:sz w:val="22"/>
          <w:szCs w:val="22"/>
        </w:rPr>
        <w:t>2012</w:t>
      </w:r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 xml:space="preserve"> v </w:t>
      </w:r>
      <w:r w:rsidR="00B570D3" w:rsidRPr="00D1614E">
        <w:rPr>
          <w:rFonts w:ascii="Calibri" w:hAnsi="Calibri" w:cs="Calibri"/>
          <w:b/>
          <w:color w:val="000000"/>
          <w:sz w:val="22"/>
          <w:szCs w:val="22"/>
        </w:rPr>
        <w:t>10</w:t>
      </w:r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>:</w:t>
      </w:r>
      <w:r w:rsidR="00B570D3" w:rsidRPr="00D1614E">
        <w:rPr>
          <w:rFonts w:ascii="Calibri" w:hAnsi="Calibri" w:cs="Calibri"/>
          <w:b/>
          <w:color w:val="000000"/>
          <w:sz w:val="22"/>
          <w:szCs w:val="22"/>
        </w:rPr>
        <w:t>00</w:t>
      </w:r>
      <w:r w:rsidR="002D46AF" w:rsidRPr="00D1614E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9E0757" w:rsidRPr="00D1614E">
        <w:rPr>
          <w:rFonts w:ascii="Calibri" w:hAnsi="Calibri"/>
          <w:b/>
          <w:sz w:val="22"/>
          <w:szCs w:val="22"/>
        </w:rPr>
        <w:t>hodin</w:t>
      </w:r>
      <w:r w:rsidRPr="00336902">
        <w:rPr>
          <w:rFonts w:ascii="Calibri" w:hAnsi="Calibri"/>
          <w:sz w:val="22"/>
          <w:szCs w:val="22"/>
        </w:rPr>
        <w:t xml:space="preserve"> </w:t>
      </w:r>
      <w:r w:rsidR="00D1614E">
        <w:rPr>
          <w:rFonts w:ascii="Calibri" w:hAnsi="Calibri"/>
          <w:sz w:val="22"/>
          <w:szCs w:val="22"/>
        </w:rPr>
        <w:t xml:space="preserve">v místnosti PI124 </w:t>
      </w:r>
      <w:r w:rsidR="00D651C0">
        <w:rPr>
          <w:rFonts w:ascii="Calibri" w:hAnsi="Calibri"/>
          <w:sz w:val="22"/>
          <w:szCs w:val="22"/>
        </w:rPr>
        <w:t>na adrese sídla zadavatele</w:t>
      </w:r>
      <w:r w:rsidR="006C3A77" w:rsidRPr="00336902">
        <w:rPr>
          <w:rFonts w:ascii="Calibri" w:hAnsi="Calibri"/>
          <w:sz w:val="22"/>
          <w:szCs w:val="22"/>
        </w:rPr>
        <w:t>.</w:t>
      </w:r>
      <w:r w:rsidRPr="00336902">
        <w:rPr>
          <w:rFonts w:ascii="Calibri" w:hAnsi="Calibri"/>
          <w:sz w:val="22"/>
          <w:szCs w:val="22"/>
        </w:rPr>
        <w:t xml:space="preserve"> Otevírání obálek jsou oprávněni se účastnit všichni uchazeči</w:t>
      </w:r>
      <w:r w:rsidR="00CA58DF">
        <w:rPr>
          <w:rFonts w:ascii="Calibri" w:hAnsi="Calibri"/>
          <w:sz w:val="22"/>
          <w:szCs w:val="22"/>
        </w:rPr>
        <w:t>, k</w:t>
      </w:r>
      <w:r w:rsidR="00CA58DF" w:rsidRPr="00336902">
        <w:rPr>
          <w:rFonts w:ascii="Calibri" w:hAnsi="Calibri"/>
          <w:sz w:val="22"/>
          <w:szCs w:val="22"/>
        </w:rPr>
        <w:t xml:space="preserve">teří podali nabídku ve lhůtě pro podání nabídek </w:t>
      </w:r>
      <w:r w:rsidRPr="00336902">
        <w:rPr>
          <w:rFonts w:ascii="Calibri" w:hAnsi="Calibri"/>
          <w:sz w:val="22"/>
          <w:szCs w:val="22"/>
        </w:rPr>
        <w:t xml:space="preserve">(maximálně </w:t>
      </w:r>
      <w:r w:rsidR="006C66E4" w:rsidRPr="00336902">
        <w:rPr>
          <w:rFonts w:ascii="Calibri" w:hAnsi="Calibri"/>
          <w:sz w:val="22"/>
          <w:szCs w:val="22"/>
        </w:rPr>
        <w:t xml:space="preserve">jedna </w:t>
      </w:r>
      <w:r w:rsidRPr="00336902">
        <w:rPr>
          <w:rFonts w:ascii="Calibri" w:hAnsi="Calibri"/>
          <w:sz w:val="22"/>
          <w:szCs w:val="22"/>
        </w:rPr>
        <w:t>osob</w:t>
      </w:r>
      <w:r w:rsidR="006C66E4" w:rsidRPr="00336902">
        <w:rPr>
          <w:rFonts w:ascii="Calibri" w:hAnsi="Calibri"/>
          <w:sz w:val="22"/>
          <w:szCs w:val="22"/>
        </w:rPr>
        <w:t>a</w:t>
      </w:r>
      <w:r w:rsidRPr="00336902">
        <w:rPr>
          <w:rFonts w:ascii="Calibri" w:hAnsi="Calibri"/>
          <w:sz w:val="22"/>
          <w:szCs w:val="22"/>
        </w:rPr>
        <w:t xml:space="preserve"> za uchazeče, kter</w:t>
      </w:r>
      <w:r w:rsidR="006C66E4" w:rsidRPr="00336902">
        <w:rPr>
          <w:rFonts w:ascii="Calibri" w:hAnsi="Calibri"/>
          <w:sz w:val="22"/>
          <w:szCs w:val="22"/>
        </w:rPr>
        <w:t>á</w:t>
      </w:r>
      <w:r w:rsidRPr="00336902">
        <w:rPr>
          <w:rFonts w:ascii="Calibri" w:hAnsi="Calibri"/>
          <w:sz w:val="22"/>
          <w:szCs w:val="22"/>
        </w:rPr>
        <w:t xml:space="preserve"> se prokáž</w:t>
      </w:r>
      <w:r w:rsidR="006C66E4" w:rsidRPr="00336902">
        <w:rPr>
          <w:rFonts w:ascii="Calibri" w:hAnsi="Calibri"/>
          <w:sz w:val="22"/>
          <w:szCs w:val="22"/>
        </w:rPr>
        <w:t>e</w:t>
      </w:r>
      <w:r w:rsidRPr="00336902">
        <w:rPr>
          <w:rFonts w:ascii="Calibri" w:hAnsi="Calibri"/>
          <w:sz w:val="22"/>
          <w:szCs w:val="22"/>
        </w:rPr>
        <w:t xml:space="preserve"> </w:t>
      </w:r>
      <w:r w:rsidR="00CA58DF" w:rsidRPr="00CA58DF">
        <w:rPr>
          <w:rFonts w:ascii="Calibri" w:hAnsi="Calibri"/>
          <w:sz w:val="22"/>
          <w:szCs w:val="22"/>
        </w:rPr>
        <w:t>v případě statutárního zástupce výpisem z obchodního rejstříku, v případě jiné osoby plnou mocí vystavenou statutárním orgánem uchazeče a některým z dokladů prokazujícího jeho totožnost</w:t>
      </w:r>
      <w:r w:rsidRPr="00336902">
        <w:rPr>
          <w:rFonts w:ascii="Calibri" w:hAnsi="Calibri"/>
          <w:sz w:val="22"/>
          <w:szCs w:val="22"/>
        </w:rPr>
        <w:t>).</w:t>
      </w:r>
      <w:r w:rsidR="00CA58DF">
        <w:rPr>
          <w:rFonts w:ascii="Calibri" w:hAnsi="Calibri"/>
          <w:sz w:val="22"/>
          <w:szCs w:val="22"/>
        </w:rPr>
        <w:t xml:space="preserve"> </w:t>
      </w:r>
      <w:r w:rsidR="00CA58DF" w:rsidRPr="00CA58DF">
        <w:rPr>
          <w:rFonts w:ascii="Calibri" w:hAnsi="Calibri"/>
          <w:sz w:val="22"/>
          <w:szCs w:val="22"/>
        </w:rPr>
        <w:t>Osoba zastupující uchazeče svou přítomnost potvrdí podpisem v prezenční listině účastníků otevírání obálek.</w:t>
      </w:r>
    </w:p>
    <w:p w:rsidR="00521A37" w:rsidRPr="00336902" w:rsidRDefault="00A83CE4" w:rsidP="00521A37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 </w:t>
      </w:r>
    </w:p>
    <w:p w:rsidR="00AE34BF" w:rsidRPr="00336902" w:rsidRDefault="008A7B0D" w:rsidP="002D5D00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108" w:name="_Toc191791508"/>
      <w:bookmarkStart w:id="109" w:name="_Toc313884413"/>
      <w:r w:rsidRPr="00336902">
        <w:rPr>
          <w:rFonts w:ascii="Calibri" w:hAnsi="Calibri"/>
          <w:sz w:val="22"/>
          <w:szCs w:val="22"/>
        </w:rPr>
        <w:t>Práva zadavatele</w:t>
      </w:r>
      <w:bookmarkEnd w:id="106"/>
      <w:bookmarkEnd w:id="108"/>
      <w:bookmarkEnd w:id="109"/>
    </w:p>
    <w:p w:rsidR="00A83CE4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Zadavatel si vyhrazuje právo dodatečně změnit či doplnit zadávací podmínky </w:t>
      </w:r>
      <w:r w:rsidR="006C3A77" w:rsidRPr="00336902">
        <w:rPr>
          <w:rFonts w:ascii="Calibri" w:hAnsi="Calibri"/>
          <w:sz w:val="22"/>
          <w:szCs w:val="22"/>
        </w:rPr>
        <w:t xml:space="preserve">této </w:t>
      </w:r>
      <w:r w:rsidR="00A83CE4" w:rsidRPr="00336902">
        <w:rPr>
          <w:rFonts w:ascii="Calibri" w:hAnsi="Calibri"/>
          <w:sz w:val="22"/>
          <w:szCs w:val="22"/>
        </w:rPr>
        <w:t>veřejné zakázky. Zadavatel si vyhrazuje právo zrušit zadávací řízení</w:t>
      </w:r>
      <w:r w:rsidR="00AE34BF" w:rsidRPr="00336902">
        <w:rPr>
          <w:rFonts w:ascii="Calibri" w:hAnsi="Calibri"/>
          <w:sz w:val="22"/>
          <w:szCs w:val="22"/>
        </w:rPr>
        <w:t xml:space="preserve"> v souladu se zněním </w:t>
      </w:r>
      <w:r w:rsidR="00C34697" w:rsidRPr="00336902">
        <w:rPr>
          <w:rFonts w:ascii="Calibri" w:hAnsi="Calibri"/>
          <w:sz w:val="22"/>
          <w:szCs w:val="22"/>
        </w:rPr>
        <w:t>ZVZ</w:t>
      </w:r>
      <w:r w:rsidR="00A83CE4" w:rsidRPr="00336902">
        <w:rPr>
          <w:rFonts w:ascii="Calibri" w:hAnsi="Calibri"/>
          <w:sz w:val="22"/>
          <w:szCs w:val="22"/>
        </w:rPr>
        <w:t>, nejpozději však do uzavření smlouvy</w:t>
      </w:r>
      <w:r w:rsidR="00434191" w:rsidRPr="00336902">
        <w:rPr>
          <w:rFonts w:ascii="Calibri" w:hAnsi="Calibri"/>
          <w:sz w:val="22"/>
          <w:szCs w:val="22"/>
        </w:rPr>
        <w:t xml:space="preserve"> </w:t>
      </w:r>
      <w:r w:rsidR="00DB25EE">
        <w:rPr>
          <w:rFonts w:ascii="Calibri" w:hAnsi="Calibri"/>
          <w:sz w:val="22"/>
          <w:szCs w:val="22"/>
        </w:rPr>
        <w:t>na plnění této veřejné zakázky</w:t>
      </w:r>
      <w:r w:rsidR="00A83CE4" w:rsidRPr="00336902">
        <w:rPr>
          <w:rFonts w:ascii="Calibri" w:hAnsi="Calibri"/>
          <w:sz w:val="22"/>
          <w:szCs w:val="22"/>
        </w:rPr>
        <w:t>.</w:t>
      </w:r>
    </w:p>
    <w:p w:rsidR="0017081E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V případě, že dojde ke změně údajů uvedených v nabídce do doby uzavření smlouvy s vybraným uchazečem, </w:t>
      </w:r>
      <w:r w:rsidR="00A83CE4" w:rsidRPr="00336902">
        <w:rPr>
          <w:rFonts w:ascii="Calibri" w:hAnsi="Calibri"/>
          <w:sz w:val="22"/>
          <w:szCs w:val="22"/>
        </w:rPr>
        <w:t xml:space="preserve">popřípadě s uchazečem, se kterým má být uzavřena smlouva, </w:t>
      </w:r>
      <w:r w:rsidRPr="00336902">
        <w:rPr>
          <w:rFonts w:ascii="Calibri" w:hAnsi="Calibri"/>
          <w:sz w:val="22"/>
          <w:szCs w:val="22"/>
        </w:rPr>
        <w:t xml:space="preserve">je příslušný uchazeč povinen o této změně zadavatele bezodkladně písemně informovat. </w:t>
      </w:r>
      <w:r w:rsidR="00C17CE1" w:rsidRPr="00336902">
        <w:rPr>
          <w:rFonts w:ascii="Calibri" w:hAnsi="Calibri"/>
          <w:sz w:val="22"/>
          <w:szCs w:val="22"/>
        </w:rPr>
        <w:t xml:space="preserve">V případě, že dojde ke změně v kvalifikaci uchazeče, je třeba postupovat dle § 58 </w:t>
      </w:r>
      <w:r w:rsidR="00C34697" w:rsidRPr="00336902">
        <w:rPr>
          <w:rFonts w:ascii="Calibri" w:hAnsi="Calibri"/>
          <w:sz w:val="22"/>
          <w:szCs w:val="22"/>
        </w:rPr>
        <w:t>ZVZ</w:t>
      </w:r>
      <w:r w:rsidR="00C17CE1" w:rsidRPr="00336902">
        <w:rPr>
          <w:rFonts w:ascii="Calibri" w:hAnsi="Calibri"/>
          <w:sz w:val="22"/>
          <w:szCs w:val="22"/>
        </w:rPr>
        <w:t>.</w:t>
      </w:r>
    </w:p>
    <w:p w:rsidR="0017081E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 xml:space="preserve">Zadavatel poskytne odpovědi na dotazy zaslané mu ve smyslu § </w:t>
      </w:r>
      <w:r w:rsidR="006E57F0" w:rsidRPr="00336902">
        <w:rPr>
          <w:rFonts w:ascii="Calibri" w:hAnsi="Calibri"/>
          <w:sz w:val="22"/>
          <w:szCs w:val="22"/>
        </w:rPr>
        <w:t xml:space="preserve">49 </w:t>
      </w:r>
      <w:r w:rsidRPr="00336902">
        <w:rPr>
          <w:rFonts w:ascii="Calibri" w:hAnsi="Calibri"/>
          <w:sz w:val="22"/>
          <w:szCs w:val="22"/>
        </w:rPr>
        <w:t xml:space="preserve">odst. 1 </w:t>
      </w:r>
      <w:r w:rsidR="00C34697" w:rsidRPr="00336902">
        <w:rPr>
          <w:rFonts w:ascii="Calibri" w:hAnsi="Calibri"/>
          <w:sz w:val="22"/>
          <w:szCs w:val="22"/>
        </w:rPr>
        <w:t>ZVZ</w:t>
      </w:r>
      <w:r w:rsidRPr="00336902">
        <w:rPr>
          <w:rFonts w:ascii="Calibri" w:hAnsi="Calibri"/>
          <w:sz w:val="22"/>
          <w:szCs w:val="22"/>
        </w:rPr>
        <w:t xml:space="preserve"> pouze písemnou formou. </w:t>
      </w:r>
    </w:p>
    <w:p w:rsidR="0017081E" w:rsidRPr="00336902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Zadavat</w:t>
      </w:r>
      <w:r w:rsidR="0017081E" w:rsidRPr="00336902">
        <w:rPr>
          <w:rFonts w:ascii="Calibri" w:hAnsi="Calibri"/>
          <w:sz w:val="22"/>
          <w:szCs w:val="22"/>
        </w:rPr>
        <w:t>el nepřipouští varianty nabídky.</w:t>
      </w:r>
    </w:p>
    <w:p w:rsidR="005A1FBB" w:rsidRDefault="00F94D8F" w:rsidP="00C95611">
      <w:pPr>
        <w:pStyle w:val="Nadpis2"/>
        <w:rPr>
          <w:rFonts w:ascii="Calibri" w:hAnsi="Calibri"/>
          <w:sz w:val="22"/>
          <w:szCs w:val="22"/>
        </w:rPr>
      </w:pPr>
      <w:r w:rsidRPr="00336902">
        <w:rPr>
          <w:rFonts w:ascii="Calibri" w:hAnsi="Calibri"/>
          <w:sz w:val="22"/>
          <w:szCs w:val="22"/>
        </w:rPr>
        <w:t>Zadavatel si vyhrazuje právo ověřit informace obsažené v nabídce uchazeče u třetích osob</w:t>
      </w:r>
      <w:r w:rsidR="00A83CE4" w:rsidRPr="00336902">
        <w:rPr>
          <w:rFonts w:ascii="Calibri" w:hAnsi="Calibri"/>
          <w:sz w:val="22"/>
          <w:szCs w:val="22"/>
        </w:rPr>
        <w:t xml:space="preserve"> a uchazeč je povinen mu v tomto ohledu poskytnout veškerou potřebnou součinnost.</w:t>
      </w:r>
    </w:p>
    <w:p w:rsidR="0053226E" w:rsidRPr="00134444" w:rsidRDefault="0053226E" w:rsidP="00134444">
      <w:pPr>
        <w:pStyle w:val="Nadpis2"/>
        <w:rPr>
          <w:rFonts w:ascii="Calibri" w:hAnsi="Calibri"/>
          <w:sz w:val="22"/>
          <w:szCs w:val="22"/>
        </w:rPr>
      </w:pPr>
      <w:r w:rsidRPr="00134444">
        <w:rPr>
          <w:rFonts w:ascii="Calibri" w:hAnsi="Calibri"/>
          <w:sz w:val="22"/>
          <w:szCs w:val="22"/>
        </w:rPr>
        <w:t>Zadavatel s</w:t>
      </w:r>
      <w:r w:rsidR="00134444">
        <w:rPr>
          <w:rFonts w:ascii="Calibri" w:hAnsi="Calibri"/>
          <w:sz w:val="22"/>
          <w:szCs w:val="22"/>
        </w:rPr>
        <w:t>i</w:t>
      </w:r>
      <w:r w:rsidRPr="00134444">
        <w:rPr>
          <w:rFonts w:ascii="Calibri" w:hAnsi="Calibri"/>
          <w:sz w:val="22"/>
          <w:szCs w:val="22"/>
        </w:rPr>
        <w:t xml:space="preserve"> vyhrazuje</w:t>
      </w:r>
      <w:r w:rsidR="00134444" w:rsidRPr="00134444">
        <w:rPr>
          <w:rFonts w:ascii="Calibri" w:hAnsi="Calibri"/>
          <w:sz w:val="22"/>
          <w:szCs w:val="22"/>
        </w:rPr>
        <w:t xml:space="preserve"> pouze písemnou formu komunikace. </w:t>
      </w:r>
    </w:p>
    <w:p w:rsidR="00C54243" w:rsidRPr="00C54243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</w:t>
      </w:r>
      <w:r w:rsidR="00C54243" w:rsidRPr="00C54243">
        <w:rPr>
          <w:rFonts w:ascii="Calibri" w:hAnsi="Calibri"/>
          <w:sz w:val="22"/>
          <w:szCs w:val="22"/>
        </w:rPr>
        <w:t xml:space="preserve">, že vybraný dodavatel je osobou povinou spolupůsobit při výkonu </w:t>
      </w:r>
      <w:r w:rsidR="00C54243" w:rsidRPr="00C54243">
        <w:rPr>
          <w:rFonts w:ascii="Calibri" w:hAnsi="Calibri"/>
          <w:sz w:val="22"/>
          <w:szCs w:val="22"/>
        </w:rPr>
        <w:lastRenderedPageBreak/>
        <w:t>finanční kontroly dle § 2 písm. e) zákona č. 320/2001 Sb., o finanční kontrole ve veřejné správě, v platném znění.</w:t>
      </w:r>
    </w:p>
    <w:p w:rsidR="00C54243" w:rsidRPr="00C54243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</w:t>
      </w:r>
      <w:r w:rsidR="00C54243" w:rsidRPr="00C54243">
        <w:rPr>
          <w:rFonts w:ascii="Calibri" w:hAnsi="Calibri"/>
          <w:sz w:val="22"/>
          <w:szCs w:val="22"/>
        </w:rPr>
        <w:t xml:space="preserve">, že vybraný dodavatel je povinen poskytnout řídícímu orgánu Operačního programu Výzkum a vývoj pro inovace, tedy České republice – Ministerstvu školství, mládeže a tělovýchovy (dále jen „ŘO OP </w:t>
      </w:r>
      <w:proofErr w:type="spellStart"/>
      <w:r w:rsidR="00C54243" w:rsidRPr="00C54243">
        <w:rPr>
          <w:rFonts w:ascii="Calibri" w:hAnsi="Calibri"/>
          <w:sz w:val="22"/>
          <w:szCs w:val="22"/>
        </w:rPr>
        <w:t>VaVpI</w:t>
      </w:r>
      <w:proofErr w:type="spellEnd"/>
      <w:r w:rsidR="00C54243" w:rsidRPr="00C54243">
        <w:rPr>
          <w:rFonts w:ascii="Calibri" w:hAnsi="Calibri"/>
          <w:sz w:val="22"/>
          <w:szCs w:val="22"/>
        </w:rPr>
        <w:t>“), případně dalším kontrolním orgánům podle platných právních předpisů, přístup i k těm částem nabídek, smluv a souvisejících dokumentů, které podléhají ochraně podle zvláštních právních předpisů (např. jako obchodní tajemství, utajované skutečnosti) za předpokladu, že budou splněny požadavky kladené právními předpisy (např. § 11 písm. c) a d), § 12 odst. 2 písm. f) zákona č. 552/1991 Sb., o státní kontrole, v platném znění).</w:t>
      </w:r>
    </w:p>
    <w:p w:rsidR="00C54243" w:rsidRPr="00C54243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</w:t>
      </w:r>
      <w:r w:rsidR="00C54243" w:rsidRPr="00C54243">
        <w:rPr>
          <w:rFonts w:ascii="Calibri" w:hAnsi="Calibri"/>
          <w:sz w:val="22"/>
          <w:szCs w:val="22"/>
        </w:rPr>
        <w:t xml:space="preserve">, že </w:t>
      </w:r>
      <w:r w:rsidR="00057271">
        <w:rPr>
          <w:rFonts w:ascii="Calibri" w:hAnsi="Calibri"/>
          <w:sz w:val="22"/>
          <w:szCs w:val="22"/>
        </w:rPr>
        <w:t xml:space="preserve">vybraný dodavatel </w:t>
      </w:r>
      <w:r w:rsidR="00C54243" w:rsidRPr="00C54243">
        <w:rPr>
          <w:rFonts w:ascii="Calibri" w:hAnsi="Calibri"/>
          <w:sz w:val="22"/>
          <w:szCs w:val="22"/>
        </w:rPr>
        <w:t xml:space="preserve">je povinen zajistit ŘO OP </w:t>
      </w:r>
      <w:proofErr w:type="spellStart"/>
      <w:r w:rsidR="00C54243" w:rsidRPr="00C54243">
        <w:rPr>
          <w:rFonts w:ascii="Calibri" w:hAnsi="Calibri"/>
          <w:sz w:val="22"/>
          <w:szCs w:val="22"/>
        </w:rPr>
        <w:t>VaVpI</w:t>
      </w:r>
      <w:proofErr w:type="spellEnd"/>
      <w:r w:rsidR="00C54243" w:rsidRPr="00C54243">
        <w:rPr>
          <w:rFonts w:ascii="Calibri" w:hAnsi="Calibri"/>
          <w:sz w:val="22"/>
          <w:szCs w:val="22"/>
        </w:rPr>
        <w:t xml:space="preserve"> možnost kontrolovat ve smyslu výše uvedeného odstavce i své případné subdodavatele.</w:t>
      </w:r>
    </w:p>
    <w:p w:rsidR="00C54243" w:rsidRPr="00C54243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</w:t>
      </w:r>
      <w:r w:rsidR="00C54243" w:rsidRPr="00C54243">
        <w:rPr>
          <w:rFonts w:ascii="Calibri" w:hAnsi="Calibri"/>
          <w:sz w:val="22"/>
          <w:szCs w:val="22"/>
        </w:rPr>
        <w:t xml:space="preserve">, že </w:t>
      </w:r>
      <w:r w:rsidR="00057271">
        <w:rPr>
          <w:rFonts w:ascii="Calibri" w:hAnsi="Calibri"/>
          <w:sz w:val="22"/>
          <w:szCs w:val="22"/>
        </w:rPr>
        <w:t xml:space="preserve">vybraný dodavatel </w:t>
      </w:r>
      <w:r w:rsidR="00C54243" w:rsidRPr="00C54243">
        <w:rPr>
          <w:rFonts w:ascii="Calibri" w:hAnsi="Calibri"/>
          <w:sz w:val="22"/>
          <w:szCs w:val="22"/>
        </w:rPr>
        <w:t xml:space="preserve">je povinen dodržet požadavky na publicitu v rámci programů strukturálních fondů stanovené v čl. 9 nařízení Komise (ES) č. 1828/2006 a Pravidel pro publicitu v rámci OP </w:t>
      </w:r>
      <w:proofErr w:type="spellStart"/>
      <w:r w:rsidR="00C54243" w:rsidRPr="00C54243">
        <w:rPr>
          <w:rFonts w:ascii="Calibri" w:hAnsi="Calibri"/>
          <w:sz w:val="22"/>
          <w:szCs w:val="22"/>
        </w:rPr>
        <w:t>VaVpI</w:t>
      </w:r>
      <w:proofErr w:type="spellEnd"/>
      <w:r w:rsidR="00C54243" w:rsidRPr="00C54243">
        <w:rPr>
          <w:rFonts w:ascii="Calibri" w:hAnsi="Calibri"/>
          <w:sz w:val="22"/>
          <w:szCs w:val="22"/>
        </w:rPr>
        <w:t xml:space="preserve"> a to ve všech relevantních dokumentech týkajících se daného zadávacího řízení či postupu, tj. zejména v zadávací dokumentaci, ve všech smlouvách a dalších dokumentech vztahujících se k dané zakázce.</w:t>
      </w:r>
    </w:p>
    <w:p w:rsidR="00DB25EE" w:rsidRDefault="00603665" w:rsidP="00C54243">
      <w:pPr>
        <w:pStyle w:val="Nadpis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Zadavatel dává na vědomí, že u</w:t>
      </w:r>
      <w:r w:rsidR="00DC49E0" w:rsidRPr="00C54243">
        <w:rPr>
          <w:rFonts w:ascii="Calibri" w:hAnsi="Calibri"/>
          <w:sz w:val="22"/>
          <w:szCs w:val="22"/>
        </w:rPr>
        <w:t>chazeč</w:t>
      </w:r>
      <w:r>
        <w:rPr>
          <w:rFonts w:ascii="Calibri" w:hAnsi="Calibri"/>
          <w:sz w:val="22"/>
          <w:szCs w:val="22"/>
        </w:rPr>
        <w:t>i</w:t>
      </w:r>
      <w:r w:rsidR="00DC49E0" w:rsidRPr="00C54243">
        <w:rPr>
          <w:rFonts w:ascii="Calibri" w:hAnsi="Calibri"/>
          <w:sz w:val="22"/>
          <w:szCs w:val="22"/>
        </w:rPr>
        <w:t xml:space="preserve"> j</w:t>
      </w:r>
      <w:r>
        <w:rPr>
          <w:rFonts w:ascii="Calibri" w:hAnsi="Calibri"/>
          <w:sz w:val="22"/>
          <w:szCs w:val="22"/>
        </w:rPr>
        <w:t>sou</w:t>
      </w:r>
      <w:r w:rsidR="00DC49E0" w:rsidRPr="00C54243">
        <w:rPr>
          <w:rFonts w:ascii="Calibri" w:hAnsi="Calibri"/>
          <w:sz w:val="22"/>
          <w:szCs w:val="22"/>
        </w:rPr>
        <w:t xml:space="preserve"> povinn</w:t>
      </w:r>
      <w:r>
        <w:rPr>
          <w:rFonts w:ascii="Calibri" w:hAnsi="Calibri"/>
          <w:sz w:val="22"/>
          <w:szCs w:val="22"/>
        </w:rPr>
        <w:t>i</w:t>
      </w:r>
      <w:r w:rsidR="00DC49E0" w:rsidRPr="00C54243">
        <w:rPr>
          <w:rFonts w:ascii="Calibri" w:hAnsi="Calibri"/>
          <w:sz w:val="22"/>
          <w:szCs w:val="22"/>
        </w:rPr>
        <w:t xml:space="preserve"> umožnit všem subjektům oprávněným k výkonu kontroly projektu, z jehož prostředků budou služby a dodávky ve smyslu této zadávací dokumentace hrazeny, provést kontrolu dokladů souvisejících s plněním zakázky, a to po dobu nejméně do uplynutí lhůty 3 let od ukončení OP </w:t>
      </w:r>
      <w:proofErr w:type="spellStart"/>
      <w:r w:rsidR="00DC49E0" w:rsidRPr="00C54243">
        <w:rPr>
          <w:rFonts w:ascii="Calibri" w:hAnsi="Calibri"/>
          <w:sz w:val="22"/>
          <w:szCs w:val="22"/>
        </w:rPr>
        <w:t>VaVpI</w:t>
      </w:r>
      <w:proofErr w:type="spellEnd"/>
      <w:r w:rsidR="00DC49E0" w:rsidRPr="00C54243">
        <w:rPr>
          <w:rFonts w:ascii="Calibri" w:hAnsi="Calibri"/>
          <w:sz w:val="22"/>
          <w:szCs w:val="22"/>
        </w:rPr>
        <w:t xml:space="preserve"> podle článku 90 nařízení Rady (ES) č. 1083/2006 tj</w:t>
      </w:r>
      <w:r w:rsidR="00DC49E0">
        <w:rPr>
          <w:rFonts w:ascii="Calibri" w:hAnsi="Calibri"/>
          <w:sz w:val="22"/>
          <w:szCs w:val="22"/>
        </w:rPr>
        <w:t>.</w:t>
      </w:r>
      <w:r w:rsidR="00DC49E0" w:rsidRPr="00C54243">
        <w:rPr>
          <w:rFonts w:ascii="Calibri" w:hAnsi="Calibri"/>
          <w:sz w:val="22"/>
          <w:szCs w:val="22"/>
        </w:rPr>
        <w:t xml:space="preserve"> nejméně do roku 2021, pokud nestanoví český právní řád lhůtu delší.</w:t>
      </w:r>
    </w:p>
    <w:p w:rsidR="00057271" w:rsidRPr="006B7270" w:rsidRDefault="00420FF8" w:rsidP="00D651C0">
      <w:pPr>
        <w:pStyle w:val="Nadpis2"/>
        <w:rPr>
          <w:rFonts w:ascii="Calibri" w:hAnsi="Calibri"/>
          <w:bCs w:val="0"/>
          <w:sz w:val="22"/>
          <w:szCs w:val="22"/>
        </w:rPr>
      </w:pPr>
      <w:r w:rsidRPr="00420FF8">
        <w:rPr>
          <w:rFonts w:ascii="Calibri" w:hAnsi="Calibri"/>
          <w:sz w:val="22"/>
          <w:szCs w:val="22"/>
        </w:rPr>
        <w:t xml:space="preserve">Zadavatel </w:t>
      </w:r>
      <w:r w:rsidR="00057271" w:rsidRPr="006B7270">
        <w:rPr>
          <w:rFonts w:ascii="Calibri" w:hAnsi="Calibri"/>
          <w:sz w:val="22"/>
          <w:szCs w:val="22"/>
        </w:rPr>
        <w:t>má právo odstoupit od smlouvy v případě, že výdaje</w:t>
      </w:r>
      <w:r w:rsidR="00BB480E">
        <w:rPr>
          <w:rFonts w:ascii="Calibri" w:hAnsi="Calibri"/>
          <w:sz w:val="22"/>
          <w:szCs w:val="22"/>
        </w:rPr>
        <w:t xml:space="preserve"> </w:t>
      </w:r>
      <w:r w:rsidR="00BB480E" w:rsidRPr="00BB480E">
        <w:rPr>
          <w:rFonts w:ascii="Calibri" w:hAnsi="Calibri"/>
          <w:sz w:val="22"/>
          <w:szCs w:val="22"/>
        </w:rPr>
        <w:t xml:space="preserve">spojené s plněním pro OP </w:t>
      </w:r>
      <w:proofErr w:type="spellStart"/>
      <w:r w:rsidR="00BB480E" w:rsidRPr="00BB480E">
        <w:rPr>
          <w:rFonts w:ascii="Calibri" w:hAnsi="Calibri"/>
          <w:sz w:val="22"/>
          <w:szCs w:val="22"/>
        </w:rPr>
        <w:t>VaVpI</w:t>
      </w:r>
      <w:proofErr w:type="spellEnd"/>
      <w:r w:rsidR="00057271" w:rsidRPr="006B7270">
        <w:rPr>
          <w:rFonts w:ascii="Calibri" w:hAnsi="Calibri"/>
          <w:sz w:val="22"/>
          <w:szCs w:val="22"/>
        </w:rPr>
        <w:t xml:space="preserve">, které by mu na základě smlouvy měly vzniknout, budou Řídícím orgánem OP </w:t>
      </w:r>
      <w:proofErr w:type="spellStart"/>
      <w:r w:rsidR="00057271" w:rsidRPr="006B7270">
        <w:rPr>
          <w:rFonts w:ascii="Calibri" w:hAnsi="Calibri"/>
          <w:sz w:val="22"/>
          <w:szCs w:val="22"/>
        </w:rPr>
        <w:t>VaVpI</w:t>
      </w:r>
      <w:proofErr w:type="spellEnd"/>
      <w:r w:rsidR="00057271" w:rsidRPr="006B7270">
        <w:rPr>
          <w:rFonts w:ascii="Calibri" w:hAnsi="Calibri"/>
          <w:sz w:val="22"/>
          <w:szCs w:val="22"/>
        </w:rPr>
        <w:t>, případně jiným kontrolním subjektem, označeny za nezpůsobilé. Dodavatel nemá v tomto případě nárok na náhradu ušlého zisku.</w:t>
      </w:r>
    </w:p>
    <w:p w:rsidR="00217FDC" w:rsidRPr="006B7270" w:rsidRDefault="00217FDC" w:rsidP="00D651C0">
      <w:pPr>
        <w:pStyle w:val="Nadpis2"/>
        <w:rPr>
          <w:rFonts w:ascii="Calibri" w:hAnsi="Calibri"/>
          <w:bCs w:val="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Zadavatel dává na vědomí, že uchazeči </w:t>
      </w:r>
      <w:r w:rsidRPr="006B7270">
        <w:rPr>
          <w:rFonts w:ascii="Calibri" w:hAnsi="Calibri"/>
          <w:sz w:val="22"/>
          <w:szCs w:val="22"/>
        </w:rPr>
        <w:t>se za podmínek stanovených touto</w:t>
      </w:r>
      <w:r>
        <w:rPr>
          <w:rFonts w:ascii="Calibri" w:hAnsi="Calibri"/>
          <w:sz w:val="22"/>
          <w:szCs w:val="22"/>
        </w:rPr>
        <w:t xml:space="preserve"> zadávací dokumentací</w:t>
      </w:r>
      <w:r w:rsidRPr="006B7270">
        <w:rPr>
          <w:rFonts w:ascii="Calibri" w:hAnsi="Calibri"/>
          <w:sz w:val="22"/>
          <w:szCs w:val="22"/>
        </w:rPr>
        <w:t xml:space="preserve">, a v souladu s pokyny </w:t>
      </w:r>
      <w:r>
        <w:rPr>
          <w:rFonts w:ascii="Calibri" w:hAnsi="Calibri"/>
          <w:sz w:val="22"/>
          <w:szCs w:val="22"/>
        </w:rPr>
        <w:t xml:space="preserve">zadavatele </w:t>
      </w:r>
      <w:r w:rsidRPr="006B7270">
        <w:rPr>
          <w:rFonts w:ascii="Calibri" w:hAnsi="Calibri"/>
          <w:sz w:val="22"/>
          <w:szCs w:val="22"/>
        </w:rPr>
        <w:t>a při vynaložení veškeré</w:t>
      </w:r>
      <w:r>
        <w:rPr>
          <w:rFonts w:ascii="Calibri" w:hAnsi="Calibri"/>
          <w:sz w:val="22"/>
          <w:szCs w:val="22"/>
        </w:rPr>
        <w:t xml:space="preserve"> potřebné odborné péče, zavazují</w:t>
      </w:r>
      <w:r w:rsidRPr="006B7270">
        <w:rPr>
          <w:rFonts w:ascii="Calibri" w:hAnsi="Calibri"/>
          <w:sz w:val="22"/>
          <w:szCs w:val="22"/>
        </w:rPr>
        <w:t xml:space="preserve"> v případě plnění předmětu této </w:t>
      </w:r>
      <w:r>
        <w:rPr>
          <w:rFonts w:ascii="Calibri" w:hAnsi="Calibri"/>
          <w:sz w:val="22"/>
          <w:szCs w:val="22"/>
        </w:rPr>
        <w:t xml:space="preserve">veřejné zakázky </w:t>
      </w:r>
      <w:r w:rsidRPr="006B7270">
        <w:rPr>
          <w:rFonts w:ascii="Calibri" w:hAnsi="Calibri"/>
          <w:sz w:val="22"/>
          <w:szCs w:val="22"/>
        </w:rPr>
        <w:t>v rámci operačního programu Vzdělávání pro konkurenceschopnost:</w:t>
      </w:r>
    </w:p>
    <w:p w:rsidR="00420FF8" w:rsidRDefault="00217FDC" w:rsidP="00420FF8">
      <w:pPr>
        <w:numPr>
          <w:ilvl w:val="0"/>
          <w:numId w:val="22"/>
        </w:numPr>
        <w:spacing w:before="120" w:after="120"/>
        <w:jc w:val="both"/>
        <w:rPr>
          <w:rFonts w:ascii="Calibri" w:hAnsi="Calibri"/>
          <w:bCs/>
          <w:sz w:val="22"/>
          <w:szCs w:val="22"/>
        </w:rPr>
      </w:pPr>
      <w:r w:rsidRPr="006B7270">
        <w:rPr>
          <w:rFonts w:ascii="Calibri" w:hAnsi="Calibri"/>
          <w:bCs/>
          <w:sz w:val="22"/>
          <w:szCs w:val="22"/>
        </w:rPr>
        <w:lastRenderedPageBreak/>
        <w:t xml:space="preserve">umožnit všem subjektům oprávněným k výkonu kontroly projektů, z jejichž prostředků je </w:t>
      </w:r>
      <w:r w:rsidR="003C5704">
        <w:rPr>
          <w:rFonts w:ascii="Calibri" w:hAnsi="Calibri"/>
          <w:bCs/>
          <w:sz w:val="22"/>
          <w:szCs w:val="22"/>
        </w:rPr>
        <w:t xml:space="preserve">služba </w:t>
      </w:r>
      <w:r w:rsidRPr="006B7270">
        <w:rPr>
          <w:rFonts w:ascii="Calibri" w:hAnsi="Calibri"/>
          <w:bCs/>
          <w:sz w:val="22"/>
          <w:szCs w:val="22"/>
        </w:rPr>
        <w:t xml:space="preserve">hrazena, provést kontrolu dokladů souvisejících s plněním zakázky a to po dobu danou právními předpisy ČR k jejich archivaci (zákon č. 563/1991 Sb., </w:t>
      </w:r>
      <w:r w:rsidRPr="006B7270">
        <w:rPr>
          <w:rFonts w:ascii="Calibri" w:hAnsi="Calibri"/>
          <w:bCs/>
          <w:sz w:val="22"/>
          <w:szCs w:val="22"/>
        </w:rPr>
        <w:br/>
        <w:t xml:space="preserve">o účetnictví, a zákon č. 235/2004 Sb., o dani z přidané hodnoty).  </w:t>
      </w:r>
    </w:p>
    <w:p w:rsidR="00420FF8" w:rsidRDefault="00217FDC" w:rsidP="00420FF8">
      <w:pPr>
        <w:numPr>
          <w:ilvl w:val="0"/>
          <w:numId w:val="22"/>
        </w:numPr>
        <w:spacing w:before="120" w:after="120"/>
        <w:jc w:val="both"/>
        <w:rPr>
          <w:rFonts w:ascii="Calibri" w:hAnsi="Calibri"/>
          <w:bCs/>
          <w:sz w:val="22"/>
          <w:szCs w:val="22"/>
        </w:rPr>
      </w:pPr>
      <w:r w:rsidRPr="006B7270">
        <w:rPr>
          <w:rFonts w:ascii="Calibri" w:hAnsi="Calibri"/>
          <w:bCs/>
          <w:sz w:val="22"/>
          <w:szCs w:val="22"/>
        </w:rPr>
        <w:t> uchovávat všechny doklady a účetní záznamy související s</w:t>
      </w:r>
      <w:r w:rsidR="005D0E1C">
        <w:rPr>
          <w:rFonts w:ascii="Calibri" w:hAnsi="Calibri"/>
          <w:bCs/>
          <w:sz w:val="22"/>
          <w:szCs w:val="22"/>
        </w:rPr>
        <w:t xml:space="preserve"> plněním zakázky </w:t>
      </w:r>
      <w:r w:rsidR="004E2E59">
        <w:rPr>
          <w:rFonts w:ascii="Calibri" w:hAnsi="Calibri"/>
          <w:bCs/>
          <w:sz w:val="22"/>
          <w:szCs w:val="22"/>
        </w:rPr>
        <w:t xml:space="preserve">minimálně </w:t>
      </w:r>
      <w:r w:rsidRPr="006B7270">
        <w:rPr>
          <w:rFonts w:ascii="Calibri" w:hAnsi="Calibri"/>
          <w:bCs/>
          <w:sz w:val="22"/>
          <w:szCs w:val="22"/>
        </w:rPr>
        <w:t xml:space="preserve">do </w:t>
      </w:r>
      <w:r w:rsidR="004E2E59">
        <w:rPr>
          <w:rFonts w:ascii="Calibri" w:hAnsi="Calibri"/>
          <w:bCs/>
          <w:sz w:val="22"/>
          <w:szCs w:val="22"/>
        </w:rPr>
        <w:t xml:space="preserve">konce </w:t>
      </w:r>
      <w:r w:rsidRPr="006B7270">
        <w:rPr>
          <w:rFonts w:ascii="Calibri" w:hAnsi="Calibri"/>
          <w:bCs/>
          <w:sz w:val="22"/>
          <w:szCs w:val="22"/>
        </w:rPr>
        <w:t>roku 2025, pokud český právní řád nestanovuje lhůtu delší. Tyto dokumenty a účetní záznamy budou uchovávány způsobem stanoveným platnými právními předpisy.</w:t>
      </w:r>
    </w:p>
    <w:p w:rsidR="00420FF8" w:rsidRDefault="00217FDC" w:rsidP="00420FF8">
      <w:pPr>
        <w:numPr>
          <w:ilvl w:val="0"/>
          <w:numId w:val="21"/>
        </w:numPr>
        <w:spacing w:before="120" w:after="120"/>
        <w:jc w:val="both"/>
        <w:rPr>
          <w:rFonts w:ascii="Calibri" w:hAnsi="Calibri"/>
          <w:bCs/>
          <w:sz w:val="22"/>
          <w:szCs w:val="22"/>
        </w:rPr>
      </w:pPr>
      <w:r w:rsidRPr="006B7270">
        <w:rPr>
          <w:rFonts w:ascii="Calibri" w:hAnsi="Calibri"/>
          <w:bCs/>
          <w:sz w:val="22"/>
          <w:szCs w:val="22"/>
        </w:rPr>
        <w:t>dodržovat pravidla publicity operačního programu Vzdělávání pro konkurenceschopnost po celou dobu plnění zakázky, a to ve všech relevantních dokumentech týkajících se daného výběrového řízení či postupu, tj. zejména v zadávací dokumentaci, všech smlouvách a dalších dokumentech vztahujících se k dané zakázce.</w:t>
      </w:r>
    </w:p>
    <w:p w:rsidR="006B7270" w:rsidRDefault="006B7270" w:rsidP="006B7270">
      <w:pPr>
        <w:rPr>
          <w:rFonts w:ascii="Calibri" w:hAnsi="Calibri"/>
          <w:bCs/>
          <w:sz w:val="22"/>
          <w:szCs w:val="22"/>
        </w:rPr>
      </w:pPr>
    </w:p>
    <w:p w:rsidR="006B7270" w:rsidRDefault="006B7270" w:rsidP="006B7270"/>
    <w:p w:rsidR="006B7270" w:rsidRPr="006B7270" w:rsidRDefault="006B7270" w:rsidP="006B7270"/>
    <w:p w:rsidR="005A1FBB" w:rsidRPr="00336902" w:rsidRDefault="005A1FBB" w:rsidP="005A1FBB">
      <w:pPr>
        <w:pStyle w:val="Nadpis1"/>
        <w:keepNext w:val="0"/>
        <w:spacing w:before="120" w:after="120" w:line="320" w:lineRule="atLeast"/>
        <w:ind w:left="425" w:hanging="425"/>
        <w:jc w:val="both"/>
        <w:rPr>
          <w:rFonts w:ascii="Calibri" w:hAnsi="Calibri"/>
          <w:sz w:val="22"/>
          <w:szCs w:val="22"/>
        </w:rPr>
      </w:pPr>
      <w:bookmarkStart w:id="110" w:name="_Toc313884414"/>
      <w:r w:rsidRPr="00336902">
        <w:rPr>
          <w:rFonts w:ascii="Calibri" w:hAnsi="Calibri"/>
          <w:sz w:val="22"/>
          <w:szCs w:val="22"/>
        </w:rPr>
        <w:t>Seznam příloh zadávací dokumentace</w:t>
      </w:r>
      <w:bookmarkEnd w:id="110"/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6976"/>
      </w:tblGrid>
      <w:tr w:rsidR="00680FFD" w:rsidRPr="009F478C" w:rsidTr="009F478C">
        <w:tc>
          <w:tcPr>
            <w:tcW w:w="2235" w:type="dxa"/>
          </w:tcPr>
          <w:p w:rsidR="00680FFD" w:rsidRPr="009E39B7" w:rsidRDefault="00680FFD" w:rsidP="009F478C">
            <w:pPr>
              <w:pStyle w:val="Zkladntext"/>
              <w:spacing w:line="320" w:lineRule="atLeast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b/>
                <w:sz w:val="22"/>
                <w:szCs w:val="22"/>
              </w:rPr>
              <w:t>Příloha č. 1</w:t>
            </w:r>
          </w:p>
        </w:tc>
        <w:tc>
          <w:tcPr>
            <w:tcW w:w="6976" w:type="dxa"/>
          </w:tcPr>
          <w:p w:rsidR="00680FFD" w:rsidRPr="009E39B7" w:rsidRDefault="006A3A7B" w:rsidP="009F478C">
            <w:pPr>
              <w:pStyle w:val="Zkladntext"/>
              <w:spacing w:line="320" w:lineRule="atLeast"/>
              <w:rPr>
                <w:rFonts w:ascii="Calibri" w:eastAsia="Calibri" w:hAnsi="Calibri"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sz w:val="22"/>
                <w:szCs w:val="22"/>
              </w:rPr>
              <w:t>Krycí list</w:t>
            </w:r>
          </w:p>
        </w:tc>
      </w:tr>
      <w:tr w:rsidR="00680FFD" w:rsidRPr="009F478C" w:rsidTr="009F478C">
        <w:tc>
          <w:tcPr>
            <w:tcW w:w="2235" w:type="dxa"/>
          </w:tcPr>
          <w:p w:rsidR="00680FFD" w:rsidRPr="009E39B7" w:rsidRDefault="00680FFD" w:rsidP="00556BB3">
            <w:pPr>
              <w:pStyle w:val="Zkladntext"/>
              <w:spacing w:line="320" w:lineRule="atLeast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b/>
                <w:sz w:val="22"/>
                <w:szCs w:val="22"/>
              </w:rPr>
              <w:t xml:space="preserve">Příloha č. </w:t>
            </w:r>
            <w:r w:rsidR="00556BB3" w:rsidRPr="00E57EF1">
              <w:rPr>
                <w:rFonts w:ascii="Calibri" w:eastAsia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6976" w:type="dxa"/>
          </w:tcPr>
          <w:p w:rsidR="00680FFD" w:rsidRPr="009E39B7" w:rsidRDefault="006A3A7B" w:rsidP="009F478C">
            <w:pPr>
              <w:pStyle w:val="Zkladntext"/>
              <w:spacing w:line="320" w:lineRule="atLeast"/>
              <w:rPr>
                <w:rFonts w:ascii="Calibri" w:eastAsia="Calibri" w:hAnsi="Calibri"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sz w:val="22"/>
                <w:szCs w:val="22"/>
              </w:rPr>
              <w:t>Způsob hodnocení nabídek</w:t>
            </w:r>
          </w:p>
        </w:tc>
      </w:tr>
      <w:tr w:rsidR="00680FFD" w:rsidRPr="009F478C" w:rsidTr="009F478C">
        <w:tc>
          <w:tcPr>
            <w:tcW w:w="2235" w:type="dxa"/>
          </w:tcPr>
          <w:p w:rsidR="00680FFD" w:rsidRPr="009E39B7" w:rsidRDefault="00680FFD" w:rsidP="00556BB3">
            <w:pPr>
              <w:pStyle w:val="Zkladntext"/>
              <w:spacing w:line="320" w:lineRule="atLeast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b/>
                <w:sz w:val="22"/>
                <w:szCs w:val="22"/>
              </w:rPr>
              <w:t xml:space="preserve">Příloha č. </w:t>
            </w:r>
            <w:r w:rsidR="00556BB3" w:rsidRPr="00E57EF1">
              <w:rPr>
                <w:rFonts w:ascii="Calibri" w:eastAsia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6976" w:type="dxa"/>
          </w:tcPr>
          <w:p w:rsidR="00680FFD" w:rsidRPr="009E39B7" w:rsidRDefault="00DB25EE" w:rsidP="00556BB3">
            <w:pPr>
              <w:pStyle w:val="Zkladntext"/>
              <w:spacing w:line="320" w:lineRule="atLeast"/>
              <w:rPr>
                <w:rFonts w:ascii="Calibri" w:eastAsia="Calibri" w:hAnsi="Calibri"/>
                <w:sz w:val="22"/>
                <w:szCs w:val="22"/>
              </w:rPr>
            </w:pPr>
            <w:r w:rsidRPr="00E57EF1">
              <w:rPr>
                <w:rFonts w:ascii="Calibri" w:eastAsia="Calibri" w:hAnsi="Calibri"/>
                <w:sz w:val="22"/>
                <w:szCs w:val="22"/>
              </w:rPr>
              <w:t>V</w:t>
            </w:r>
            <w:r w:rsidR="006A3A7B" w:rsidRPr="00E57EF1">
              <w:rPr>
                <w:rFonts w:ascii="Calibri" w:eastAsia="Calibri" w:hAnsi="Calibri"/>
                <w:sz w:val="22"/>
                <w:szCs w:val="22"/>
              </w:rPr>
              <w:t xml:space="preserve">zor </w:t>
            </w:r>
            <w:r w:rsidR="00556BB3" w:rsidRPr="00E57EF1">
              <w:rPr>
                <w:rFonts w:ascii="Calibri" w:eastAsia="Calibri" w:hAnsi="Calibri"/>
                <w:sz w:val="22"/>
                <w:szCs w:val="22"/>
              </w:rPr>
              <w:t>rámcové s</w:t>
            </w:r>
            <w:r w:rsidR="006A3A7B" w:rsidRPr="00E57EF1">
              <w:rPr>
                <w:rFonts w:ascii="Calibri" w:eastAsia="Calibri" w:hAnsi="Calibri"/>
                <w:sz w:val="22"/>
                <w:szCs w:val="22"/>
              </w:rPr>
              <w:t>mlouvy</w:t>
            </w:r>
          </w:p>
        </w:tc>
      </w:tr>
    </w:tbl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F94D8F" w:rsidRDefault="002D46AF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  <w:r w:rsidRPr="00C55AE5">
        <w:rPr>
          <w:rFonts w:ascii="Calibri" w:hAnsi="Calibri" w:cs="Calibri"/>
          <w:color w:val="000000"/>
          <w:sz w:val="22"/>
          <w:szCs w:val="22"/>
        </w:rPr>
        <w:t>V</w:t>
      </w:r>
      <w:r w:rsidR="00556BB3">
        <w:rPr>
          <w:rFonts w:ascii="Calibri" w:hAnsi="Calibri" w:cs="Calibri"/>
          <w:color w:val="000000"/>
          <w:sz w:val="22"/>
          <w:szCs w:val="22"/>
        </w:rPr>
        <w:t xml:space="preserve"> Ostravě </w:t>
      </w:r>
      <w:r w:rsidRPr="00C55AE5">
        <w:rPr>
          <w:rFonts w:ascii="Calibri" w:hAnsi="Calibri" w:cs="Calibri"/>
          <w:color w:val="000000"/>
          <w:sz w:val="22"/>
          <w:szCs w:val="22"/>
        </w:rPr>
        <w:t xml:space="preserve">dne </w:t>
      </w:r>
      <w:r w:rsidR="006E63D8">
        <w:rPr>
          <w:rFonts w:ascii="Calibri" w:hAnsi="Calibri" w:cs="Calibri"/>
          <w:color w:val="000000"/>
          <w:sz w:val="22"/>
          <w:szCs w:val="22"/>
        </w:rPr>
        <w:t>27</w:t>
      </w:r>
      <w:r w:rsidRPr="003140C5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6E63D8">
        <w:rPr>
          <w:rFonts w:ascii="Calibri" w:hAnsi="Calibri" w:cs="Calibri"/>
          <w:color w:val="000000"/>
          <w:sz w:val="22"/>
          <w:szCs w:val="22"/>
        </w:rPr>
        <w:t>1</w:t>
      </w:r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603665">
        <w:rPr>
          <w:rFonts w:ascii="Calibri" w:hAnsi="Calibri" w:cs="Calibri"/>
          <w:color w:val="000000"/>
          <w:sz w:val="22"/>
          <w:szCs w:val="22"/>
        </w:rPr>
        <w:t>2012</w:t>
      </w: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prof. Ing. Ivo Vondrák, CSc.</w:t>
      </w:r>
    </w:p>
    <w:p w:rsidR="006E63D8" w:rsidRDefault="006E63D8" w:rsidP="00521A37">
      <w:pPr>
        <w:pStyle w:val="Zkladntext"/>
        <w:spacing w:line="32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  rektor</w:t>
      </w:r>
    </w:p>
    <w:p w:rsidR="006E63D8" w:rsidRPr="00336902" w:rsidRDefault="006E63D8" w:rsidP="00521A37">
      <w:pPr>
        <w:pStyle w:val="Zkladntext"/>
        <w:spacing w:line="320" w:lineRule="atLeast"/>
        <w:rPr>
          <w:rFonts w:ascii="Calibri" w:hAnsi="Calibri"/>
          <w:sz w:val="22"/>
          <w:szCs w:val="22"/>
        </w:rPr>
      </w:pPr>
    </w:p>
    <w:p w:rsidR="00862753" w:rsidRDefault="00862753" w:rsidP="00A77BA9">
      <w:pPr>
        <w:pStyle w:val="Zkladntext"/>
        <w:spacing w:line="320" w:lineRule="atLeast"/>
        <w:jc w:val="center"/>
        <w:rPr>
          <w:rFonts w:ascii="Calibri" w:hAnsi="Calibri"/>
          <w:sz w:val="22"/>
          <w:szCs w:val="22"/>
        </w:rPr>
        <w:sectPr w:rsidR="00862753" w:rsidSect="000E04C8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1418" w:right="1418" w:bottom="2438" w:left="1418" w:header="1134" w:footer="851" w:gutter="0"/>
          <w:paperSrc w:first="7" w:other="7"/>
          <w:cols w:space="708"/>
          <w:docGrid w:linePitch="272"/>
        </w:sectPr>
      </w:pPr>
    </w:p>
    <w:p w:rsidR="00A77BA9" w:rsidRPr="00336902" w:rsidRDefault="00A77BA9" w:rsidP="00A77BA9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  <w:r w:rsidRPr="00336902">
        <w:rPr>
          <w:rFonts w:ascii="Calibri" w:hAnsi="Calibri"/>
          <w:b/>
          <w:sz w:val="22"/>
          <w:szCs w:val="22"/>
        </w:rPr>
        <w:lastRenderedPageBreak/>
        <w:t>Příloha č. 1</w:t>
      </w:r>
    </w:p>
    <w:p w:rsidR="00A77BA9" w:rsidRPr="00336902" w:rsidRDefault="00A77BA9" w:rsidP="00A77BA9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  <w:r w:rsidRPr="00336902">
        <w:rPr>
          <w:rFonts w:ascii="Calibri" w:hAnsi="Calibri"/>
          <w:b/>
          <w:sz w:val="22"/>
          <w:szCs w:val="22"/>
        </w:rPr>
        <w:t>Krycí list</w:t>
      </w:r>
    </w:p>
    <w:tbl>
      <w:tblPr>
        <w:tblpPr w:leftFromText="141" w:rightFromText="141" w:vertAnchor="text" w:horzAnchor="margin" w:tblpY="47"/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938"/>
        <w:gridCol w:w="166"/>
        <w:gridCol w:w="3976"/>
        <w:gridCol w:w="2557"/>
      </w:tblGrid>
      <w:tr w:rsidR="006C5C06" w:rsidRPr="00336902" w:rsidTr="006C5C06">
        <w:trPr>
          <w:trHeight w:val="564"/>
        </w:trPr>
        <w:tc>
          <w:tcPr>
            <w:tcW w:w="9447" w:type="dxa"/>
            <w:gridSpan w:val="5"/>
            <w:tcBorders>
              <w:bottom w:val="single" w:sz="4" w:space="0" w:color="auto"/>
            </w:tcBorders>
            <w:shd w:val="clear" w:color="auto" w:fill="8DB3E2"/>
          </w:tcPr>
          <w:p w:rsidR="001F60C0" w:rsidRPr="00336902" w:rsidRDefault="001F60C0" w:rsidP="001F60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KRYCÍ LIST NABÍDKY</w:t>
            </w:r>
          </w:p>
          <w:p w:rsidR="001F60C0" w:rsidRPr="00336902" w:rsidRDefault="001F60C0" w:rsidP="001F60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80"/>
        </w:trPr>
        <w:tc>
          <w:tcPr>
            <w:tcW w:w="9447" w:type="dxa"/>
            <w:gridSpan w:val="5"/>
            <w:shd w:val="clear" w:color="auto" w:fill="8DB3E2"/>
          </w:tcPr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Veřejná zakázka</w:t>
            </w:r>
          </w:p>
        </w:tc>
      </w:tr>
      <w:tr w:rsidR="001F60C0" w:rsidRPr="00336902" w:rsidTr="001F60C0">
        <w:trPr>
          <w:trHeight w:val="802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8DB3E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Název</w:t>
            </w:r>
          </w:p>
        </w:tc>
        <w:tc>
          <w:tcPr>
            <w:tcW w:w="7637" w:type="dxa"/>
            <w:gridSpan w:val="4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pStyle w:val="Nzev"/>
              <w:rPr>
                <w:rFonts w:ascii="Calibri" w:hAnsi="Calibri"/>
                <w:bCs/>
                <w:iCs/>
                <w:caps/>
                <w:noProof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Cs/>
                <w:iCs/>
                <w:caps/>
                <w:noProof/>
                <w:sz w:val="22"/>
                <w:szCs w:val="22"/>
                <w:lang w:eastAsia="en-US" w:bidi="en-US"/>
              </w:rPr>
              <w:t>Právní služby</w:t>
            </w:r>
          </w:p>
        </w:tc>
      </w:tr>
      <w:tr w:rsidR="001F60C0" w:rsidRPr="00336902" w:rsidTr="001F60C0">
        <w:trPr>
          <w:trHeight w:val="215"/>
        </w:trPr>
        <w:tc>
          <w:tcPr>
            <w:tcW w:w="9447" w:type="dxa"/>
            <w:gridSpan w:val="5"/>
            <w:tcBorders>
              <w:bottom w:val="single" w:sz="4" w:space="0" w:color="auto"/>
            </w:tcBorders>
            <w:shd w:val="clear" w:color="auto" w:fill="8DB3E2"/>
          </w:tcPr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Základní identifikační údaje</w:t>
            </w:r>
          </w:p>
        </w:tc>
      </w:tr>
      <w:tr w:rsidR="001F60C0" w:rsidRPr="00336902" w:rsidTr="006C5C06">
        <w:trPr>
          <w:trHeight w:val="233"/>
        </w:trPr>
        <w:tc>
          <w:tcPr>
            <w:tcW w:w="9447" w:type="dxa"/>
            <w:gridSpan w:val="5"/>
            <w:shd w:val="clear" w:color="auto" w:fill="B8CCE4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Zadavatel:</w:t>
            </w:r>
          </w:p>
        </w:tc>
      </w:tr>
      <w:tr w:rsidR="001F60C0" w:rsidRPr="00336902" w:rsidTr="001F60C0">
        <w:trPr>
          <w:trHeight w:val="332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Název: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Vysoká škola báňská – Technická univerzita Ostrava</w:t>
            </w:r>
          </w:p>
        </w:tc>
      </w:tr>
      <w:tr w:rsidR="001F60C0" w:rsidRPr="00336902" w:rsidTr="001F60C0">
        <w:trPr>
          <w:trHeight w:val="332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Sídlo: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  <w:r w:rsidRPr="008B67D7">
              <w:rPr>
                <w:rFonts w:ascii="Calibri" w:hAnsi="Calibri" w:cs="Arial"/>
                <w:color w:val="000000"/>
                <w:sz w:val="22"/>
                <w:szCs w:val="22"/>
              </w:rPr>
              <w:t>Ostrava – Poruba, 17. listopadu 15/2172</w:t>
            </w:r>
          </w:p>
        </w:tc>
      </w:tr>
      <w:tr w:rsidR="001F60C0" w:rsidRPr="00336902" w:rsidTr="001F60C0">
        <w:trPr>
          <w:trHeight w:val="348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IČ: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  <w:r w:rsidRPr="008B67D7">
              <w:rPr>
                <w:rFonts w:ascii="Calibri" w:hAnsi="Calibri" w:cs="Arial"/>
                <w:color w:val="000000"/>
                <w:sz w:val="22"/>
                <w:szCs w:val="22"/>
              </w:rPr>
              <w:t>61989100</w:t>
            </w:r>
          </w:p>
        </w:tc>
      </w:tr>
      <w:tr w:rsidR="001F60C0" w:rsidRPr="00336902" w:rsidTr="006C5C06">
        <w:trPr>
          <w:trHeight w:val="346"/>
        </w:trPr>
        <w:tc>
          <w:tcPr>
            <w:tcW w:w="2914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6533" w:type="dxa"/>
            <w:gridSpan w:val="2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C5252">
              <w:rPr>
                <w:rFonts w:ascii="Calibri" w:hAnsi="Calibri"/>
                <w:sz w:val="22"/>
                <w:szCs w:val="22"/>
              </w:rPr>
              <w:t>prof. Ing. Ivo Vondrák, CSc., rektor</w:t>
            </w:r>
          </w:p>
        </w:tc>
      </w:tr>
      <w:tr w:rsidR="001F60C0" w:rsidRPr="00336902" w:rsidTr="001F60C0">
        <w:trPr>
          <w:trHeight w:val="73"/>
        </w:trPr>
        <w:tc>
          <w:tcPr>
            <w:tcW w:w="2914" w:type="dxa"/>
            <w:gridSpan w:val="3"/>
            <w:tcBorders>
              <w:bottom w:val="single" w:sz="4" w:space="0" w:color="auto"/>
              <w:right w:val="nil"/>
            </w:tcBorders>
            <w:shd w:val="clear" w:color="auto" w:fill="B8CCE4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Uchazeč:</w:t>
            </w:r>
          </w:p>
        </w:tc>
        <w:tc>
          <w:tcPr>
            <w:tcW w:w="6533" w:type="dxa"/>
            <w:gridSpan w:val="2"/>
            <w:tcBorders>
              <w:left w:val="nil"/>
              <w:bottom w:val="single" w:sz="4" w:space="0" w:color="auto"/>
            </w:tcBorders>
            <w:shd w:val="clear" w:color="auto" w:fill="B8CCE4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58"/>
        </w:trPr>
        <w:tc>
          <w:tcPr>
            <w:tcW w:w="2914" w:type="dxa"/>
            <w:gridSpan w:val="3"/>
            <w:tcBorders>
              <w:top w:val="single" w:sz="4" w:space="0" w:color="auto"/>
            </w:tcBorders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Název:</w:t>
            </w:r>
          </w:p>
        </w:tc>
        <w:tc>
          <w:tcPr>
            <w:tcW w:w="6533" w:type="dxa"/>
            <w:gridSpan w:val="2"/>
            <w:tcBorders>
              <w:top w:val="single" w:sz="4" w:space="0" w:color="auto"/>
            </w:tcBorders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406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D651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 xml:space="preserve">Sídlo </w:t>
            </w:r>
            <w:r w:rsidR="00D651C0">
              <w:rPr>
                <w:rFonts w:ascii="Calibri" w:hAnsi="Calibri"/>
                <w:b/>
                <w:sz w:val="22"/>
                <w:szCs w:val="22"/>
              </w:rPr>
              <w:t>/ místo podnikání</w:t>
            </w:r>
            <w:r w:rsidRPr="00336902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48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Tel/Fax.: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54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IČ: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32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DIČ: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56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Osoba oprávněná jednat: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418"/>
        </w:trPr>
        <w:tc>
          <w:tcPr>
            <w:tcW w:w="2914" w:type="dxa"/>
            <w:gridSpan w:val="3"/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6533" w:type="dxa"/>
            <w:gridSpan w:val="2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410"/>
        </w:trPr>
        <w:tc>
          <w:tcPr>
            <w:tcW w:w="2914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 xml:space="preserve">Email: </w:t>
            </w:r>
          </w:p>
        </w:tc>
        <w:tc>
          <w:tcPr>
            <w:tcW w:w="6533" w:type="dxa"/>
            <w:gridSpan w:val="2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16"/>
        </w:trPr>
        <w:tc>
          <w:tcPr>
            <w:tcW w:w="9447" w:type="dxa"/>
            <w:gridSpan w:val="5"/>
            <w:shd w:val="clear" w:color="auto" w:fill="B8CCE4"/>
          </w:tcPr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Autorizace nabídky osobou oprávněnou jednat za uchazeče:</w:t>
            </w:r>
          </w:p>
        </w:tc>
      </w:tr>
      <w:tr w:rsidR="001F60C0" w:rsidRPr="00336902" w:rsidTr="006C5C06">
        <w:trPr>
          <w:trHeight w:val="519"/>
        </w:trPr>
        <w:tc>
          <w:tcPr>
            <w:tcW w:w="2748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Podpis oprávněné osoby:</w:t>
            </w:r>
          </w:p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1F60C0" w:rsidRPr="00336902" w:rsidRDefault="001F60C0" w:rsidP="001F60C0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42" w:type="dxa"/>
            <w:gridSpan w:val="2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  <w:r w:rsidRPr="00336902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:rsidR="001F60C0" w:rsidRPr="00336902" w:rsidRDefault="001F60C0" w:rsidP="001F60C0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F60C0" w:rsidRPr="00336902" w:rsidRDefault="001F60C0" w:rsidP="001F60C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i/>
                <w:sz w:val="22"/>
                <w:szCs w:val="22"/>
              </w:rPr>
              <w:t>Razítko</w:t>
            </w:r>
          </w:p>
        </w:tc>
      </w:tr>
      <w:tr w:rsidR="001F60C0" w:rsidRPr="00336902" w:rsidTr="001F60C0">
        <w:trPr>
          <w:trHeight w:val="371"/>
        </w:trPr>
        <w:tc>
          <w:tcPr>
            <w:tcW w:w="2748" w:type="dxa"/>
            <w:gridSpan w:val="2"/>
            <w:shd w:val="clear" w:color="auto" w:fill="DAEEF3"/>
          </w:tcPr>
          <w:p w:rsidR="001F60C0" w:rsidRPr="00336902" w:rsidRDefault="001F60C0" w:rsidP="001F60C0">
            <w:pPr>
              <w:ind w:left="-16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6699" w:type="dxa"/>
            <w:gridSpan w:val="3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F60C0" w:rsidRPr="00336902" w:rsidTr="001F60C0">
        <w:trPr>
          <w:trHeight w:val="382"/>
        </w:trPr>
        <w:tc>
          <w:tcPr>
            <w:tcW w:w="2748" w:type="dxa"/>
            <w:gridSpan w:val="2"/>
            <w:shd w:val="clear" w:color="auto" w:fill="DAEEF3"/>
          </w:tcPr>
          <w:p w:rsidR="001F60C0" w:rsidRPr="00336902" w:rsidRDefault="001F60C0" w:rsidP="001F60C0">
            <w:pPr>
              <w:ind w:left="-16"/>
              <w:rPr>
                <w:rFonts w:ascii="Calibri" w:hAnsi="Calibri"/>
                <w:b/>
                <w:sz w:val="22"/>
                <w:szCs w:val="22"/>
              </w:rPr>
            </w:pPr>
            <w:r w:rsidRPr="00336902">
              <w:rPr>
                <w:rFonts w:ascii="Calibri" w:hAnsi="Calibri"/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699" w:type="dxa"/>
            <w:gridSpan w:val="3"/>
          </w:tcPr>
          <w:p w:rsidR="001F60C0" w:rsidRPr="00336902" w:rsidRDefault="001F60C0" w:rsidP="001F60C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77BA9" w:rsidRPr="00336902" w:rsidRDefault="00A77BA9" w:rsidP="00A77BA9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</w:p>
    <w:p w:rsidR="00A77BA9" w:rsidRPr="00336902" w:rsidRDefault="00A77BA9" w:rsidP="00A77BA9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</w:p>
    <w:p w:rsidR="00A77BA9" w:rsidRPr="00336902" w:rsidRDefault="00A77BA9" w:rsidP="00A77BA9">
      <w:pPr>
        <w:spacing w:line="320" w:lineRule="atLeast"/>
        <w:ind w:left="360"/>
        <w:jc w:val="both"/>
        <w:rPr>
          <w:rFonts w:ascii="Calibri" w:hAnsi="Calibri"/>
          <w:sz w:val="22"/>
          <w:szCs w:val="22"/>
        </w:rPr>
      </w:pPr>
    </w:p>
    <w:p w:rsidR="00ED7FCC" w:rsidRPr="00336902" w:rsidRDefault="00ED7FCC" w:rsidP="00393C96">
      <w:pPr>
        <w:pStyle w:val="Zkladntext"/>
        <w:spacing w:before="120" w:after="120" w:line="320" w:lineRule="atLeast"/>
        <w:jc w:val="center"/>
        <w:rPr>
          <w:rFonts w:ascii="Calibri" w:hAnsi="Calibri"/>
          <w:b/>
          <w:sz w:val="22"/>
          <w:szCs w:val="22"/>
        </w:rPr>
      </w:pPr>
    </w:p>
    <w:p w:rsidR="00393C96" w:rsidRPr="004817F8" w:rsidRDefault="00393C96" w:rsidP="000C6C32">
      <w:pPr>
        <w:pStyle w:val="RLOdrky"/>
        <w:numPr>
          <w:ilvl w:val="0"/>
          <w:numId w:val="0"/>
        </w:numPr>
        <w:ind w:left="284" w:firstLine="360"/>
        <w:jc w:val="center"/>
        <w:rPr>
          <w:b/>
          <w:color w:val="auto"/>
          <w:szCs w:val="22"/>
        </w:rPr>
      </w:pPr>
      <w:r w:rsidRPr="004817F8">
        <w:rPr>
          <w:b/>
          <w:color w:val="auto"/>
          <w:szCs w:val="22"/>
        </w:rPr>
        <w:lastRenderedPageBreak/>
        <w:t xml:space="preserve">Příloha č. </w:t>
      </w:r>
      <w:r w:rsidR="00603665">
        <w:rPr>
          <w:b/>
          <w:color w:val="auto"/>
          <w:szCs w:val="22"/>
        </w:rPr>
        <w:t>2</w:t>
      </w:r>
    </w:p>
    <w:p w:rsidR="00393C96" w:rsidRPr="004817F8" w:rsidRDefault="00393C96" w:rsidP="00724274">
      <w:pPr>
        <w:pStyle w:val="RLOdrky"/>
        <w:numPr>
          <w:ilvl w:val="0"/>
          <w:numId w:val="0"/>
        </w:numPr>
        <w:ind w:left="284"/>
        <w:jc w:val="center"/>
        <w:rPr>
          <w:b/>
          <w:color w:val="auto"/>
          <w:szCs w:val="22"/>
        </w:rPr>
      </w:pPr>
      <w:r w:rsidRPr="004817F8">
        <w:rPr>
          <w:b/>
          <w:color w:val="auto"/>
          <w:szCs w:val="22"/>
        </w:rPr>
        <w:t>Způsob hodnocení nabídek</w:t>
      </w:r>
    </w:p>
    <w:p w:rsidR="00117DB1" w:rsidRPr="004817F8" w:rsidRDefault="00117DB1" w:rsidP="00117DB1">
      <w:pPr>
        <w:ind w:left="360"/>
        <w:jc w:val="both"/>
        <w:rPr>
          <w:rFonts w:ascii="Calibri" w:hAnsi="Calibri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Hodnocení nabídek podle kritéria ekonomické výhodnosti se provádí bodovací metodou dle dílčích hodnotících kritérií uvedených v zadávací dokumentaci (dále jen „kritéria“). 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Pro hodnocení nabídek použije hodnotící komise bodovací stupnici v rozsahu 0 až 100. Každé jednotlivé nabídce je dle kritéria přidělena bodová hodnota, která odráží úspěšnost předmětné nabídky v rámci kritéria. 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Pro číselně vyjádřitelná kritéria, pro která má nejvhodnější nabídka maximální hodnotu kritéria, získá hodnocená nabídka bodovou hodnotu, která vznikne násobkem 100 a poměru hodnoty nabídky k hodnotě nejvhodnější nabídky. 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Pro číselně vyjádřitelná kritéria, pro která má nejvhodnější nabídka minimální hodnotu kritéria, získá hodnocená nabídka bodovou hodnotu, která vznikne násobkem 100 a poměru hodnoty nejvhodnější nabídky k hodnocené nabídce. 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>Pro kritéria, která nelze vyjádřit číselně, sestaví hodnotící komise pořadí nabídek od nejvhodnější k nejméně vhodné a přiřadí nejvhodnější nabídce 100 bodů a každé následující nabídce přiřadí takové bodové ohodnocení, které vyjadřuje míru splnění dílčího kritéria ve vztahu k nejvhodnější nabídce.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>Považuje-li hodnotící komise hodnotu jiného číselně vyjádřitelného dílčího, než je cena, za zjevně nepřiměřenou, postup podle odstavce 3 nebo 4 nepoužije a nabídce v rámci tohoto kritéria přiřadí 0 bodů. Tento postup hodnotící komise odůvodní ve zprávě o posouzení a hodnocení nabídek.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>Jednotlivým dílčím kritériím jsou zadavatelem stanoveny váhy v procentech uvedené v zadávací dokumentaci podle jejich důležitosti.</w:t>
      </w:r>
    </w:p>
    <w:p w:rsidR="00603665" w:rsidRPr="00626AD5" w:rsidRDefault="00603665" w:rsidP="00603665">
      <w:pPr>
        <w:jc w:val="both"/>
        <w:rPr>
          <w:rFonts w:ascii="Calibri" w:hAnsi="Calibri"/>
          <w:color w:val="000000"/>
          <w:sz w:val="22"/>
          <w:szCs w:val="22"/>
        </w:rPr>
      </w:pPr>
    </w:p>
    <w:p w:rsidR="00420FF8" w:rsidRDefault="00603665" w:rsidP="00420FF8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color w:val="000000"/>
        </w:rPr>
      </w:pPr>
      <w:r w:rsidRPr="00626AD5">
        <w:rPr>
          <w:color w:val="000000"/>
        </w:rPr>
        <w:t xml:space="preserve">Hodnocení podle bodovací metody provede hodnotící komise tak, že jednotlivá bodová ohodnocení nabídek dle kritérií vynásobí příslušnou vahou daného kritéria. Na základě součtu výsledných hodnot u jednotlivých nabídek hodnotící komise stanoví pořadí úspěšnosti jednotlivých nabídek tak, že jako nejúspěšnější je stanovena nabídka, která dosáhla nejvyšší hodnoty. Pokud jsou u některého kritéria stanovena </w:t>
      </w:r>
      <w:proofErr w:type="spellStart"/>
      <w:r w:rsidRPr="00626AD5">
        <w:rPr>
          <w:color w:val="000000"/>
        </w:rPr>
        <w:t>subkritéria</w:t>
      </w:r>
      <w:proofErr w:type="spellEnd"/>
      <w:r w:rsidRPr="00626AD5">
        <w:rPr>
          <w:color w:val="000000"/>
        </w:rPr>
        <w:t xml:space="preserve">, provede komise hodnocení nabídek dle všech těchto </w:t>
      </w:r>
      <w:proofErr w:type="spellStart"/>
      <w:r w:rsidRPr="00626AD5">
        <w:rPr>
          <w:color w:val="000000"/>
        </w:rPr>
        <w:t>subkritérií</w:t>
      </w:r>
      <w:proofErr w:type="spellEnd"/>
      <w:r w:rsidRPr="00626AD5">
        <w:rPr>
          <w:color w:val="000000"/>
        </w:rPr>
        <w:t xml:space="preserve"> komplexně.</w:t>
      </w:r>
    </w:p>
    <w:p w:rsidR="002733EF" w:rsidRPr="004817F8" w:rsidRDefault="002733EF" w:rsidP="002733EF">
      <w:pPr>
        <w:pStyle w:val="RLOdrky"/>
        <w:numPr>
          <w:ilvl w:val="0"/>
          <w:numId w:val="0"/>
        </w:numPr>
        <w:ind w:left="284"/>
        <w:jc w:val="center"/>
        <w:rPr>
          <w:b/>
          <w:color w:val="auto"/>
          <w:szCs w:val="22"/>
        </w:rPr>
      </w:pPr>
      <w:r>
        <w:rPr>
          <w:szCs w:val="22"/>
        </w:rPr>
        <w:br w:type="page"/>
      </w:r>
      <w:r w:rsidRPr="004817F8">
        <w:rPr>
          <w:b/>
          <w:color w:val="auto"/>
          <w:szCs w:val="22"/>
        </w:rPr>
        <w:lastRenderedPageBreak/>
        <w:t xml:space="preserve">Příloha č. </w:t>
      </w:r>
      <w:r w:rsidR="00603665">
        <w:rPr>
          <w:b/>
          <w:color w:val="auto"/>
          <w:szCs w:val="22"/>
        </w:rPr>
        <w:t>3</w:t>
      </w:r>
    </w:p>
    <w:p w:rsidR="002733EF" w:rsidRPr="004817F8" w:rsidRDefault="002733EF" w:rsidP="002733EF">
      <w:pPr>
        <w:pStyle w:val="RLOdrky"/>
        <w:numPr>
          <w:ilvl w:val="0"/>
          <w:numId w:val="0"/>
        </w:numPr>
        <w:ind w:left="284"/>
        <w:jc w:val="center"/>
        <w:rPr>
          <w:b/>
          <w:color w:val="auto"/>
          <w:szCs w:val="22"/>
        </w:rPr>
      </w:pPr>
      <w:r>
        <w:rPr>
          <w:b/>
          <w:color w:val="auto"/>
          <w:szCs w:val="22"/>
        </w:rPr>
        <w:t xml:space="preserve">Vzor </w:t>
      </w:r>
      <w:r w:rsidR="00603665">
        <w:rPr>
          <w:b/>
          <w:color w:val="auto"/>
          <w:szCs w:val="22"/>
        </w:rPr>
        <w:t>rámcové s</w:t>
      </w:r>
      <w:r>
        <w:rPr>
          <w:b/>
          <w:color w:val="auto"/>
          <w:szCs w:val="22"/>
        </w:rPr>
        <w:t>mlouvy</w:t>
      </w:r>
    </w:p>
    <w:p w:rsidR="000E04C8" w:rsidRDefault="002A7F0E" w:rsidP="002A7F0E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2A7F0E">
        <w:rPr>
          <w:rFonts w:ascii="Calibri" w:hAnsi="Calibri"/>
          <w:b/>
          <w:sz w:val="22"/>
          <w:szCs w:val="22"/>
          <w:highlight w:val="yellow"/>
        </w:rPr>
        <w:t>(TVOŘÍ SAMOSTATNÝ DOKUMENT)</w:t>
      </w:r>
    </w:p>
    <w:p w:rsidR="000E04C8" w:rsidRPr="000E04C8" w:rsidRDefault="000E04C8" w:rsidP="000E04C8">
      <w:pPr>
        <w:rPr>
          <w:rFonts w:ascii="Calibri" w:hAnsi="Calibri"/>
          <w:sz w:val="22"/>
          <w:szCs w:val="22"/>
        </w:rPr>
      </w:pPr>
    </w:p>
    <w:p w:rsidR="002733EF" w:rsidRPr="000E04C8" w:rsidRDefault="002733EF" w:rsidP="00D651C0">
      <w:pPr>
        <w:tabs>
          <w:tab w:val="left" w:pos="5774"/>
        </w:tabs>
        <w:rPr>
          <w:rFonts w:ascii="Calibri" w:hAnsi="Calibri"/>
          <w:sz w:val="22"/>
          <w:szCs w:val="22"/>
        </w:rPr>
      </w:pPr>
    </w:p>
    <w:sectPr w:rsidR="002733EF" w:rsidRPr="000E04C8" w:rsidSect="00F51040">
      <w:footerReference w:type="first" r:id="rId20"/>
      <w:pgSz w:w="11907" w:h="16840" w:code="9"/>
      <w:pgMar w:top="2" w:right="1418" w:bottom="1418" w:left="1418" w:header="1134" w:footer="108" w:gutter="0"/>
      <w:paperSrc w:first="15" w:other="15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287" w:rsidRDefault="005C6287">
      <w:r>
        <w:separator/>
      </w:r>
    </w:p>
  </w:endnote>
  <w:endnote w:type="continuationSeparator" w:id="0">
    <w:p w:rsidR="005C6287" w:rsidRDefault="005C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D2" w:rsidRDefault="009E32CD" w:rsidP="007B1F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A24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A24D2" w:rsidRDefault="00BA24D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D2" w:rsidRPr="008A0DB7" w:rsidRDefault="00BA24D2" w:rsidP="008B67D7">
    <w:pPr>
      <w:pStyle w:val="Zpat"/>
      <w:framePr w:wrap="around" w:vAnchor="text" w:hAnchor="margin" w:xAlign="center" w:y="1"/>
      <w:jc w:val="center"/>
      <w:rPr>
        <w:rFonts w:ascii="Calibri" w:hAnsi="Calibri"/>
        <w:lang w:val="cs-CZ"/>
      </w:rPr>
    </w:pPr>
    <w:r w:rsidRPr="008A0DB7">
      <w:rPr>
        <w:rFonts w:ascii="Calibri" w:hAnsi="Calibri"/>
        <w:lang w:val="cs-CZ"/>
      </w:rPr>
      <w:t xml:space="preserve">Strana </w:t>
    </w:r>
    <w:r w:rsidR="009E32CD" w:rsidRPr="008A0DB7">
      <w:rPr>
        <w:rFonts w:ascii="Calibri" w:hAnsi="Calibri"/>
        <w:lang w:val="cs-CZ"/>
      </w:rPr>
      <w:fldChar w:fldCharType="begin"/>
    </w:r>
    <w:r w:rsidRPr="008A0DB7">
      <w:rPr>
        <w:rFonts w:ascii="Calibri" w:hAnsi="Calibri"/>
        <w:lang w:val="cs-CZ"/>
      </w:rPr>
      <w:instrText xml:space="preserve"> PAGE </w:instrText>
    </w:r>
    <w:r w:rsidR="009E32CD" w:rsidRPr="008A0DB7">
      <w:rPr>
        <w:rFonts w:ascii="Calibri" w:hAnsi="Calibri"/>
        <w:lang w:val="cs-CZ"/>
      </w:rPr>
      <w:fldChar w:fldCharType="separate"/>
    </w:r>
    <w:r w:rsidR="00881B61">
      <w:rPr>
        <w:rFonts w:ascii="Calibri" w:hAnsi="Calibri"/>
        <w:noProof/>
        <w:lang w:val="cs-CZ"/>
      </w:rPr>
      <w:t>22</w:t>
    </w:r>
    <w:r w:rsidR="009E32CD" w:rsidRPr="008A0DB7">
      <w:rPr>
        <w:rFonts w:ascii="Calibri" w:hAnsi="Calibri"/>
        <w:lang w:val="cs-CZ"/>
      </w:rPr>
      <w:fldChar w:fldCharType="end"/>
    </w:r>
    <w:r w:rsidRPr="008A0DB7">
      <w:rPr>
        <w:rFonts w:ascii="Calibri" w:hAnsi="Calibri"/>
        <w:lang w:val="cs-CZ"/>
      </w:rPr>
      <w:t xml:space="preserve"> (celkem </w:t>
    </w:r>
    <w:r w:rsidR="009E32CD" w:rsidRPr="008A0DB7">
      <w:rPr>
        <w:rFonts w:ascii="Calibri" w:hAnsi="Calibri"/>
        <w:lang w:val="cs-CZ"/>
      </w:rPr>
      <w:fldChar w:fldCharType="begin"/>
    </w:r>
    <w:r w:rsidRPr="008A0DB7">
      <w:rPr>
        <w:rFonts w:ascii="Calibri" w:hAnsi="Calibri"/>
        <w:lang w:val="cs-CZ"/>
      </w:rPr>
      <w:instrText xml:space="preserve"> NUMPAGES </w:instrText>
    </w:r>
    <w:r w:rsidR="009E32CD" w:rsidRPr="008A0DB7">
      <w:rPr>
        <w:rFonts w:ascii="Calibri" w:hAnsi="Calibri"/>
        <w:lang w:val="cs-CZ"/>
      </w:rPr>
      <w:fldChar w:fldCharType="separate"/>
    </w:r>
    <w:r w:rsidR="00881B61">
      <w:rPr>
        <w:rFonts w:ascii="Calibri" w:hAnsi="Calibri"/>
        <w:noProof/>
        <w:lang w:val="cs-CZ"/>
      </w:rPr>
      <w:t>27</w:t>
    </w:r>
    <w:r w:rsidR="009E32CD" w:rsidRPr="008A0DB7">
      <w:rPr>
        <w:rFonts w:ascii="Calibri" w:hAnsi="Calibri"/>
        <w:lang w:val="cs-CZ"/>
      </w:rPr>
      <w:fldChar w:fldCharType="end"/>
    </w:r>
    <w:r w:rsidRPr="008A0DB7">
      <w:rPr>
        <w:rFonts w:ascii="Calibri" w:hAnsi="Calibri"/>
        <w:lang w:val="cs-CZ"/>
      </w:rPr>
      <w:t>)</w:t>
    </w:r>
  </w:p>
  <w:p w:rsidR="00BA24D2" w:rsidRPr="00F32834" w:rsidRDefault="00BA24D2" w:rsidP="000E04C8">
    <w:pPr>
      <w:pStyle w:val="Zpat"/>
      <w:tabs>
        <w:tab w:val="clear" w:pos="4536"/>
        <w:tab w:val="clear" w:pos="9072"/>
      </w:tabs>
      <w:ind w:right="-568"/>
      <w:rPr>
        <w:rStyle w:val="slostrnky"/>
        <w:rFonts w:ascii="Garamond" w:hAnsi="Garamond"/>
        <w:lang w:val="cs-CZ"/>
      </w:rPr>
    </w:pPr>
    <w:r>
      <w:rPr>
        <w:noProof/>
        <w:lang w:val="cs-CZ"/>
      </w:rPr>
      <w:drawing>
        <wp:anchor distT="0" distB="0" distL="114300" distR="114300" simplePos="0" relativeHeight="251660288" behindDoc="1" locked="0" layoutInCell="1" allowOverlap="1" wp14:anchorId="582F5EB2" wp14:editId="2C50AA7B">
          <wp:simplePos x="0" y="0"/>
          <wp:positionH relativeFrom="column">
            <wp:posOffset>-130810</wp:posOffset>
          </wp:positionH>
          <wp:positionV relativeFrom="paragraph">
            <wp:posOffset>-1181735</wp:posOffset>
          </wp:positionV>
          <wp:extent cx="5969635" cy="1673225"/>
          <wp:effectExtent l="1905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635" cy="1673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D2" w:rsidRPr="008A0DB7" w:rsidRDefault="00BA24D2" w:rsidP="008B67D7">
    <w:pPr>
      <w:pStyle w:val="Zpat"/>
      <w:jc w:val="center"/>
      <w:rPr>
        <w:rFonts w:ascii="Calibri" w:hAnsi="Calibri"/>
        <w:lang w:val="cs-CZ"/>
      </w:rPr>
    </w:pPr>
    <w:r w:rsidRPr="008A0DB7">
      <w:rPr>
        <w:rFonts w:ascii="Calibri" w:hAnsi="Calibri"/>
        <w:lang w:val="cs-CZ"/>
      </w:rPr>
      <w:t xml:space="preserve">Strana </w:t>
    </w:r>
    <w:r w:rsidR="009E32CD" w:rsidRPr="008A0DB7">
      <w:rPr>
        <w:rFonts w:ascii="Calibri" w:hAnsi="Calibri"/>
        <w:lang w:val="cs-CZ"/>
      </w:rPr>
      <w:fldChar w:fldCharType="begin"/>
    </w:r>
    <w:r w:rsidRPr="008A0DB7">
      <w:rPr>
        <w:rFonts w:ascii="Calibri" w:hAnsi="Calibri"/>
        <w:lang w:val="cs-CZ"/>
      </w:rPr>
      <w:instrText xml:space="preserve"> PAGE </w:instrText>
    </w:r>
    <w:r w:rsidR="009E32CD" w:rsidRPr="008A0DB7">
      <w:rPr>
        <w:rFonts w:ascii="Calibri" w:hAnsi="Calibri"/>
        <w:lang w:val="cs-CZ"/>
      </w:rPr>
      <w:fldChar w:fldCharType="separate"/>
    </w:r>
    <w:r>
      <w:rPr>
        <w:rFonts w:ascii="Calibri" w:hAnsi="Calibri"/>
        <w:noProof/>
        <w:lang w:val="cs-CZ"/>
      </w:rPr>
      <w:t>1</w:t>
    </w:r>
    <w:r w:rsidR="009E32CD" w:rsidRPr="008A0DB7">
      <w:rPr>
        <w:rFonts w:ascii="Calibri" w:hAnsi="Calibri"/>
        <w:lang w:val="cs-CZ"/>
      </w:rPr>
      <w:fldChar w:fldCharType="end"/>
    </w:r>
    <w:r w:rsidRPr="008A0DB7">
      <w:rPr>
        <w:rFonts w:ascii="Calibri" w:hAnsi="Calibri"/>
        <w:lang w:val="cs-CZ"/>
      </w:rPr>
      <w:t xml:space="preserve"> (celkem </w:t>
    </w:r>
    <w:r w:rsidR="009E32CD" w:rsidRPr="008A0DB7">
      <w:rPr>
        <w:rFonts w:ascii="Calibri" w:hAnsi="Calibri"/>
        <w:lang w:val="cs-CZ"/>
      </w:rPr>
      <w:fldChar w:fldCharType="begin"/>
    </w:r>
    <w:r w:rsidRPr="008A0DB7">
      <w:rPr>
        <w:rFonts w:ascii="Calibri" w:hAnsi="Calibri"/>
        <w:lang w:val="cs-CZ"/>
      </w:rPr>
      <w:instrText xml:space="preserve"> NUMPAGES </w:instrText>
    </w:r>
    <w:r w:rsidR="009E32CD" w:rsidRPr="008A0DB7">
      <w:rPr>
        <w:rFonts w:ascii="Calibri" w:hAnsi="Calibri"/>
        <w:lang w:val="cs-CZ"/>
      </w:rPr>
      <w:fldChar w:fldCharType="separate"/>
    </w:r>
    <w:r w:rsidR="00881B61">
      <w:rPr>
        <w:rFonts w:ascii="Calibri" w:hAnsi="Calibri"/>
        <w:noProof/>
        <w:lang w:val="cs-CZ"/>
      </w:rPr>
      <w:t>27</w:t>
    </w:r>
    <w:r w:rsidR="009E32CD" w:rsidRPr="008A0DB7">
      <w:rPr>
        <w:rFonts w:ascii="Calibri" w:hAnsi="Calibri"/>
        <w:lang w:val="cs-CZ"/>
      </w:rPr>
      <w:fldChar w:fldCharType="end"/>
    </w:r>
    <w:r w:rsidRPr="008A0DB7">
      <w:rPr>
        <w:rFonts w:ascii="Calibri" w:hAnsi="Calibri"/>
        <w:lang w:val="cs-CZ"/>
      </w:rPr>
      <w:t>)</w:t>
    </w:r>
  </w:p>
  <w:p w:rsidR="00BA24D2" w:rsidRDefault="00BA24D2">
    <w:pPr>
      <w:pStyle w:val="Zpat"/>
      <w:jc w:val="center"/>
      <w:rPr>
        <w:lang w:val="cs-CZ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D2" w:rsidRDefault="00D651C0" w:rsidP="000E04C8">
    <w:pPr>
      <w:pStyle w:val="Zpat"/>
      <w:rPr>
        <w:rFonts w:ascii="Calibri" w:hAnsi="Calibri"/>
        <w:lang w:val="cs-CZ"/>
      </w:rPr>
    </w:pPr>
    <w:r>
      <w:rPr>
        <w:noProof/>
        <w:lang w:val="cs-CZ"/>
      </w:rPr>
      <w:drawing>
        <wp:anchor distT="0" distB="0" distL="114300" distR="114300" simplePos="0" relativeHeight="251659264" behindDoc="1" locked="0" layoutInCell="1" allowOverlap="1" wp14:anchorId="7BB16CBF" wp14:editId="60A5C5EF">
          <wp:simplePos x="0" y="0"/>
          <wp:positionH relativeFrom="column">
            <wp:posOffset>-113665</wp:posOffset>
          </wp:positionH>
          <wp:positionV relativeFrom="paragraph">
            <wp:posOffset>-939165</wp:posOffset>
          </wp:positionV>
          <wp:extent cx="5969635" cy="1673225"/>
          <wp:effectExtent l="19050" t="0" r="0" b="0"/>
          <wp:wrapNone/>
          <wp:docPr id="1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635" cy="1673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A24D2" w:rsidRDefault="00BA24D2" w:rsidP="006C5C06">
    <w:pPr>
      <w:pStyle w:val="Zpat"/>
      <w:jc w:val="center"/>
      <w:rPr>
        <w:lang w:val="cs-CZ"/>
      </w:rPr>
    </w:pPr>
    <w:r w:rsidRPr="008A0DB7">
      <w:rPr>
        <w:rFonts w:ascii="Calibri" w:hAnsi="Calibri"/>
        <w:lang w:val="cs-CZ"/>
      </w:rPr>
      <w:t xml:space="preserve">Strana </w:t>
    </w:r>
    <w:r w:rsidR="009E32CD" w:rsidRPr="008A0DB7">
      <w:rPr>
        <w:rFonts w:ascii="Calibri" w:hAnsi="Calibri"/>
      </w:rPr>
      <w:fldChar w:fldCharType="begin"/>
    </w:r>
    <w:r w:rsidRPr="008A0DB7">
      <w:rPr>
        <w:rFonts w:ascii="Calibri" w:hAnsi="Calibri"/>
        <w:lang w:val="cs-CZ"/>
      </w:rPr>
      <w:instrText xml:space="preserve"> PAGE </w:instrText>
    </w:r>
    <w:r w:rsidR="009E32CD" w:rsidRPr="008A0DB7">
      <w:rPr>
        <w:rFonts w:ascii="Calibri" w:hAnsi="Calibri"/>
      </w:rPr>
      <w:fldChar w:fldCharType="separate"/>
    </w:r>
    <w:r w:rsidR="00881B61">
      <w:rPr>
        <w:rFonts w:ascii="Calibri" w:hAnsi="Calibri"/>
        <w:noProof/>
        <w:lang w:val="cs-CZ"/>
      </w:rPr>
      <w:t>25</w:t>
    </w:r>
    <w:r w:rsidR="009E32CD" w:rsidRPr="008A0DB7">
      <w:rPr>
        <w:rFonts w:ascii="Calibri" w:hAnsi="Calibri"/>
      </w:rPr>
      <w:fldChar w:fldCharType="end"/>
    </w:r>
    <w:r w:rsidRPr="008A0DB7">
      <w:rPr>
        <w:rFonts w:ascii="Calibri" w:hAnsi="Calibri"/>
        <w:lang w:val="cs-CZ"/>
      </w:rPr>
      <w:t xml:space="preserve"> (celkem </w:t>
    </w:r>
    <w:r w:rsidR="009E32CD" w:rsidRPr="008A0DB7">
      <w:rPr>
        <w:rFonts w:ascii="Calibri" w:hAnsi="Calibri"/>
      </w:rPr>
      <w:fldChar w:fldCharType="begin"/>
    </w:r>
    <w:r w:rsidRPr="008A0DB7">
      <w:rPr>
        <w:rFonts w:ascii="Calibri" w:hAnsi="Calibri"/>
        <w:lang w:val="cs-CZ"/>
      </w:rPr>
      <w:instrText xml:space="preserve"> NUMPAGES </w:instrText>
    </w:r>
    <w:r w:rsidR="009E32CD" w:rsidRPr="008A0DB7">
      <w:rPr>
        <w:rFonts w:ascii="Calibri" w:hAnsi="Calibri"/>
      </w:rPr>
      <w:fldChar w:fldCharType="separate"/>
    </w:r>
    <w:r w:rsidR="00881B61">
      <w:rPr>
        <w:rFonts w:ascii="Calibri" w:hAnsi="Calibri"/>
        <w:noProof/>
        <w:lang w:val="cs-CZ"/>
      </w:rPr>
      <w:t>27</w:t>
    </w:r>
    <w:r w:rsidR="009E32CD" w:rsidRPr="008A0DB7">
      <w:rPr>
        <w:rFonts w:ascii="Calibri" w:hAnsi="Calibri"/>
      </w:rPr>
      <w:fldChar w:fldCharType="end"/>
    </w:r>
    <w:r w:rsidRPr="008A0DB7">
      <w:rPr>
        <w:rFonts w:ascii="Calibri" w:hAnsi="Calibri"/>
        <w:lang w:val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287" w:rsidRDefault="005C6287">
      <w:r>
        <w:separator/>
      </w:r>
    </w:p>
  </w:footnote>
  <w:footnote w:type="continuationSeparator" w:id="0">
    <w:p w:rsidR="005C6287" w:rsidRDefault="005C6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D2" w:rsidRDefault="00BA24D2" w:rsidP="00D0337F">
    <w:pPr>
      <w:pStyle w:val="Zhlav"/>
    </w:pPr>
    <w:r>
      <w:rPr>
        <w:noProof/>
        <w:lang w:val="cs-CZ"/>
      </w:rPr>
      <w:drawing>
        <wp:inline distT="0" distB="0" distL="0" distR="0">
          <wp:extent cx="5969635" cy="1457960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635" cy="1457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BA24D2" w:rsidRPr="0032183B" w:rsidRDefault="00BA24D2" w:rsidP="00D0337F">
    <w:pPr>
      <w:pStyle w:val="Zhlav"/>
      <w:pBdr>
        <w:bottom w:val="single" w:sz="6" w:space="0" w:color="C0C0C0"/>
      </w:pBdr>
      <w:spacing w:line="192" w:lineRule="auto"/>
      <w:rPr>
        <w:rFonts w:ascii="Calibri" w:hAnsi="Calibri" w:cs="Lucida Sans Unicode"/>
        <w:smallCaps/>
        <w:color w:val="999999"/>
        <w:sz w:val="16"/>
        <w:szCs w:val="16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D2" w:rsidRDefault="00D651C0" w:rsidP="00C90D96">
    <w:pPr>
      <w:pStyle w:val="Zhlav"/>
    </w:pPr>
    <w:r>
      <w:rPr>
        <w:noProof/>
        <w:lang w:val="cs-CZ"/>
      </w:rPr>
      <w:drawing>
        <wp:inline distT="0" distB="0" distL="0" distR="0">
          <wp:extent cx="5969635" cy="1457960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635" cy="1457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A24D2">
      <w:tab/>
    </w:r>
  </w:p>
  <w:p w:rsidR="00420FF8" w:rsidRDefault="00BA24D2" w:rsidP="00420FF8">
    <w:pPr>
      <w:pStyle w:val="Zhlav"/>
      <w:tabs>
        <w:tab w:val="clear" w:pos="4536"/>
        <w:tab w:val="clear" w:pos="9072"/>
        <w:tab w:val="left" w:pos="951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83pt;height:139.5pt" o:bullet="t">
        <v:imagedata r:id="rId1" o:title="odrazka"/>
      </v:shape>
    </w:pict>
  </w:numPicBullet>
  <w:abstractNum w:abstractNumId="0">
    <w:nsid w:val="FFFFFF89"/>
    <w:multiLevelType w:val="singleLevel"/>
    <w:tmpl w:val="F79CA4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pStyle w:val="Nadpis1"/>
      <w:lvlText w:val="%1."/>
      <w:lvlJc w:val="left"/>
      <w:pPr>
        <w:tabs>
          <w:tab w:val="num" w:pos="0"/>
        </w:tabs>
      </w:pPr>
      <w:rPr>
        <w:rFonts w:ascii="Calibri" w:hAnsi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</w:pPr>
      <w:rPr>
        <w:rFonts w:ascii="Calibri" w:hAnsi="Calibri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">
    <w:nsid w:val="00000002"/>
    <w:multiLevelType w:val="multilevel"/>
    <w:tmpl w:val="8CC6EFD2"/>
    <w:name w:val="Outline"/>
    <w:lvl w:ilvl="0">
      <w:start w:val="10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3">
    <w:nsid w:val="00000009"/>
    <w:multiLevelType w:val="multilevel"/>
    <w:tmpl w:val="00000009"/>
    <w:lvl w:ilvl="0">
      <w:start w:val="1"/>
      <w:numFmt w:val="decimal"/>
      <w:pStyle w:val="bh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%4."/>
      <w:lvlJc w:val="left"/>
      <w:pPr>
        <w:tabs>
          <w:tab w:val="num" w:pos="2088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5">
    <w:nsid w:val="091B0AC4"/>
    <w:multiLevelType w:val="hybridMultilevel"/>
    <w:tmpl w:val="8CF2A630"/>
    <w:name w:val="WW8Num1"/>
    <w:lvl w:ilvl="0" w:tplc="707CA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5CE9C8E">
      <w:numFmt w:val="none"/>
      <w:lvlText w:val=""/>
      <w:lvlJc w:val="left"/>
      <w:pPr>
        <w:tabs>
          <w:tab w:val="num" w:pos="360"/>
        </w:tabs>
      </w:pPr>
    </w:lvl>
    <w:lvl w:ilvl="2" w:tplc="9ACAA7CE">
      <w:numFmt w:val="none"/>
      <w:lvlText w:val=""/>
      <w:lvlJc w:val="left"/>
      <w:pPr>
        <w:tabs>
          <w:tab w:val="num" w:pos="360"/>
        </w:tabs>
      </w:pPr>
    </w:lvl>
    <w:lvl w:ilvl="3" w:tplc="24F2C0B0">
      <w:numFmt w:val="none"/>
      <w:lvlText w:val=""/>
      <w:lvlJc w:val="left"/>
      <w:pPr>
        <w:tabs>
          <w:tab w:val="num" w:pos="360"/>
        </w:tabs>
      </w:pPr>
    </w:lvl>
    <w:lvl w:ilvl="4" w:tplc="A8D814F8">
      <w:numFmt w:val="none"/>
      <w:lvlText w:val=""/>
      <w:lvlJc w:val="left"/>
      <w:pPr>
        <w:tabs>
          <w:tab w:val="num" w:pos="360"/>
        </w:tabs>
      </w:pPr>
    </w:lvl>
    <w:lvl w:ilvl="5" w:tplc="E3DE5100">
      <w:numFmt w:val="none"/>
      <w:lvlText w:val=""/>
      <w:lvlJc w:val="left"/>
      <w:pPr>
        <w:tabs>
          <w:tab w:val="num" w:pos="360"/>
        </w:tabs>
      </w:pPr>
    </w:lvl>
    <w:lvl w:ilvl="6" w:tplc="F81E3F62">
      <w:numFmt w:val="none"/>
      <w:lvlText w:val=""/>
      <w:lvlJc w:val="left"/>
      <w:pPr>
        <w:tabs>
          <w:tab w:val="num" w:pos="360"/>
        </w:tabs>
      </w:pPr>
    </w:lvl>
    <w:lvl w:ilvl="7" w:tplc="02E8E4D6">
      <w:numFmt w:val="none"/>
      <w:lvlText w:val=""/>
      <w:lvlJc w:val="left"/>
      <w:pPr>
        <w:tabs>
          <w:tab w:val="num" w:pos="360"/>
        </w:tabs>
      </w:pPr>
    </w:lvl>
    <w:lvl w:ilvl="8" w:tplc="8400655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85240E8"/>
    <w:multiLevelType w:val="hybridMultilevel"/>
    <w:tmpl w:val="7C6EF65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25D347B3"/>
    <w:multiLevelType w:val="multilevel"/>
    <w:tmpl w:val="6D70D8D2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7872E4E"/>
    <w:multiLevelType w:val="hybridMultilevel"/>
    <w:tmpl w:val="F13AFBE4"/>
    <w:lvl w:ilvl="0" w:tplc="BBAC27AC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E5E41D18">
      <w:start w:val="1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9BF516C"/>
    <w:multiLevelType w:val="hybridMultilevel"/>
    <w:tmpl w:val="1E2013F0"/>
    <w:lvl w:ilvl="0" w:tplc="DC90F9D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C551E0"/>
    <w:multiLevelType w:val="hybridMultilevel"/>
    <w:tmpl w:val="E17AAA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9488F"/>
    <w:multiLevelType w:val="hybridMultilevel"/>
    <w:tmpl w:val="A276FFDC"/>
    <w:lvl w:ilvl="0" w:tplc="04050001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2E715A9F"/>
    <w:multiLevelType w:val="hybridMultilevel"/>
    <w:tmpl w:val="A550584C"/>
    <w:lvl w:ilvl="0" w:tplc="1CF8A8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4B71630"/>
    <w:multiLevelType w:val="hybridMultilevel"/>
    <w:tmpl w:val="815ABFF4"/>
    <w:lvl w:ilvl="0" w:tplc="6D3E6AE2">
      <w:start w:val="1"/>
      <w:numFmt w:val="lowerRoman"/>
      <w:lvlText w:val="(%1)"/>
      <w:lvlJc w:val="left"/>
      <w:pPr>
        <w:ind w:left="765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35680982"/>
    <w:multiLevelType w:val="hybridMultilevel"/>
    <w:tmpl w:val="C92EA12A"/>
    <w:lvl w:ilvl="0" w:tplc="DC90F9D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A7B70"/>
    <w:multiLevelType w:val="hybridMultilevel"/>
    <w:tmpl w:val="937C9DC8"/>
    <w:lvl w:ilvl="0" w:tplc="04050005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475D0DD8"/>
    <w:multiLevelType w:val="multilevel"/>
    <w:tmpl w:val="78BA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8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9">
    <w:nsid w:val="4B1060B1"/>
    <w:multiLevelType w:val="hybridMultilevel"/>
    <w:tmpl w:val="6A2461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561E7CA3"/>
    <w:multiLevelType w:val="hybridMultilevel"/>
    <w:tmpl w:val="B7D86196"/>
    <w:lvl w:ilvl="0" w:tplc="0405001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-"/>
      <w:lvlJc w:val="left"/>
      <w:pPr>
        <w:tabs>
          <w:tab w:val="num" w:pos="1117"/>
        </w:tabs>
        <w:ind w:left="1117" w:hanging="397"/>
      </w:pPr>
      <w:rPr>
        <w:rFonts w:ascii="Arial" w:eastAsia="Times New Roman" w:hAnsi="Arial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AA95944"/>
    <w:multiLevelType w:val="hybridMultilevel"/>
    <w:tmpl w:val="4732E006"/>
    <w:lvl w:ilvl="0" w:tplc="D09A615E">
      <w:start w:val="1"/>
      <w:numFmt w:val="lowerLetter"/>
      <w:lvlText w:val="%1)"/>
      <w:lvlJc w:val="left"/>
      <w:pPr>
        <w:ind w:left="1425" w:hanging="360"/>
      </w:pPr>
      <w:rPr>
        <w:rFonts w:ascii="Calibri" w:eastAsia="Times New Roman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62010870"/>
    <w:multiLevelType w:val="hybridMultilevel"/>
    <w:tmpl w:val="90B84E2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160E9"/>
    <w:multiLevelType w:val="hybridMultilevel"/>
    <w:tmpl w:val="CBDAE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7B5041"/>
    <w:multiLevelType w:val="hybridMultilevel"/>
    <w:tmpl w:val="20B29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17"/>
  </w:num>
  <w:num w:numId="5">
    <w:abstractNumId w:val="0"/>
  </w:num>
  <w:num w:numId="6">
    <w:abstractNumId w:val="1"/>
  </w:num>
  <w:num w:numId="7">
    <w:abstractNumId w:val="19"/>
  </w:num>
  <w:num w:numId="8">
    <w:abstractNumId w:val="7"/>
  </w:num>
  <w:num w:numId="9">
    <w:abstractNumId w:val="18"/>
  </w:num>
  <w:num w:numId="10">
    <w:abstractNumId w:val="23"/>
  </w:num>
  <w:num w:numId="11">
    <w:abstractNumId w:val="24"/>
  </w:num>
  <w:num w:numId="12">
    <w:abstractNumId w:val="3"/>
  </w:num>
  <w:num w:numId="13">
    <w:abstractNumId w:val="8"/>
  </w:num>
  <w:num w:numId="14">
    <w:abstractNumId w:val="21"/>
  </w:num>
  <w:num w:numId="15">
    <w:abstractNumId w:val="10"/>
  </w:num>
  <w:num w:numId="16">
    <w:abstractNumId w:val="25"/>
  </w:num>
  <w:num w:numId="17">
    <w:abstractNumId w:val="13"/>
  </w:num>
  <w:num w:numId="18">
    <w:abstractNumId w:val="6"/>
  </w:num>
  <w:num w:numId="19">
    <w:abstractNumId w:val="22"/>
  </w:num>
  <w:num w:numId="20">
    <w:abstractNumId w:val="12"/>
  </w:num>
  <w:num w:numId="21">
    <w:abstractNumId w:val="9"/>
  </w:num>
  <w:num w:numId="22">
    <w:abstractNumId w:val="14"/>
  </w:num>
  <w:num w:numId="23">
    <w:abstractNumId w:val="16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F7A"/>
    <w:rsid w:val="00000223"/>
    <w:rsid w:val="000004BD"/>
    <w:rsid w:val="00000D2A"/>
    <w:rsid w:val="00001B6D"/>
    <w:rsid w:val="00001CF2"/>
    <w:rsid w:val="00003028"/>
    <w:rsid w:val="000033C6"/>
    <w:rsid w:val="00004080"/>
    <w:rsid w:val="000049C2"/>
    <w:rsid w:val="00006F3C"/>
    <w:rsid w:val="00007145"/>
    <w:rsid w:val="00007C8E"/>
    <w:rsid w:val="00007D74"/>
    <w:rsid w:val="0001028B"/>
    <w:rsid w:val="00011F63"/>
    <w:rsid w:val="00012CE5"/>
    <w:rsid w:val="000135F5"/>
    <w:rsid w:val="00013C0D"/>
    <w:rsid w:val="00013EAE"/>
    <w:rsid w:val="00014CC4"/>
    <w:rsid w:val="0001507A"/>
    <w:rsid w:val="000150C1"/>
    <w:rsid w:val="0001546C"/>
    <w:rsid w:val="00015D39"/>
    <w:rsid w:val="00016F4C"/>
    <w:rsid w:val="00017161"/>
    <w:rsid w:val="00017D6B"/>
    <w:rsid w:val="000205D4"/>
    <w:rsid w:val="00020C64"/>
    <w:rsid w:val="00020F98"/>
    <w:rsid w:val="00021169"/>
    <w:rsid w:val="000222E4"/>
    <w:rsid w:val="0002243D"/>
    <w:rsid w:val="00022654"/>
    <w:rsid w:val="000228FB"/>
    <w:rsid w:val="00023481"/>
    <w:rsid w:val="00024434"/>
    <w:rsid w:val="00024B5E"/>
    <w:rsid w:val="00024C21"/>
    <w:rsid w:val="00025EB8"/>
    <w:rsid w:val="000267EF"/>
    <w:rsid w:val="00026BA9"/>
    <w:rsid w:val="000274C6"/>
    <w:rsid w:val="00027EA7"/>
    <w:rsid w:val="000315DA"/>
    <w:rsid w:val="00031C32"/>
    <w:rsid w:val="00031E8F"/>
    <w:rsid w:val="00031F26"/>
    <w:rsid w:val="00032709"/>
    <w:rsid w:val="0003287E"/>
    <w:rsid w:val="00032A17"/>
    <w:rsid w:val="00033520"/>
    <w:rsid w:val="000335C9"/>
    <w:rsid w:val="0003401C"/>
    <w:rsid w:val="00034515"/>
    <w:rsid w:val="00034A54"/>
    <w:rsid w:val="00034E2F"/>
    <w:rsid w:val="0003521D"/>
    <w:rsid w:val="000356E7"/>
    <w:rsid w:val="000357B1"/>
    <w:rsid w:val="00035CA7"/>
    <w:rsid w:val="00035E68"/>
    <w:rsid w:val="00035F31"/>
    <w:rsid w:val="000376FB"/>
    <w:rsid w:val="00040391"/>
    <w:rsid w:val="0004071D"/>
    <w:rsid w:val="0004102E"/>
    <w:rsid w:val="000410E8"/>
    <w:rsid w:val="00041191"/>
    <w:rsid w:val="000426D2"/>
    <w:rsid w:val="00042AA5"/>
    <w:rsid w:val="00042D76"/>
    <w:rsid w:val="0004381C"/>
    <w:rsid w:val="000444AE"/>
    <w:rsid w:val="00044613"/>
    <w:rsid w:val="00044A65"/>
    <w:rsid w:val="00044E25"/>
    <w:rsid w:val="00044FDE"/>
    <w:rsid w:val="0004541F"/>
    <w:rsid w:val="00045D5F"/>
    <w:rsid w:val="00045D8C"/>
    <w:rsid w:val="000468B9"/>
    <w:rsid w:val="000474C5"/>
    <w:rsid w:val="0005057D"/>
    <w:rsid w:val="00050E95"/>
    <w:rsid w:val="00051049"/>
    <w:rsid w:val="0005205F"/>
    <w:rsid w:val="000526DE"/>
    <w:rsid w:val="00052C35"/>
    <w:rsid w:val="00052DD5"/>
    <w:rsid w:val="00054488"/>
    <w:rsid w:val="00054F83"/>
    <w:rsid w:val="00055119"/>
    <w:rsid w:val="00055441"/>
    <w:rsid w:val="000556DF"/>
    <w:rsid w:val="000556F4"/>
    <w:rsid w:val="00055917"/>
    <w:rsid w:val="00056C12"/>
    <w:rsid w:val="00056C34"/>
    <w:rsid w:val="00056DD1"/>
    <w:rsid w:val="00057271"/>
    <w:rsid w:val="00057824"/>
    <w:rsid w:val="00057D37"/>
    <w:rsid w:val="00057EDD"/>
    <w:rsid w:val="00060D37"/>
    <w:rsid w:val="00062BE3"/>
    <w:rsid w:val="00063151"/>
    <w:rsid w:val="000631E8"/>
    <w:rsid w:val="000634E2"/>
    <w:rsid w:val="00064A36"/>
    <w:rsid w:val="00064BF8"/>
    <w:rsid w:val="00064E6B"/>
    <w:rsid w:val="000657EB"/>
    <w:rsid w:val="00065FF0"/>
    <w:rsid w:val="00067157"/>
    <w:rsid w:val="00067CBB"/>
    <w:rsid w:val="000707AE"/>
    <w:rsid w:val="00070E6F"/>
    <w:rsid w:val="0007110E"/>
    <w:rsid w:val="000713CE"/>
    <w:rsid w:val="00071C59"/>
    <w:rsid w:val="00072DE4"/>
    <w:rsid w:val="00073348"/>
    <w:rsid w:val="00073FAF"/>
    <w:rsid w:val="00074624"/>
    <w:rsid w:val="00074939"/>
    <w:rsid w:val="00074C05"/>
    <w:rsid w:val="00074F83"/>
    <w:rsid w:val="00075136"/>
    <w:rsid w:val="00077278"/>
    <w:rsid w:val="00077380"/>
    <w:rsid w:val="00077D65"/>
    <w:rsid w:val="0008085A"/>
    <w:rsid w:val="00080A4C"/>
    <w:rsid w:val="000815D5"/>
    <w:rsid w:val="000829CB"/>
    <w:rsid w:val="00082F98"/>
    <w:rsid w:val="00083C88"/>
    <w:rsid w:val="00083EDE"/>
    <w:rsid w:val="00084E9F"/>
    <w:rsid w:val="000852AF"/>
    <w:rsid w:val="00085327"/>
    <w:rsid w:val="00087144"/>
    <w:rsid w:val="00087A77"/>
    <w:rsid w:val="0009093B"/>
    <w:rsid w:val="00091CA2"/>
    <w:rsid w:val="00092432"/>
    <w:rsid w:val="000933B3"/>
    <w:rsid w:val="00093DB1"/>
    <w:rsid w:val="000944B4"/>
    <w:rsid w:val="0009583F"/>
    <w:rsid w:val="00096976"/>
    <w:rsid w:val="00096CD9"/>
    <w:rsid w:val="00097005"/>
    <w:rsid w:val="000975F9"/>
    <w:rsid w:val="00097978"/>
    <w:rsid w:val="00097B65"/>
    <w:rsid w:val="000A0A5A"/>
    <w:rsid w:val="000A0F7E"/>
    <w:rsid w:val="000A1646"/>
    <w:rsid w:val="000A19F0"/>
    <w:rsid w:val="000A2D06"/>
    <w:rsid w:val="000A3BFF"/>
    <w:rsid w:val="000A4A51"/>
    <w:rsid w:val="000A56A6"/>
    <w:rsid w:val="000A59A0"/>
    <w:rsid w:val="000A5ADA"/>
    <w:rsid w:val="000A5F64"/>
    <w:rsid w:val="000A6787"/>
    <w:rsid w:val="000A7B7E"/>
    <w:rsid w:val="000B0726"/>
    <w:rsid w:val="000B0B15"/>
    <w:rsid w:val="000B0D4D"/>
    <w:rsid w:val="000B0E11"/>
    <w:rsid w:val="000B0F15"/>
    <w:rsid w:val="000B10C7"/>
    <w:rsid w:val="000B1600"/>
    <w:rsid w:val="000B198D"/>
    <w:rsid w:val="000B2F94"/>
    <w:rsid w:val="000B561D"/>
    <w:rsid w:val="000B5CC6"/>
    <w:rsid w:val="000B6EC3"/>
    <w:rsid w:val="000C03D5"/>
    <w:rsid w:val="000C2038"/>
    <w:rsid w:val="000C27E6"/>
    <w:rsid w:val="000C3CE3"/>
    <w:rsid w:val="000C43CF"/>
    <w:rsid w:val="000C47CB"/>
    <w:rsid w:val="000C4C77"/>
    <w:rsid w:val="000C51E5"/>
    <w:rsid w:val="000C52FF"/>
    <w:rsid w:val="000C5FCF"/>
    <w:rsid w:val="000C6662"/>
    <w:rsid w:val="000C6AE6"/>
    <w:rsid w:val="000C6C21"/>
    <w:rsid w:val="000C6C32"/>
    <w:rsid w:val="000C7293"/>
    <w:rsid w:val="000C7943"/>
    <w:rsid w:val="000D03F2"/>
    <w:rsid w:val="000D09A6"/>
    <w:rsid w:val="000D0BCF"/>
    <w:rsid w:val="000D1A07"/>
    <w:rsid w:val="000D2374"/>
    <w:rsid w:val="000D2424"/>
    <w:rsid w:val="000D2BE7"/>
    <w:rsid w:val="000D378C"/>
    <w:rsid w:val="000D384B"/>
    <w:rsid w:val="000D3B07"/>
    <w:rsid w:val="000D3EEA"/>
    <w:rsid w:val="000D5169"/>
    <w:rsid w:val="000D6260"/>
    <w:rsid w:val="000E04C8"/>
    <w:rsid w:val="000E1D83"/>
    <w:rsid w:val="000E2067"/>
    <w:rsid w:val="000E2F0E"/>
    <w:rsid w:val="000E352E"/>
    <w:rsid w:val="000E3BAB"/>
    <w:rsid w:val="000E49C3"/>
    <w:rsid w:val="000E4C0A"/>
    <w:rsid w:val="000E4C12"/>
    <w:rsid w:val="000E4FBA"/>
    <w:rsid w:val="000E53AC"/>
    <w:rsid w:val="000E6495"/>
    <w:rsid w:val="000E7EE4"/>
    <w:rsid w:val="000F0408"/>
    <w:rsid w:val="000F0C38"/>
    <w:rsid w:val="000F1512"/>
    <w:rsid w:val="000F1B2B"/>
    <w:rsid w:val="000F2C22"/>
    <w:rsid w:val="000F2CD0"/>
    <w:rsid w:val="000F2F3C"/>
    <w:rsid w:val="000F35A4"/>
    <w:rsid w:val="000F375A"/>
    <w:rsid w:val="000F3BEC"/>
    <w:rsid w:val="000F4FD5"/>
    <w:rsid w:val="000F5EF8"/>
    <w:rsid w:val="000F73DE"/>
    <w:rsid w:val="000F7916"/>
    <w:rsid w:val="001001B3"/>
    <w:rsid w:val="001001FF"/>
    <w:rsid w:val="00101EEB"/>
    <w:rsid w:val="00102864"/>
    <w:rsid w:val="00104808"/>
    <w:rsid w:val="00104E67"/>
    <w:rsid w:val="00104FBB"/>
    <w:rsid w:val="00105409"/>
    <w:rsid w:val="00105550"/>
    <w:rsid w:val="00106092"/>
    <w:rsid w:val="00106885"/>
    <w:rsid w:val="00111267"/>
    <w:rsid w:val="0011141F"/>
    <w:rsid w:val="00111725"/>
    <w:rsid w:val="00114254"/>
    <w:rsid w:val="00114C13"/>
    <w:rsid w:val="00115819"/>
    <w:rsid w:val="00115EB4"/>
    <w:rsid w:val="00115FDF"/>
    <w:rsid w:val="001172B0"/>
    <w:rsid w:val="0011746E"/>
    <w:rsid w:val="0011760E"/>
    <w:rsid w:val="00117A5B"/>
    <w:rsid w:val="00117DB1"/>
    <w:rsid w:val="00120A08"/>
    <w:rsid w:val="00122C23"/>
    <w:rsid w:val="00123C19"/>
    <w:rsid w:val="00124866"/>
    <w:rsid w:val="001252CA"/>
    <w:rsid w:val="001255FC"/>
    <w:rsid w:val="00127EA8"/>
    <w:rsid w:val="00130397"/>
    <w:rsid w:val="00130CFF"/>
    <w:rsid w:val="00131DEA"/>
    <w:rsid w:val="00132C03"/>
    <w:rsid w:val="00133DAD"/>
    <w:rsid w:val="00134444"/>
    <w:rsid w:val="00134FC5"/>
    <w:rsid w:val="001355E8"/>
    <w:rsid w:val="00135AF6"/>
    <w:rsid w:val="001364D9"/>
    <w:rsid w:val="00141B1E"/>
    <w:rsid w:val="00142722"/>
    <w:rsid w:val="0014286A"/>
    <w:rsid w:val="00142A43"/>
    <w:rsid w:val="00142F10"/>
    <w:rsid w:val="00143113"/>
    <w:rsid w:val="00143250"/>
    <w:rsid w:val="001441DD"/>
    <w:rsid w:val="001447B0"/>
    <w:rsid w:val="00145920"/>
    <w:rsid w:val="001507FE"/>
    <w:rsid w:val="001528F9"/>
    <w:rsid w:val="00152E14"/>
    <w:rsid w:val="001543DD"/>
    <w:rsid w:val="001552DE"/>
    <w:rsid w:val="00157327"/>
    <w:rsid w:val="001573B6"/>
    <w:rsid w:val="0015788B"/>
    <w:rsid w:val="00160B09"/>
    <w:rsid w:val="00161B6F"/>
    <w:rsid w:val="00161EF9"/>
    <w:rsid w:val="001623D7"/>
    <w:rsid w:val="001630D9"/>
    <w:rsid w:val="00163792"/>
    <w:rsid w:val="0016409F"/>
    <w:rsid w:val="00165445"/>
    <w:rsid w:val="001667F5"/>
    <w:rsid w:val="00167244"/>
    <w:rsid w:val="00167BC3"/>
    <w:rsid w:val="0017075B"/>
    <w:rsid w:val="0017081E"/>
    <w:rsid w:val="00171270"/>
    <w:rsid w:val="00171AA1"/>
    <w:rsid w:val="00171B8A"/>
    <w:rsid w:val="00171D19"/>
    <w:rsid w:val="0017296D"/>
    <w:rsid w:val="00173B4E"/>
    <w:rsid w:val="001752F2"/>
    <w:rsid w:val="00175F85"/>
    <w:rsid w:val="00176419"/>
    <w:rsid w:val="00176AAE"/>
    <w:rsid w:val="0017733B"/>
    <w:rsid w:val="00177F7D"/>
    <w:rsid w:val="0018098B"/>
    <w:rsid w:val="00180AA6"/>
    <w:rsid w:val="00181585"/>
    <w:rsid w:val="00181B2D"/>
    <w:rsid w:val="0018323A"/>
    <w:rsid w:val="0018366A"/>
    <w:rsid w:val="00183F8D"/>
    <w:rsid w:val="001845C1"/>
    <w:rsid w:val="001848F5"/>
    <w:rsid w:val="00184D77"/>
    <w:rsid w:val="00185108"/>
    <w:rsid w:val="00185E9D"/>
    <w:rsid w:val="00186A90"/>
    <w:rsid w:val="00186AC0"/>
    <w:rsid w:val="00186E86"/>
    <w:rsid w:val="00187A70"/>
    <w:rsid w:val="00190040"/>
    <w:rsid w:val="001911D7"/>
    <w:rsid w:val="001915F3"/>
    <w:rsid w:val="00191675"/>
    <w:rsid w:val="00191948"/>
    <w:rsid w:val="001923FE"/>
    <w:rsid w:val="00194B79"/>
    <w:rsid w:val="001951A8"/>
    <w:rsid w:val="001954F5"/>
    <w:rsid w:val="00195702"/>
    <w:rsid w:val="00195EFC"/>
    <w:rsid w:val="00196329"/>
    <w:rsid w:val="00197477"/>
    <w:rsid w:val="001976DC"/>
    <w:rsid w:val="00197C68"/>
    <w:rsid w:val="001A3821"/>
    <w:rsid w:val="001A3906"/>
    <w:rsid w:val="001A5F16"/>
    <w:rsid w:val="001A60A4"/>
    <w:rsid w:val="001A7075"/>
    <w:rsid w:val="001A791A"/>
    <w:rsid w:val="001A7E42"/>
    <w:rsid w:val="001B000E"/>
    <w:rsid w:val="001B0881"/>
    <w:rsid w:val="001B0AEE"/>
    <w:rsid w:val="001B1615"/>
    <w:rsid w:val="001B2A24"/>
    <w:rsid w:val="001B2BE3"/>
    <w:rsid w:val="001B34B8"/>
    <w:rsid w:val="001B3AF7"/>
    <w:rsid w:val="001B4336"/>
    <w:rsid w:val="001B440F"/>
    <w:rsid w:val="001B48EE"/>
    <w:rsid w:val="001B63A6"/>
    <w:rsid w:val="001B63F8"/>
    <w:rsid w:val="001B68D7"/>
    <w:rsid w:val="001B68DB"/>
    <w:rsid w:val="001B6E5F"/>
    <w:rsid w:val="001C023B"/>
    <w:rsid w:val="001C0536"/>
    <w:rsid w:val="001C38B4"/>
    <w:rsid w:val="001C3E96"/>
    <w:rsid w:val="001C41DC"/>
    <w:rsid w:val="001C483B"/>
    <w:rsid w:val="001C4D18"/>
    <w:rsid w:val="001C4FEA"/>
    <w:rsid w:val="001C5233"/>
    <w:rsid w:val="001C5278"/>
    <w:rsid w:val="001C60BC"/>
    <w:rsid w:val="001C7D23"/>
    <w:rsid w:val="001D2D8E"/>
    <w:rsid w:val="001D2E3B"/>
    <w:rsid w:val="001D2E47"/>
    <w:rsid w:val="001D3929"/>
    <w:rsid w:val="001D3973"/>
    <w:rsid w:val="001D5E93"/>
    <w:rsid w:val="001D6320"/>
    <w:rsid w:val="001D6562"/>
    <w:rsid w:val="001E08CA"/>
    <w:rsid w:val="001E0F26"/>
    <w:rsid w:val="001E229E"/>
    <w:rsid w:val="001E2A8F"/>
    <w:rsid w:val="001E37D2"/>
    <w:rsid w:val="001E3B8B"/>
    <w:rsid w:val="001E430D"/>
    <w:rsid w:val="001E4AF5"/>
    <w:rsid w:val="001E51CA"/>
    <w:rsid w:val="001E652F"/>
    <w:rsid w:val="001E7444"/>
    <w:rsid w:val="001F00BD"/>
    <w:rsid w:val="001F02E2"/>
    <w:rsid w:val="001F03FD"/>
    <w:rsid w:val="001F1366"/>
    <w:rsid w:val="001F1C8B"/>
    <w:rsid w:val="001F3EE2"/>
    <w:rsid w:val="001F5689"/>
    <w:rsid w:val="001F56FB"/>
    <w:rsid w:val="001F5A55"/>
    <w:rsid w:val="001F5BEA"/>
    <w:rsid w:val="001F60C0"/>
    <w:rsid w:val="001F616A"/>
    <w:rsid w:val="001F6D42"/>
    <w:rsid w:val="001F7C72"/>
    <w:rsid w:val="00200DCE"/>
    <w:rsid w:val="00201BA5"/>
    <w:rsid w:val="00201E6D"/>
    <w:rsid w:val="00201EC5"/>
    <w:rsid w:val="00202AC6"/>
    <w:rsid w:val="00202CE5"/>
    <w:rsid w:val="00203785"/>
    <w:rsid w:val="00204B19"/>
    <w:rsid w:val="00204C7D"/>
    <w:rsid w:val="00204DB2"/>
    <w:rsid w:val="002054B5"/>
    <w:rsid w:val="00206360"/>
    <w:rsid w:val="00206CE1"/>
    <w:rsid w:val="00207379"/>
    <w:rsid w:val="002111DD"/>
    <w:rsid w:val="0021180B"/>
    <w:rsid w:val="00211824"/>
    <w:rsid w:val="00211F12"/>
    <w:rsid w:val="0021288B"/>
    <w:rsid w:val="0021362F"/>
    <w:rsid w:val="00214981"/>
    <w:rsid w:val="00214E9E"/>
    <w:rsid w:val="00215829"/>
    <w:rsid w:val="00215BD3"/>
    <w:rsid w:val="00217FDC"/>
    <w:rsid w:val="002201FE"/>
    <w:rsid w:val="00220400"/>
    <w:rsid w:val="00220A9B"/>
    <w:rsid w:val="002211DC"/>
    <w:rsid w:val="002214A8"/>
    <w:rsid w:val="00221CE6"/>
    <w:rsid w:val="00221F8F"/>
    <w:rsid w:val="002222E8"/>
    <w:rsid w:val="0022252D"/>
    <w:rsid w:val="00222E0E"/>
    <w:rsid w:val="00223B41"/>
    <w:rsid w:val="00223BFC"/>
    <w:rsid w:val="00223CA2"/>
    <w:rsid w:val="00224003"/>
    <w:rsid w:val="00224344"/>
    <w:rsid w:val="0022630F"/>
    <w:rsid w:val="00226323"/>
    <w:rsid w:val="0022656C"/>
    <w:rsid w:val="00226811"/>
    <w:rsid w:val="0022740C"/>
    <w:rsid w:val="0022741F"/>
    <w:rsid w:val="002276A7"/>
    <w:rsid w:val="00227B28"/>
    <w:rsid w:val="00227CC0"/>
    <w:rsid w:val="00230054"/>
    <w:rsid w:val="002318A9"/>
    <w:rsid w:val="00231EA2"/>
    <w:rsid w:val="00232147"/>
    <w:rsid w:val="002324C1"/>
    <w:rsid w:val="00232A97"/>
    <w:rsid w:val="002335E4"/>
    <w:rsid w:val="00233B0A"/>
    <w:rsid w:val="00234B6A"/>
    <w:rsid w:val="002350BF"/>
    <w:rsid w:val="002352DC"/>
    <w:rsid w:val="002358C0"/>
    <w:rsid w:val="00235C11"/>
    <w:rsid w:val="00235DA2"/>
    <w:rsid w:val="00237094"/>
    <w:rsid w:val="0023745A"/>
    <w:rsid w:val="00237AAD"/>
    <w:rsid w:val="00237AE3"/>
    <w:rsid w:val="00237D14"/>
    <w:rsid w:val="0024086F"/>
    <w:rsid w:val="00240B82"/>
    <w:rsid w:val="00240DED"/>
    <w:rsid w:val="00240F75"/>
    <w:rsid w:val="0024111A"/>
    <w:rsid w:val="00241226"/>
    <w:rsid w:val="00241376"/>
    <w:rsid w:val="00241FFC"/>
    <w:rsid w:val="0024200C"/>
    <w:rsid w:val="002426B5"/>
    <w:rsid w:val="00242B65"/>
    <w:rsid w:val="002440D4"/>
    <w:rsid w:val="002449EA"/>
    <w:rsid w:val="00244F23"/>
    <w:rsid w:val="00246445"/>
    <w:rsid w:val="00246828"/>
    <w:rsid w:val="00250C22"/>
    <w:rsid w:val="00251781"/>
    <w:rsid w:val="0025182C"/>
    <w:rsid w:val="00251CC6"/>
    <w:rsid w:val="002525C6"/>
    <w:rsid w:val="002530E0"/>
    <w:rsid w:val="00253796"/>
    <w:rsid w:val="00253B4F"/>
    <w:rsid w:val="00256080"/>
    <w:rsid w:val="00260269"/>
    <w:rsid w:val="00260801"/>
    <w:rsid w:val="00260B1B"/>
    <w:rsid w:val="00260B8C"/>
    <w:rsid w:val="00261A5B"/>
    <w:rsid w:val="0026257A"/>
    <w:rsid w:val="002625E4"/>
    <w:rsid w:val="0026263E"/>
    <w:rsid w:val="00262878"/>
    <w:rsid w:val="00263AD5"/>
    <w:rsid w:val="002642DE"/>
    <w:rsid w:val="0026458A"/>
    <w:rsid w:val="002650EE"/>
    <w:rsid w:val="002652E5"/>
    <w:rsid w:val="00266383"/>
    <w:rsid w:val="00270229"/>
    <w:rsid w:val="00271AFA"/>
    <w:rsid w:val="00272346"/>
    <w:rsid w:val="00273107"/>
    <w:rsid w:val="002731A3"/>
    <w:rsid w:val="002733EF"/>
    <w:rsid w:val="00273B1B"/>
    <w:rsid w:val="0027403F"/>
    <w:rsid w:val="00274C6F"/>
    <w:rsid w:val="00274E36"/>
    <w:rsid w:val="00275368"/>
    <w:rsid w:val="0027588C"/>
    <w:rsid w:val="0027596B"/>
    <w:rsid w:val="00275D9D"/>
    <w:rsid w:val="00276151"/>
    <w:rsid w:val="0027714D"/>
    <w:rsid w:val="00277250"/>
    <w:rsid w:val="0028180A"/>
    <w:rsid w:val="00281E54"/>
    <w:rsid w:val="0028233E"/>
    <w:rsid w:val="00282E05"/>
    <w:rsid w:val="00283399"/>
    <w:rsid w:val="002834DD"/>
    <w:rsid w:val="00283FCC"/>
    <w:rsid w:val="0028416D"/>
    <w:rsid w:val="00284C85"/>
    <w:rsid w:val="00284D3D"/>
    <w:rsid w:val="00285178"/>
    <w:rsid w:val="00285AAB"/>
    <w:rsid w:val="002863F4"/>
    <w:rsid w:val="002867D7"/>
    <w:rsid w:val="00286B50"/>
    <w:rsid w:val="00291A97"/>
    <w:rsid w:val="00292036"/>
    <w:rsid w:val="0029294B"/>
    <w:rsid w:val="002948D9"/>
    <w:rsid w:val="00294B2B"/>
    <w:rsid w:val="00294FC7"/>
    <w:rsid w:val="002966BC"/>
    <w:rsid w:val="002969CE"/>
    <w:rsid w:val="002969FC"/>
    <w:rsid w:val="00296BA7"/>
    <w:rsid w:val="00296BB5"/>
    <w:rsid w:val="00296EB7"/>
    <w:rsid w:val="0029731B"/>
    <w:rsid w:val="00297B25"/>
    <w:rsid w:val="00297C8C"/>
    <w:rsid w:val="002A1DA0"/>
    <w:rsid w:val="002A2FB8"/>
    <w:rsid w:val="002A3A29"/>
    <w:rsid w:val="002A3DD8"/>
    <w:rsid w:val="002A4BE5"/>
    <w:rsid w:val="002A4F53"/>
    <w:rsid w:val="002A50DF"/>
    <w:rsid w:val="002A52DE"/>
    <w:rsid w:val="002A7F0E"/>
    <w:rsid w:val="002B0199"/>
    <w:rsid w:val="002B08BB"/>
    <w:rsid w:val="002B0F6A"/>
    <w:rsid w:val="002B1ED1"/>
    <w:rsid w:val="002B2661"/>
    <w:rsid w:val="002B2C55"/>
    <w:rsid w:val="002B356A"/>
    <w:rsid w:val="002B44A1"/>
    <w:rsid w:val="002B5462"/>
    <w:rsid w:val="002B6038"/>
    <w:rsid w:val="002B6A47"/>
    <w:rsid w:val="002B71E4"/>
    <w:rsid w:val="002C0265"/>
    <w:rsid w:val="002C0EA9"/>
    <w:rsid w:val="002C0F34"/>
    <w:rsid w:val="002C175A"/>
    <w:rsid w:val="002C19C5"/>
    <w:rsid w:val="002C21AD"/>
    <w:rsid w:val="002C24F8"/>
    <w:rsid w:val="002C2548"/>
    <w:rsid w:val="002C2923"/>
    <w:rsid w:val="002C3657"/>
    <w:rsid w:val="002C455A"/>
    <w:rsid w:val="002C4FE1"/>
    <w:rsid w:val="002C74DC"/>
    <w:rsid w:val="002C7E51"/>
    <w:rsid w:val="002D048E"/>
    <w:rsid w:val="002D240D"/>
    <w:rsid w:val="002D3388"/>
    <w:rsid w:val="002D3685"/>
    <w:rsid w:val="002D3B13"/>
    <w:rsid w:val="002D3DFA"/>
    <w:rsid w:val="002D46AF"/>
    <w:rsid w:val="002D488F"/>
    <w:rsid w:val="002D52FF"/>
    <w:rsid w:val="002D5A10"/>
    <w:rsid w:val="002D5B0D"/>
    <w:rsid w:val="002D5B5D"/>
    <w:rsid w:val="002D5D00"/>
    <w:rsid w:val="002D6618"/>
    <w:rsid w:val="002D74F7"/>
    <w:rsid w:val="002D76D4"/>
    <w:rsid w:val="002D7E62"/>
    <w:rsid w:val="002D7EE6"/>
    <w:rsid w:val="002E25C0"/>
    <w:rsid w:val="002E2DD1"/>
    <w:rsid w:val="002E3318"/>
    <w:rsid w:val="002E3499"/>
    <w:rsid w:val="002E3C81"/>
    <w:rsid w:val="002E4A7E"/>
    <w:rsid w:val="002E4EF1"/>
    <w:rsid w:val="002E5028"/>
    <w:rsid w:val="002E68EA"/>
    <w:rsid w:val="002E6CAF"/>
    <w:rsid w:val="002E6D99"/>
    <w:rsid w:val="002E7E73"/>
    <w:rsid w:val="002F0CC7"/>
    <w:rsid w:val="002F15B0"/>
    <w:rsid w:val="002F21E5"/>
    <w:rsid w:val="002F2371"/>
    <w:rsid w:val="002F4B92"/>
    <w:rsid w:val="002F5558"/>
    <w:rsid w:val="002F55A8"/>
    <w:rsid w:val="002F6AB8"/>
    <w:rsid w:val="002F72D8"/>
    <w:rsid w:val="00300285"/>
    <w:rsid w:val="00300D07"/>
    <w:rsid w:val="00301C02"/>
    <w:rsid w:val="00301E3A"/>
    <w:rsid w:val="00301E61"/>
    <w:rsid w:val="00301F8F"/>
    <w:rsid w:val="00303AA6"/>
    <w:rsid w:val="00304752"/>
    <w:rsid w:val="003049E9"/>
    <w:rsid w:val="00304E0C"/>
    <w:rsid w:val="00304E6D"/>
    <w:rsid w:val="003051D8"/>
    <w:rsid w:val="0030616F"/>
    <w:rsid w:val="00307209"/>
    <w:rsid w:val="00307AD9"/>
    <w:rsid w:val="00310E20"/>
    <w:rsid w:val="0031104B"/>
    <w:rsid w:val="003121D0"/>
    <w:rsid w:val="00312A9A"/>
    <w:rsid w:val="0031340C"/>
    <w:rsid w:val="0031451F"/>
    <w:rsid w:val="00315753"/>
    <w:rsid w:val="003169C2"/>
    <w:rsid w:val="003171A5"/>
    <w:rsid w:val="00317D9D"/>
    <w:rsid w:val="0032047E"/>
    <w:rsid w:val="00320CFE"/>
    <w:rsid w:val="00321192"/>
    <w:rsid w:val="00321B40"/>
    <w:rsid w:val="003222BE"/>
    <w:rsid w:val="00322570"/>
    <w:rsid w:val="0032270B"/>
    <w:rsid w:val="00322AC4"/>
    <w:rsid w:val="003231B1"/>
    <w:rsid w:val="0032354D"/>
    <w:rsid w:val="003240A3"/>
    <w:rsid w:val="00324725"/>
    <w:rsid w:val="00325567"/>
    <w:rsid w:val="003262CE"/>
    <w:rsid w:val="00326955"/>
    <w:rsid w:val="00326BB5"/>
    <w:rsid w:val="00326DF1"/>
    <w:rsid w:val="00327026"/>
    <w:rsid w:val="00327D11"/>
    <w:rsid w:val="00327EA1"/>
    <w:rsid w:val="00330FBA"/>
    <w:rsid w:val="00331C04"/>
    <w:rsid w:val="00331F84"/>
    <w:rsid w:val="0033227E"/>
    <w:rsid w:val="0033481E"/>
    <w:rsid w:val="00334937"/>
    <w:rsid w:val="0033563F"/>
    <w:rsid w:val="00335BA1"/>
    <w:rsid w:val="00335EEB"/>
    <w:rsid w:val="00336902"/>
    <w:rsid w:val="003370D6"/>
    <w:rsid w:val="00337E49"/>
    <w:rsid w:val="003407E1"/>
    <w:rsid w:val="00340ABF"/>
    <w:rsid w:val="00340DAE"/>
    <w:rsid w:val="00342ADA"/>
    <w:rsid w:val="003447BE"/>
    <w:rsid w:val="00344A01"/>
    <w:rsid w:val="0034571C"/>
    <w:rsid w:val="003461E8"/>
    <w:rsid w:val="003462BF"/>
    <w:rsid w:val="00347028"/>
    <w:rsid w:val="00347FAC"/>
    <w:rsid w:val="00350357"/>
    <w:rsid w:val="0035326D"/>
    <w:rsid w:val="00353440"/>
    <w:rsid w:val="0035354E"/>
    <w:rsid w:val="00355148"/>
    <w:rsid w:val="003551C3"/>
    <w:rsid w:val="0035572C"/>
    <w:rsid w:val="00355C3B"/>
    <w:rsid w:val="00355C9A"/>
    <w:rsid w:val="0035644C"/>
    <w:rsid w:val="00356560"/>
    <w:rsid w:val="0035675D"/>
    <w:rsid w:val="00357111"/>
    <w:rsid w:val="0035726A"/>
    <w:rsid w:val="003579CF"/>
    <w:rsid w:val="00360D9F"/>
    <w:rsid w:val="0036101D"/>
    <w:rsid w:val="003610F7"/>
    <w:rsid w:val="0036168A"/>
    <w:rsid w:val="003616C4"/>
    <w:rsid w:val="003621CA"/>
    <w:rsid w:val="003625D5"/>
    <w:rsid w:val="00362D73"/>
    <w:rsid w:val="00362E56"/>
    <w:rsid w:val="00363312"/>
    <w:rsid w:val="00365726"/>
    <w:rsid w:val="00365C05"/>
    <w:rsid w:val="003661AE"/>
    <w:rsid w:val="0036653A"/>
    <w:rsid w:val="00366B10"/>
    <w:rsid w:val="00367463"/>
    <w:rsid w:val="00367A06"/>
    <w:rsid w:val="00370639"/>
    <w:rsid w:val="00370D36"/>
    <w:rsid w:val="00370F53"/>
    <w:rsid w:val="00371525"/>
    <w:rsid w:val="00371B3A"/>
    <w:rsid w:val="00372159"/>
    <w:rsid w:val="0037237D"/>
    <w:rsid w:val="00372425"/>
    <w:rsid w:val="00373495"/>
    <w:rsid w:val="00373571"/>
    <w:rsid w:val="003735D4"/>
    <w:rsid w:val="00373697"/>
    <w:rsid w:val="00375410"/>
    <w:rsid w:val="0037625C"/>
    <w:rsid w:val="003765E0"/>
    <w:rsid w:val="00376886"/>
    <w:rsid w:val="003770FC"/>
    <w:rsid w:val="00377222"/>
    <w:rsid w:val="00377A06"/>
    <w:rsid w:val="00380193"/>
    <w:rsid w:val="00380261"/>
    <w:rsid w:val="0038028A"/>
    <w:rsid w:val="003819CB"/>
    <w:rsid w:val="0038209E"/>
    <w:rsid w:val="00382D8F"/>
    <w:rsid w:val="00382D98"/>
    <w:rsid w:val="003831CB"/>
    <w:rsid w:val="00384066"/>
    <w:rsid w:val="00384CDD"/>
    <w:rsid w:val="00384F7D"/>
    <w:rsid w:val="00385238"/>
    <w:rsid w:val="00385327"/>
    <w:rsid w:val="00385C21"/>
    <w:rsid w:val="003877E3"/>
    <w:rsid w:val="00387BCA"/>
    <w:rsid w:val="00387C5D"/>
    <w:rsid w:val="003901AC"/>
    <w:rsid w:val="00390319"/>
    <w:rsid w:val="003914CF"/>
    <w:rsid w:val="00392672"/>
    <w:rsid w:val="003933F0"/>
    <w:rsid w:val="0039365C"/>
    <w:rsid w:val="00393AB1"/>
    <w:rsid w:val="00393C96"/>
    <w:rsid w:val="003940EF"/>
    <w:rsid w:val="0039421B"/>
    <w:rsid w:val="00394590"/>
    <w:rsid w:val="00394AA8"/>
    <w:rsid w:val="00394D4D"/>
    <w:rsid w:val="00396B98"/>
    <w:rsid w:val="00396E9E"/>
    <w:rsid w:val="00397D2D"/>
    <w:rsid w:val="003A1C50"/>
    <w:rsid w:val="003A1D31"/>
    <w:rsid w:val="003A3506"/>
    <w:rsid w:val="003A3C2E"/>
    <w:rsid w:val="003A4206"/>
    <w:rsid w:val="003A441F"/>
    <w:rsid w:val="003A4D6D"/>
    <w:rsid w:val="003A54DB"/>
    <w:rsid w:val="003A7159"/>
    <w:rsid w:val="003B038C"/>
    <w:rsid w:val="003B22A2"/>
    <w:rsid w:val="003B230F"/>
    <w:rsid w:val="003B26CE"/>
    <w:rsid w:val="003B3A1B"/>
    <w:rsid w:val="003B3C66"/>
    <w:rsid w:val="003B4605"/>
    <w:rsid w:val="003B4A85"/>
    <w:rsid w:val="003B5802"/>
    <w:rsid w:val="003B6085"/>
    <w:rsid w:val="003B614E"/>
    <w:rsid w:val="003B6AEB"/>
    <w:rsid w:val="003B7865"/>
    <w:rsid w:val="003B7980"/>
    <w:rsid w:val="003B7CF4"/>
    <w:rsid w:val="003C169E"/>
    <w:rsid w:val="003C2356"/>
    <w:rsid w:val="003C2B62"/>
    <w:rsid w:val="003C3221"/>
    <w:rsid w:val="003C35F7"/>
    <w:rsid w:val="003C4174"/>
    <w:rsid w:val="003C5704"/>
    <w:rsid w:val="003C62BB"/>
    <w:rsid w:val="003C64F5"/>
    <w:rsid w:val="003C65CF"/>
    <w:rsid w:val="003D0660"/>
    <w:rsid w:val="003D06FA"/>
    <w:rsid w:val="003D4062"/>
    <w:rsid w:val="003D461A"/>
    <w:rsid w:val="003D47B6"/>
    <w:rsid w:val="003D4939"/>
    <w:rsid w:val="003D516A"/>
    <w:rsid w:val="003D532E"/>
    <w:rsid w:val="003D61F6"/>
    <w:rsid w:val="003D6BD2"/>
    <w:rsid w:val="003D76EF"/>
    <w:rsid w:val="003D78A7"/>
    <w:rsid w:val="003D7E87"/>
    <w:rsid w:val="003E0D63"/>
    <w:rsid w:val="003E162A"/>
    <w:rsid w:val="003E16B4"/>
    <w:rsid w:val="003E1EF0"/>
    <w:rsid w:val="003E31A2"/>
    <w:rsid w:val="003E374D"/>
    <w:rsid w:val="003E37C9"/>
    <w:rsid w:val="003E413B"/>
    <w:rsid w:val="003E4CE7"/>
    <w:rsid w:val="003E5DC2"/>
    <w:rsid w:val="003E5EA5"/>
    <w:rsid w:val="003E5F11"/>
    <w:rsid w:val="003E5FF1"/>
    <w:rsid w:val="003E6ED6"/>
    <w:rsid w:val="003E7153"/>
    <w:rsid w:val="003F04C6"/>
    <w:rsid w:val="003F04DE"/>
    <w:rsid w:val="003F05F2"/>
    <w:rsid w:val="003F1289"/>
    <w:rsid w:val="003F1C99"/>
    <w:rsid w:val="003F288B"/>
    <w:rsid w:val="003F3AE0"/>
    <w:rsid w:val="003F4091"/>
    <w:rsid w:val="003F47AB"/>
    <w:rsid w:val="003F4A9A"/>
    <w:rsid w:val="003F59DF"/>
    <w:rsid w:val="003F6A68"/>
    <w:rsid w:val="003F77ED"/>
    <w:rsid w:val="00400105"/>
    <w:rsid w:val="00402110"/>
    <w:rsid w:val="00403595"/>
    <w:rsid w:val="00403799"/>
    <w:rsid w:val="00403AF6"/>
    <w:rsid w:val="00404009"/>
    <w:rsid w:val="004044E0"/>
    <w:rsid w:val="004046E6"/>
    <w:rsid w:val="00405059"/>
    <w:rsid w:val="004050E3"/>
    <w:rsid w:val="004054F7"/>
    <w:rsid w:val="004061D2"/>
    <w:rsid w:val="00406293"/>
    <w:rsid w:val="004065B8"/>
    <w:rsid w:val="004100F6"/>
    <w:rsid w:val="0041045B"/>
    <w:rsid w:val="004116DE"/>
    <w:rsid w:val="00413281"/>
    <w:rsid w:val="00413318"/>
    <w:rsid w:val="004141F2"/>
    <w:rsid w:val="0041486E"/>
    <w:rsid w:val="00414B67"/>
    <w:rsid w:val="00414FF7"/>
    <w:rsid w:val="0041504E"/>
    <w:rsid w:val="00415DC5"/>
    <w:rsid w:val="00415EA2"/>
    <w:rsid w:val="00415F7E"/>
    <w:rsid w:val="0041659C"/>
    <w:rsid w:val="0041702D"/>
    <w:rsid w:val="00417163"/>
    <w:rsid w:val="00417445"/>
    <w:rsid w:val="00417F1F"/>
    <w:rsid w:val="0042018C"/>
    <w:rsid w:val="004204B5"/>
    <w:rsid w:val="00420FF8"/>
    <w:rsid w:val="004211A8"/>
    <w:rsid w:val="004222B9"/>
    <w:rsid w:val="00422AF0"/>
    <w:rsid w:val="00423904"/>
    <w:rsid w:val="00425A1B"/>
    <w:rsid w:val="0042615F"/>
    <w:rsid w:val="004261BD"/>
    <w:rsid w:val="00427779"/>
    <w:rsid w:val="00427A6A"/>
    <w:rsid w:val="00427AC0"/>
    <w:rsid w:val="00430E97"/>
    <w:rsid w:val="00431B09"/>
    <w:rsid w:val="00432FB7"/>
    <w:rsid w:val="004333BE"/>
    <w:rsid w:val="00434191"/>
    <w:rsid w:val="0043444A"/>
    <w:rsid w:val="00434BC0"/>
    <w:rsid w:val="004359DD"/>
    <w:rsid w:val="00435BC1"/>
    <w:rsid w:val="00436CE1"/>
    <w:rsid w:val="00437270"/>
    <w:rsid w:val="00441BE4"/>
    <w:rsid w:val="00442A75"/>
    <w:rsid w:val="00442F06"/>
    <w:rsid w:val="004437D4"/>
    <w:rsid w:val="00443CAF"/>
    <w:rsid w:val="00443D86"/>
    <w:rsid w:val="00443DFD"/>
    <w:rsid w:val="00443F01"/>
    <w:rsid w:val="004440BC"/>
    <w:rsid w:val="004457DE"/>
    <w:rsid w:val="00446BCC"/>
    <w:rsid w:val="004470E4"/>
    <w:rsid w:val="004473E7"/>
    <w:rsid w:val="004477C4"/>
    <w:rsid w:val="004479C3"/>
    <w:rsid w:val="00450A0F"/>
    <w:rsid w:val="00451272"/>
    <w:rsid w:val="00452511"/>
    <w:rsid w:val="00452FDA"/>
    <w:rsid w:val="004536BD"/>
    <w:rsid w:val="0045377A"/>
    <w:rsid w:val="0045413A"/>
    <w:rsid w:val="00454A2B"/>
    <w:rsid w:val="00454CC8"/>
    <w:rsid w:val="00455DA8"/>
    <w:rsid w:val="0045669C"/>
    <w:rsid w:val="004568B5"/>
    <w:rsid w:val="00456A3C"/>
    <w:rsid w:val="004572AC"/>
    <w:rsid w:val="00457FBA"/>
    <w:rsid w:val="0046080F"/>
    <w:rsid w:val="004608E9"/>
    <w:rsid w:val="00460E75"/>
    <w:rsid w:val="0046132B"/>
    <w:rsid w:val="0046156C"/>
    <w:rsid w:val="00461BBD"/>
    <w:rsid w:val="00462D56"/>
    <w:rsid w:val="004638E7"/>
    <w:rsid w:val="00463991"/>
    <w:rsid w:val="00463E11"/>
    <w:rsid w:val="004649B6"/>
    <w:rsid w:val="004655A0"/>
    <w:rsid w:val="00465A50"/>
    <w:rsid w:val="00465DE5"/>
    <w:rsid w:val="004662D0"/>
    <w:rsid w:val="004670DB"/>
    <w:rsid w:val="004673E3"/>
    <w:rsid w:val="004705D6"/>
    <w:rsid w:val="00470C01"/>
    <w:rsid w:val="00471091"/>
    <w:rsid w:val="0047146B"/>
    <w:rsid w:val="0047159A"/>
    <w:rsid w:val="00471F58"/>
    <w:rsid w:val="00474319"/>
    <w:rsid w:val="00474504"/>
    <w:rsid w:val="004750CA"/>
    <w:rsid w:val="00475AFF"/>
    <w:rsid w:val="00475C65"/>
    <w:rsid w:val="00476CB2"/>
    <w:rsid w:val="004777CA"/>
    <w:rsid w:val="004800C3"/>
    <w:rsid w:val="00480340"/>
    <w:rsid w:val="004807C7"/>
    <w:rsid w:val="004817F8"/>
    <w:rsid w:val="00482CD3"/>
    <w:rsid w:val="00482EB7"/>
    <w:rsid w:val="00483627"/>
    <w:rsid w:val="00483A43"/>
    <w:rsid w:val="00483AA1"/>
    <w:rsid w:val="00483EC0"/>
    <w:rsid w:val="00484376"/>
    <w:rsid w:val="00486013"/>
    <w:rsid w:val="004861FE"/>
    <w:rsid w:val="0048768F"/>
    <w:rsid w:val="0048798B"/>
    <w:rsid w:val="00490250"/>
    <w:rsid w:val="004906B5"/>
    <w:rsid w:val="00491703"/>
    <w:rsid w:val="00493340"/>
    <w:rsid w:val="00494EF1"/>
    <w:rsid w:val="0049575E"/>
    <w:rsid w:val="00497F0B"/>
    <w:rsid w:val="004A0969"/>
    <w:rsid w:val="004A12A0"/>
    <w:rsid w:val="004A1AF6"/>
    <w:rsid w:val="004A1B09"/>
    <w:rsid w:val="004A219F"/>
    <w:rsid w:val="004A2902"/>
    <w:rsid w:val="004A358B"/>
    <w:rsid w:val="004A38D9"/>
    <w:rsid w:val="004A395B"/>
    <w:rsid w:val="004A4AC1"/>
    <w:rsid w:val="004A4C8E"/>
    <w:rsid w:val="004A4CA3"/>
    <w:rsid w:val="004A4ED0"/>
    <w:rsid w:val="004A4F5C"/>
    <w:rsid w:val="004A5A8C"/>
    <w:rsid w:val="004A608A"/>
    <w:rsid w:val="004A7720"/>
    <w:rsid w:val="004B0433"/>
    <w:rsid w:val="004B0507"/>
    <w:rsid w:val="004B10D6"/>
    <w:rsid w:val="004B1157"/>
    <w:rsid w:val="004B11AD"/>
    <w:rsid w:val="004B13E1"/>
    <w:rsid w:val="004B15EB"/>
    <w:rsid w:val="004B1C31"/>
    <w:rsid w:val="004B303B"/>
    <w:rsid w:val="004B3789"/>
    <w:rsid w:val="004B3FE5"/>
    <w:rsid w:val="004B4B2D"/>
    <w:rsid w:val="004B7892"/>
    <w:rsid w:val="004C13AC"/>
    <w:rsid w:val="004C2338"/>
    <w:rsid w:val="004C2458"/>
    <w:rsid w:val="004C2758"/>
    <w:rsid w:val="004C35A8"/>
    <w:rsid w:val="004C374E"/>
    <w:rsid w:val="004C3840"/>
    <w:rsid w:val="004C3C64"/>
    <w:rsid w:val="004C3CAB"/>
    <w:rsid w:val="004C4165"/>
    <w:rsid w:val="004C41B2"/>
    <w:rsid w:val="004C50C6"/>
    <w:rsid w:val="004C55D9"/>
    <w:rsid w:val="004C60AE"/>
    <w:rsid w:val="004C65D6"/>
    <w:rsid w:val="004C7465"/>
    <w:rsid w:val="004C7894"/>
    <w:rsid w:val="004C7C08"/>
    <w:rsid w:val="004D04F7"/>
    <w:rsid w:val="004D0699"/>
    <w:rsid w:val="004D0EE0"/>
    <w:rsid w:val="004D19C7"/>
    <w:rsid w:val="004D253B"/>
    <w:rsid w:val="004D30FC"/>
    <w:rsid w:val="004D3398"/>
    <w:rsid w:val="004D3678"/>
    <w:rsid w:val="004D4515"/>
    <w:rsid w:val="004D4DC7"/>
    <w:rsid w:val="004D547E"/>
    <w:rsid w:val="004D5D8C"/>
    <w:rsid w:val="004D6309"/>
    <w:rsid w:val="004D6C87"/>
    <w:rsid w:val="004D7BEE"/>
    <w:rsid w:val="004D7F8C"/>
    <w:rsid w:val="004E1028"/>
    <w:rsid w:val="004E10CB"/>
    <w:rsid w:val="004E25B8"/>
    <w:rsid w:val="004E2946"/>
    <w:rsid w:val="004E2E59"/>
    <w:rsid w:val="004E34BA"/>
    <w:rsid w:val="004E3FEE"/>
    <w:rsid w:val="004E433C"/>
    <w:rsid w:val="004E675B"/>
    <w:rsid w:val="004E68E5"/>
    <w:rsid w:val="004E7375"/>
    <w:rsid w:val="004E7AC4"/>
    <w:rsid w:val="004E7AFD"/>
    <w:rsid w:val="004F0A8F"/>
    <w:rsid w:val="004F0C33"/>
    <w:rsid w:val="004F134F"/>
    <w:rsid w:val="004F19F6"/>
    <w:rsid w:val="004F1CAD"/>
    <w:rsid w:val="004F244B"/>
    <w:rsid w:val="004F25F3"/>
    <w:rsid w:val="004F3687"/>
    <w:rsid w:val="004F40A6"/>
    <w:rsid w:val="004F5256"/>
    <w:rsid w:val="004F63EF"/>
    <w:rsid w:val="004F70C4"/>
    <w:rsid w:val="004F754A"/>
    <w:rsid w:val="004F78ED"/>
    <w:rsid w:val="005000DD"/>
    <w:rsid w:val="00500791"/>
    <w:rsid w:val="00500C7E"/>
    <w:rsid w:val="00501DD9"/>
    <w:rsid w:val="0050304A"/>
    <w:rsid w:val="00503751"/>
    <w:rsid w:val="0050434A"/>
    <w:rsid w:val="005057CA"/>
    <w:rsid w:val="00505D3B"/>
    <w:rsid w:val="00506720"/>
    <w:rsid w:val="00506750"/>
    <w:rsid w:val="005068AC"/>
    <w:rsid w:val="00506CDA"/>
    <w:rsid w:val="00506D11"/>
    <w:rsid w:val="00507230"/>
    <w:rsid w:val="005078B3"/>
    <w:rsid w:val="00507C89"/>
    <w:rsid w:val="00507E42"/>
    <w:rsid w:val="00507FD9"/>
    <w:rsid w:val="005109EF"/>
    <w:rsid w:val="00510A03"/>
    <w:rsid w:val="00510BB7"/>
    <w:rsid w:val="0051118A"/>
    <w:rsid w:val="00511B20"/>
    <w:rsid w:val="00511B62"/>
    <w:rsid w:val="00511C13"/>
    <w:rsid w:val="005124DB"/>
    <w:rsid w:val="005129DA"/>
    <w:rsid w:val="00512AD4"/>
    <w:rsid w:val="00512BF5"/>
    <w:rsid w:val="00512DD8"/>
    <w:rsid w:val="0051339F"/>
    <w:rsid w:val="00513798"/>
    <w:rsid w:val="00513E10"/>
    <w:rsid w:val="00514959"/>
    <w:rsid w:val="00514C11"/>
    <w:rsid w:val="00515251"/>
    <w:rsid w:val="00515695"/>
    <w:rsid w:val="0051614C"/>
    <w:rsid w:val="005175A8"/>
    <w:rsid w:val="00517773"/>
    <w:rsid w:val="00521628"/>
    <w:rsid w:val="00521833"/>
    <w:rsid w:val="00521A37"/>
    <w:rsid w:val="00521D0E"/>
    <w:rsid w:val="00523885"/>
    <w:rsid w:val="00523BAB"/>
    <w:rsid w:val="00523CC2"/>
    <w:rsid w:val="0052468C"/>
    <w:rsid w:val="00524C50"/>
    <w:rsid w:val="00524E53"/>
    <w:rsid w:val="00525468"/>
    <w:rsid w:val="0052560B"/>
    <w:rsid w:val="00525897"/>
    <w:rsid w:val="00525C60"/>
    <w:rsid w:val="00526060"/>
    <w:rsid w:val="00526091"/>
    <w:rsid w:val="0052665B"/>
    <w:rsid w:val="00526F50"/>
    <w:rsid w:val="005270D2"/>
    <w:rsid w:val="00527466"/>
    <w:rsid w:val="005317A1"/>
    <w:rsid w:val="0053226E"/>
    <w:rsid w:val="00532481"/>
    <w:rsid w:val="00534E52"/>
    <w:rsid w:val="0053529D"/>
    <w:rsid w:val="005359A6"/>
    <w:rsid w:val="00537DDF"/>
    <w:rsid w:val="0054058A"/>
    <w:rsid w:val="00540962"/>
    <w:rsid w:val="005410D9"/>
    <w:rsid w:val="00541600"/>
    <w:rsid w:val="00542071"/>
    <w:rsid w:val="00542B01"/>
    <w:rsid w:val="00542BA9"/>
    <w:rsid w:val="00543874"/>
    <w:rsid w:val="0054394A"/>
    <w:rsid w:val="00543DB0"/>
    <w:rsid w:val="00544100"/>
    <w:rsid w:val="00544273"/>
    <w:rsid w:val="005442E9"/>
    <w:rsid w:val="00545448"/>
    <w:rsid w:val="00546523"/>
    <w:rsid w:val="0054676E"/>
    <w:rsid w:val="00546950"/>
    <w:rsid w:val="00547CCB"/>
    <w:rsid w:val="00550E75"/>
    <w:rsid w:val="005511A9"/>
    <w:rsid w:val="005522AA"/>
    <w:rsid w:val="00552399"/>
    <w:rsid w:val="0055239E"/>
    <w:rsid w:val="00552DEC"/>
    <w:rsid w:val="00552F1A"/>
    <w:rsid w:val="005541CC"/>
    <w:rsid w:val="00554823"/>
    <w:rsid w:val="005548DA"/>
    <w:rsid w:val="005550F6"/>
    <w:rsid w:val="00555CE0"/>
    <w:rsid w:val="00556693"/>
    <w:rsid w:val="00556845"/>
    <w:rsid w:val="00556BB3"/>
    <w:rsid w:val="00557280"/>
    <w:rsid w:val="00557292"/>
    <w:rsid w:val="00560DDD"/>
    <w:rsid w:val="005610AB"/>
    <w:rsid w:val="0056132C"/>
    <w:rsid w:val="0056204F"/>
    <w:rsid w:val="00562253"/>
    <w:rsid w:val="0056244C"/>
    <w:rsid w:val="0056280B"/>
    <w:rsid w:val="005628CF"/>
    <w:rsid w:val="00562DFC"/>
    <w:rsid w:val="0056352D"/>
    <w:rsid w:val="005642A1"/>
    <w:rsid w:val="00565571"/>
    <w:rsid w:val="0056566F"/>
    <w:rsid w:val="00565697"/>
    <w:rsid w:val="00565BCC"/>
    <w:rsid w:val="00566548"/>
    <w:rsid w:val="00566BDD"/>
    <w:rsid w:val="0056752A"/>
    <w:rsid w:val="0056792F"/>
    <w:rsid w:val="00570385"/>
    <w:rsid w:val="005714FE"/>
    <w:rsid w:val="00571E01"/>
    <w:rsid w:val="00571F7C"/>
    <w:rsid w:val="0057214F"/>
    <w:rsid w:val="00572888"/>
    <w:rsid w:val="005737F9"/>
    <w:rsid w:val="00574ED5"/>
    <w:rsid w:val="0057514E"/>
    <w:rsid w:val="00575CFD"/>
    <w:rsid w:val="00575D5A"/>
    <w:rsid w:val="0058040D"/>
    <w:rsid w:val="005805B8"/>
    <w:rsid w:val="00580F44"/>
    <w:rsid w:val="0058147C"/>
    <w:rsid w:val="005816AD"/>
    <w:rsid w:val="00581A0E"/>
    <w:rsid w:val="00582EF2"/>
    <w:rsid w:val="0058352A"/>
    <w:rsid w:val="0058368A"/>
    <w:rsid w:val="00583B54"/>
    <w:rsid w:val="0058496E"/>
    <w:rsid w:val="0058564C"/>
    <w:rsid w:val="00586678"/>
    <w:rsid w:val="005867D9"/>
    <w:rsid w:val="005869B8"/>
    <w:rsid w:val="00587285"/>
    <w:rsid w:val="00587669"/>
    <w:rsid w:val="00587CF2"/>
    <w:rsid w:val="00590209"/>
    <w:rsid w:val="00590501"/>
    <w:rsid w:val="0059117C"/>
    <w:rsid w:val="00591407"/>
    <w:rsid w:val="005926A6"/>
    <w:rsid w:val="005930B3"/>
    <w:rsid w:val="00594016"/>
    <w:rsid w:val="00594196"/>
    <w:rsid w:val="005945F4"/>
    <w:rsid w:val="00594965"/>
    <w:rsid w:val="00594A79"/>
    <w:rsid w:val="0059526D"/>
    <w:rsid w:val="005952D1"/>
    <w:rsid w:val="00595789"/>
    <w:rsid w:val="00596197"/>
    <w:rsid w:val="005962F1"/>
    <w:rsid w:val="0059655F"/>
    <w:rsid w:val="00597AC9"/>
    <w:rsid w:val="005A00F1"/>
    <w:rsid w:val="005A029D"/>
    <w:rsid w:val="005A0B4E"/>
    <w:rsid w:val="005A1513"/>
    <w:rsid w:val="005A1EFA"/>
    <w:rsid w:val="005A1FBB"/>
    <w:rsid w:val="005A2570"/>
    <w:rsid w:val="005A2F8D"/>
    <w:rsid w:val="005A3617"/>
    <w:rsid w:val="005A3F5A"/>
    <w:rsid w:val="005A4620"/>
    <w:rsid w:val="005A4FC7"/>
    <w:rsid w:val="005A654C"/>
    <w:rsid w:val="005A679A"/>
    <w:rsid w:val="005A6E2A"/>
    <w:rsid w:val="005B161B"/>
    <w:rsid w:val="005B16F3"/>
    <w:rsid w:val="005B1A90"/>
    <w:rsid w:val="005B1F76"/>
    <w:rsid w:val="005B27C3"/>
    <w:rsid w:val="005B2C2B"/>
    <w:rsid w:val="005B2C3D"/>
    <w:rsid w:val="005B30D0"/>
    <w:rsid w:val="005B3654"/>
    <w:rsid w:val="005B3DE4"/>
    <w:rsid w:val="005B3F31"/>
    <w:rsid w:val="005B3FF5"/>
    <w:rsid w:val="005B47FD"/>
    <w:rsid w:val="005B487E"/>
    <w:rsid w:val="005B5085"/>
    <w:rsid w:val="005B5943"/>
    <w:rsid w:val="005B5D25"/>
    <w:rsid w:val="005B6236"/>
    <w:rsid w:val="005B6DA8"/>
    <w:rsid w:val="005B71F0"/>
    <w:rsid w:val="005C038B"/>
    <w:rsid w:val="005C0CD7"/>
    <w:rsid w:val="005C1B43"/>
    <w:rsid w:val="005C2183"/>
    <w:rsid w:val="005C3B98"/>
    <w:rsid w:val="005C455E"/>
    <w:rsid w:val="005C5BA5"/>
    <w:rsid w:val="005C6287"/>
    <w:rsid w:val="005C6846"/>
    <w:rsid w:val="005C7D73"/>
    <w:rsid w:val="005D01C6"/>
    <w:rsid w:val="005D08A9"/>
    <w:rsid w:val="005D0AD8"/>
    <w:rsid w:val="005D0E1C"/>
    <w:rsid w:val="005D174B"/>
    <w:rsid w:val="005D1C1C"/>
    <w:rsid w:val="005D1F34"/>
    <w:rsid w:val="005D20BA"/>
    <w:rsid w:val="005D26E9"/>
    <w:rsid w:val="005D29EF"/>
    <w:rsid w:val="005D2EFB"/>
    <w:rsid w:val="005D3086"/>
    <w:rsid w:val="005D3BED"/>
    <w:rsid w:val="005D5474"/>
    <w:rsid w:val="005D6546"/>
    <w:rsid w:val="005D69CB"/>
    <w:rsid w:val="005D6E70"/>
    <w:rsid w:val="005D78E5"/>
    <w:rsid w:val="005E11A1"/>
    <w:rsid w:val="005E1306"/>
    <w:rsid w:val="005E17B4"/>
    <w:rsid w:val="005E1B94"/>
    <w:rsid w:val="005E2C2F"/>
    <w:rsid w:val="005E30F3"/>
    <w:rsid w:val="005E4475"/>
    <w:rsid w:val="005E50E9"/>
    <w:rsid w:val="005E5955"/>
    <w:rsid w:val="005E6B76"/>
    <w:rsid w:val="005E781A"/>
    <w:rsid w:val="005E7FA2"/>
    <w:rsid w:val="005F0308"/>
    <w:rsid w:val="005F04B4"/>
    <w:rsid w:val="005F0D6A"/>
    <w:rsid w:val="005F15EC"/>
    <w:rsid w:val="005F1EEF"/>
    <w:rsid w:val="005F2978"/>
    <w:rsid w:val="005F2CF8"/>
    <w:rsid w:val="005F3A6A"/>
    <w:rsid w:val="005F4A50"/>
    <w:rsid w:val="005F625E"/>
    <w:rsid w:val="005F759A"/>
    <w:rsid w:val="0060070A"/>
    <w:rsid w:val="006008FF"/>
    <w:rsid w:val="00600AB0"/>
    <w:rsid w:val="00601413"/>
    <w:rsid w:val="0060154D"/>
    <w:rsid w:val="00601F96"/>
    <w:rsid w:val="006027FC"/>
    <w:rsid w:val="00602904"/>
    <w:rsid w:val="00602C77"/>
    <w:rsid w:val="0060304B"/>
    <w:rsid w:val="00603665"/>
    <w:rsid w:val="00603AFE"/>
    <w:rsid w:val="00603DFD"/>
    <w:rsid w:val="006044AD"/>
    <w:rsid w:val="00604B27"/>
    <w:rsid w:val="00604D1C"/>
    <w:rsid w:val="006061E4"/>
    <w:rsid w:val="0060719B"/>
    <w:rsid w:val="00607F8D"/>
    <w:rsid w:val="006101AB"/>
    <w:rsid w:val="00610235"/>
    <w:rsid w:val="00610808"/>
    <w:rsid w:val="006111D0"/>
    <w:rsid w:val="0061123A"/>
    <w:rsid w:val="00612FA0"/>
    <w:rsid w:val="00614789"/>
    <w:rsid w:val="00614CCC"/>
    <w:rsid w:val="00614E73"/>
    <w:rsid w:val="006157E4"/>
    <w:rsid w:val="00615E10"/>
    <w:rsid w:val="00616491"/>
    <w:rsid w:val="0061772D"/>
    <w:rsid w:val="00617DD2"/>
    <w:rsid w:val="00620367"/>
    <w:rsid w:val="0062067E"/>
    <w:rsid w:val="00620822"/>
    <w:rsid w:val="00620857"/>
    <w:rsid w:val="00620BF2"/>
    <w:rsid w:val="006213CE"/>
    <w:rsid w:val="0062294A"/>
    <w:rsid w:val="006235AB"/>
    <w:rsid w:val="006242FD"/>
    <w:rsid w:val="00624D9A"/>
    <w:rsid w:val="00624EEF"/>
    <w:rsid w:val="00626293"/>
    <w:rsid w:val="00626681"/>
    <w:rsid w:val="006269D2"/>
    <w:rsid w:val="00626AFE"/>
    <w:rsid w:val="00627313"/>
    <w:rsid w:val="00631082"/>
    <w:rsid w:val="00631EC9"/>
    <w:rsid w:val="00632BC1"/>
    <w:rsid w:val="006336E3"/>
    <w:rsid w:val="006336E5"/>
    <w:rsid w:val="00633C41"/>
    <w:rsid w:val="0063443E"/>
    <w:rsid w:val="00634ED3"/>
    <w:rsid w:val="00635443"/>
    <w:rsid w:val="00635C98"/>
    <w:rsid w:val="00636FEE"/>
    <w:rsid w:val="0063799F"/>
    <w:rsid w:val="00640DDE"/>
    <w:rsid w:val="006413AB"/>
    <w:rsid w:val="00641B2B"/>
    <w:rsid w:val="00641EE6"/>
    <w:rsid w:val="0064291C"/>
    <w:rsid w:val="00643038"/>
    <w:rsid w:val="00644218"/>
    <w:rsid w:val="00644246"/>
    <w:rsid w:val="006459D5"/>
    <w:rsid w:val="00645C62"/>
    <w:rsid w:val="00646DE6"/>
    <w:rsid w:val="006477D2"/>
    <w:rsid w:val="006507E0"/>
    <w:rsid w:val="00650D35"/>
    <w:rsid w:val="006518F0"/>
    <w:rsid w:val="00652638"/>
    <w:rsid w:val="00652989"/>
    <w:rsid w:val="00652BF2"/>
    <w:rsid w:val="00652D93"/>
    <w:rsid w:val="0065328B"/>
    <w:rsid w:val="0065336B"/>
    <w:rsid w:val="00653AEF"/>
    <w:rsid w:val="00654040"/>
    <w:rsid w:val="00654912"/>
    <w:rsid w:val="0065569E"/>
    <w:rsid w:val="00655D3F"/>
    <w:rsid w:val="00655E0E"/>
    <w:rsid w:val="006563E9"/>
    <w:rsid w:val="00656D46"/>
    <w:rsid w:val="00661702"/>
    <w:rsid w:val="0066194E"/>
    <w:rsid w:val="00661E58"/>
    <w:rsid w:val="00662AB9"/>
    <w:rsid w:val="006631CF"/>
    <w:rsid w:val="006636D3"/>
    <w:rsid w:val="00663DAE"/>
    <w:rsid w:val="00663FF2"/>
    <w:rsid w:val="00665F8E"/>
    <w:rsid w:val="006710EF"/>
    <w:rsid w:val="00671E32"/>
    <w:rsid w:val="00672454"/>
    <w:rsid w:val="00672893"/>
    <w:rsid w:val="006732E9"/>
    <w:rsid w:val="0067429D"/>
    <w:rsid w:val="00674F1D"/>
    <w:rsid w:val="006756FF"/>
    <w:rsid w:val="00675BB8"/>
    <w:rsid w:val="00675DE3"/>
    <w:rsid w:val="006801F8"/>
    <w:rsid w:val="00680B67"/>
    <w:rsid w:val="00680DC2"/>
    <w:rsid w:val="00680FFD"/>
    <w:rsid w:val="00682210"/>
    <w:rsid w:val="0068305D"/>
    <w:rsid w:val="00684A5A"/>
    <w:rsid w:val="00684C54"/>
    <w:rsid w:val="006859FE"/>
    <w:rsid w:val="00685AE6"/>
    <w:rsid w:val="00685FEE"/>
    <w:rsid w:val="00687271"/>
    <w:rsid w:val="006877FB"/>
    <w:rsid w:val="00687942"/>
    <w:rsid w:val="00690363"/>
    <w:rsid w:val="00690589"/>
    <w:rsid w:val="00690DE0"/>
    <w:rsid w:val="0069122A"/>
    <w:rsid w:val="00692D4E"/>
    <w:rsid w:val="00692DFE"/>
    <w:rsid w:val="0069361E"/>
    <w:rsid w:val="006937E5"/>
    <w:rsid w:val="00693FD8"/>
    <w:rsid w:val="00694C5F"/>
    <w:rsid w:val="006950AE"/>
    <w:rsid w:val="00695262"/>
    <w:rsid w:val="0069590D"/>
    <w:rsid w:val="00695CD1"/>
    <w:rsid w:val="00696002"/>
    <w:rsid w:val="00696CE0"/>
    <w:rsid w:val="00697290"/>
    <w:rsid w:val="00697CA9"/>
    <w:rsid w:val="006A04DF"/>
    <w:rsid w:val="006A0D2C"/>
    <w:rsid w:val="006A10B9"/>
    <w:rsid w:val="006A192A"/>
    <w:rsid w:val="006A21DC"/>
    <w:rsid w:val="006A3A7B"/>
    <w:rsid w:val="006A51D7"/>
    <w:rsid w:val="006B0048"/>
    <w:rsid w:val="006B0733"/>
    <w:rsid w:val="006B08F0"/>
    <w:rsid w:val="006B0D24"/>
    <w:rsid w:val="006B0EA6"/>
    <w:rsid w:val="006B170A"/>
    <w:rsid w:val="006B29E5"/>
    <w:rsid w:val="006B30C1"/>
    <w:rsid w:val="006B3C3B"/>
    <w:rsid w:val="006B3E6C"/>
    <w:rsid w:val="006B3F45"/>
    <w:rsid w:val="006B444A"/>
    <w:rsid w:val="006B47C7"/>
    <w:rsid w:val="006B4873"/>
    <w:rsid w:val="006B5B40"/>
    <w:rsid w:val="006B631D"/>
    <w:rsid w:val="006B7270"/>
    <w:rsid w:val="006B7291"/>
    <w:rsid w:val="006B756A"/>
    <w:rsid w:val="006C20A4"/>
    <w:rsid w:val="006C2D06"/>
    <w:rsid w:val="006C339C"/>
    <w:rsid w:val="006C3A77"/>
    <w:rsid w:val="006C3AC4"/>
    <w:rsid w:val="006C5AA6"/>
    <w:rsid w:val="006C5C06"/>
    <w:rsid w:val="006C5C2A"/>
    <w:rsid w:val="006C66E4"/>
    <w:rsid w:val="006C69B6"/>
    <w:rsid w:val="006D0590"/>
    <w:rsid w:val="006D1DC1"/>
    <w:rsid w:val="006D20F4"/>
    <w:rsid w:val="006D2C70"/>
    <w:rsid w:val="006D3B81"/>
    <w:rsid w:val="006D46C1"/>
    <w:rsid w:val="006D4710"/>
    <w:rsid w:val="006D483E"/>
    <w:rsid w:val="006D4898"/>
    <w:rsid w:val="006D4BB7"/>
    <w:rsid w:val="006D5BBF"/>
    <w:rsid w:val="006D5FCA"/>
    <w:rsid w:val="006D6CE3"/>
    <w:rsid w:val="006D7994"/>
    <w:rsid w:val="006D7D0E"/>
    <w:rsid w:val="006D7E47"/>
    <w:rsid w:val="006E0B38"/>
    <w:rsid w:val="006E17E6"/>
    <w:rsid w:val="006E1C5A"/>
    <w:rsid w:val="006E57F0"/>
    <w:rsid w:val="006E604A"/>
    <w:rsid w:val="006E63D8"/>
    <w:rsid w:val="006E67B4"/>
    <w:rsid w:val="006E7000"/>
    <w:rsid w:val="006F080B"/>
    <w:rsid w:val="006F28D7"/>
    <w:rsid w:val="006F518F"/>
    <w:rsid w:val="006F52D7"/>
    <w:rsid w:val="006F67E6"/>
    <w:rsid w:val="006F7657"/>
    <w:rsid w:val="006F7A69"/>
    <w:rsid w:val="00700580"/>
    <w:rsid w:val="0070232B"/>
    <w:rsid w:val="0070262B"/>
    <w:rsid w:val="00703B01"/>
    <w:rsid w:val="0070490B"/>
    <w:rsid w:val="00706A5A"/>
    <w:rsid w:val="00706D85"/>
    <w:rsid w:val="007077DC"/>
    <w:rsid w:val="00711B45"/>
    <w:rsid w:val="00712755"/>
    <w:rsid w:val="00713F14"/>
    <w:rsid w:val="007151E0"/>
    <w:rsid w:val="0071676A"/>
    <w:rsid w:val="007167A1"/>
    <w:rsid w:val="007167FF"/>
    <w:rsid w:val="00716FFA"/>
    <w:rsid w:val="00720633"/>
    <w:rsid w:val="0072151F"/>
    <w:rsid w:val="00721BBF"/>
    <w:rsid w:val="0072346D"/>
    <w:rsid w:val="00724274"/>
    <w:rsid w:val="00724DDC"/>
    <w:rsid w:val="00724FB7"/>
    <w:rsid w:val="0072500B"/>
    <w:rsid w:val="00725567"/>
    <w:rsid w:val="007261CD"/>
    <w:rsid w:val="007261DE"/>
    <w:rsid w:val="007272D7"/>
    <w:rsid w:val="007272FF"/>
    <w:rsid w:val="00727378"/>
    <w:rsid w:val="00727596"/>
    <w:rsid w:val="00727E2B"/>
    <w:rsid w:val="00730309"/>
    <w:rsid w:val="00730872"/>
    <w:rsid w:val="0073106C"/>
    <w:rsid w:val="007315D7"/>
    <w:rsid w:val="00731A2C"/>
    <w:rsid w:val="00731EA6"/>
    <w:rsid w:val="00732CB6"/>
    <w:rsid w:val="00732D83"/>
    <w:rsid w:val="007331DA"/>
    <w:rsid w:val="007332CD"/>
    <w:rsid w:val="0073337D"/>
    <w:rsid w:val="007334DE"/>
    <w:rsid w:val="00733D6E"/>
    <w:rsid w:val="00733D72"/>
    <w:rsid w:val="0073415F"/>
    <w:rsid w:val="00734546"/>
    <w:rsid w:val="00735A56"/>
    <w:rsid w:val="00737106"/>
    <w:rsid w:val="0073724B"/>
    <w:rsid w:val="007400F1"/>
    <w:rsid w:val="0074012B"/>
    <w:rsid w:val="00740DDF"/>
    <w:rsid w:val="0074152E"/>
    <w:rsid w:val="00741925"/>
    <w:rsid w:val="007434A7"/>
    <w:rsid w:val="00743F67"/>
    <w:rsid w:val="00744225"/>
    <w:rsid w:val="007451EC"/>
    <w:rsid w:val="007451F8"/>
    <w:rsid w:val="007453A9"/>
    <w:rsid w:val="00745B8F"/>
    <w:rsid w:val="0074638B"/>
    <w:rsid w:val="00746435"/>
    <w:rsid w:val="00746894"/>
    <w:rsid w:val="00750322"/>
    <w:rsid w:val="007513F0"/>
    <w:rsid w:val="00751A68"/>
    <w:rsid w:val="00751BAA"/>
    <w:rsid w:val="00752153"/>
    <w:rsid w:val="00752EB8"/>
    <w:rsid w:val="0075330D"/>
    <w:rsid w:val="00754208"/>
    <w:rsid w:val="00754636"/>
    <w:rsid w:val="007549CD"/>
    <w:rsid w:val="00755B35"/>
    <w:rsid w:val="007570AB"/>
    <w:rsid w:val="007570D5"/>
    <w:rsid w:val="00757213"/>
    <w:rsid w:val="007573C2"/>
    <w:rsid w:val="0075743B"/>
    <w:rsid w:val="007576EA"/>
    <w:rsid w:val="007579CB"/>
    <w:rsid w:val="00757CD6"/>
    <w:rsid w:val="00761981"/>
    <w:rsid w:val="00762320"/>
    <w:rsid w:val="007623DE"/>
    <w:rsid w:val="0076247D"/>
    <w:rsid w:val="007634E5"/>
    <w:rsid w:val="00764503"/>
    <w:rsid w:val="00765080"/>
    <w:rsid w:val="00765175"/>
    <w:rsid w:val="007652FC"/>
    <w:rsid w:val="0076587E"/>
    <w:rsid w:val="00765BC0"/>
    <w:rsid w:val="00767EE3"/>
    <w:rsid w:val="00770A58"/>
    <w:rsid w:val="00771316"/>
    <w:rsid w:val="007716B4"/>
    <w:rsid w:val="00772F7A"/>
    <w:rsid w:val="00773FD8"/>
    <w:rsid w:val="00774323"/>
    <w:rsid w:val="0077481A"/>
    <w:rsid w:val="00774C39"/>
    <w:rsid w:val="00774E2E"/>
    <w:rsid w:val="007755DD"/>
    <w:rsid w:val="00775E21"/>
    <w:rsid w:val="00776136"/>
    <w:rsid w:val="007765F8"/>
    <w:rsid w:val="00776EC8"/>
    <w:rsid w:val="00776F82"/>
    <w:rsid w:val="00776F94"/>
    <w:rsid w:val="007774F6"/>
    <w:rsid w:val="007775F1"/>
    <w:rsid w:val="007775F6"/>
    <w:rsid w:val="00777867"/>
    <w:rsid w:val="0078035E"/>
    <w:rsid w:val="00780404"/>
    <w:rsid w:val="00781C42"/>
    <w:rsid w:val="007838A5"/>
    <w:rsid w:val="00783B0E"/>
    <w:rsid w:val="0078490D"/>
    <w:rsid w:val="007854B0"/>
    <w:rsid w:val="00785C40"/>
    <w:rsid w:val="00785E3A"/>
    <w:rsid w:val="00786115"/>
    <w:rsid w:val="00790112"/>
    <w:rsid w:val="007916BB"/>
    <w:rsid w:val="007917EF"/>
    <w:rsid w:val="007930A7"/>
    <w:rsid w:val="00793333"/>
    <w:rsid w:val="007948D7"/>
    <w:rsid w:val="0079522F"/>
    <w:rsid w:val="00795D88"/>
    <w:rsid w:val="007962ED"/>
    <w:rsid w:val="007965CF"/>
    <w:rsid w:val="0079720A"/>
    <w:rsid w:val="00797A40"/>
    <w:rsid w:val="00797C8C"/>
    <w:rsid w:val="007A0078"/>
    <w:rsid w:val="007A25AA"/>
    <w:rsid w:val="007A3087"/>
    <w:rsid w:val="007A4613"/>
    <w:rsid w:val="007A4783"/>
    <w:rsid w:val="007A49C3"/>
    <w:rsid w:val="007A4CDE"/>
    <w:rsid w:val="007A4D8F"/>
    <w:rsid w:val="007A4FB9"/>
    <w:rsid w:val="007A5800"/>
    <w:rsid w:val="007A59DC"/>
    <w:rsid w:val="007A5D3C"/>
    <w:rsid w:val="007A61AE"/>
    <w:rsid w:val="007B000C"/>
    <w:rsid w:val="007B0322"/>
    <w:rsid w:val="007B0B7D"/>
    <w:rsid w:val="007B0D33"/>
    <w:rsid w:val="007B0EEE"/>
    <w:rsid w:val="007B1A5F"/>
    <w:rsid w:val="007B1D47"/>
    <w:rsid w:val="007B1F09"/>
    <w:rsid w:val="007B3D9A"/>
    <w:rsid w:val="007B4D9F"/>
    <w:rsid w:val="007B505E"/>
    <w:rsid w:val="007B60E6"/>
    <w:rsid w:val="007B716A"/>
    <w:rsid w:val="007B7DA2"/>
    <w:rsid w:val="007B7EF0"/>
    <w:rsid w:val="007C0842"/>
    <w:rsid w:val="007C0CFF"/>
    <w:rsid w:val="007C0D7A"/>
    <w:rsid w:val="007C15A0"/>
    <w:rsid w:val="007C1981"/>
    <w:rsid w:val="007C1E8D"/>
    <w:rsid w:val="007C1FF5"/>
    <w:rsid w:val="007C2A92"/>
    <w:rsid w:val="007C380E"/>
    <w:rsid w:val="007C38F7"/>
    <w:rsid w:val="007C4C08"/>
    <w:rsid w:val="007C5424"/>
    <w:rsid w:val="007C5B5B"/>
    <w:rsid w:val="007C7365"/>
    <w:rsid w:val="007D0C09"/>
    <w:rsid w:val="007D1068"/>
    <w:rsid w:val="007D14C9"/>
    <w:rsid w:val="007D1AAF"/>
    <w:rsid w:val="007D1ACB"/>
    <w:rsid w:val="007D1E23"/>
    <w:rsid w:val="007D2099"/>
    <w:rsid w:val="007D227A"/>
    <w:rsid w:val="007D2AD6"/>
    <w:rsid w:val="007D2E93"/>
    <w:rsid w:val="007D3894"/>
    <w:rsid w:val="007D39F1"/>
    <w:rsid w:val="007D5D80"/>
    <w:rsid w:val="007D634C"/>
    <w:rsid w:val="007D75EB"/>
    <w:rsid w:val="007E0B02"/>
    <w:rsid w:val="007E0EB6"/>
    <w:rsid w:val="007E14B6"/>
    <w:rsid w:val="007E1C98"/>
    <w:rsid w:val="007E2196"/>
    <w:rsid w:val="007E3958"/>
    <w:rsid w:val="007E3DFD"/>
    <w:rsid w:val="007E4B67"/>
    <w:rsid w:val="007E5141"/>
    <w:rsid w:val="007E55E8"/>
    <w:rsid w:val="007E5D47"/>
    <w:rsid w:val="007E5D5B"/>
    <w:rsid w:val="007E6261"/>
    <w:rsid w:val="007E69A2"/>
    <w:rsid w:val="007E6A69"/>
    <w:rsid w:val="007E6F6E"/>
    <w:rsid w:val="007E7B5A"/>
    <w:rsid w:val="007F01AF"/>
    <w:rsid w:val="007F069B"/>
    <w:rsid w:val="007F0C20"/>
    <w:rsid w:val="007F12B7"/>
    <w:rsid w:val="007F219C"/>
    <w:rsid w:val="007F268C"/>
    <w:rsid w:val="007F2974"/>
    <w:rsid w:val="007F2DF3"/>
    <w:rsid w:val="007F369C"/>
    <w:rsid w:val="007F3AE5"/>
    <w:rsid w:val="007F3B54"/>
    <w:rsid w:val="007F3E28"/>
    <w:rsid w:val="007F4135"/>
    <w:rsid w:val="007F44B9"/>
    <w:rsid w:val="007F479C"/>
    <w:rsid w:val="007F5F0B"/>
    <w:rsid w:val="007F6F09"/>
    <w:rsid w:val="007F6FF4"/>
    <w:rsid w:val="007F73E3"/>
    <w:rsid w:val="007F774A"/>
    <w:rsid w:val="007F7BDD"/>
    <w:rsid w:val="008006AD"/>
    <w:rsid w:val="00800AB3"/>
    <w:rsid w:val="008019F2"/>
    <w:rsid w:val="00801E6F"/>
    <w:rsid w:val="00801F40"/>
    <w:rsid w:val="00802341"/>
    <w:rsid w:val="00802FE4"/>
    <w:rsid w:val="0080376F"/>
    <w:rsid w:val="00804374"/>
    <w:rsid w:val="0080447C"/>
    <w:rsid w:val="00804944"/>
    <w:rsid w:val="008053BA"/>
    <w:rsid w:val="00805942"/>
    <w:rsid w:val="00805D95"/>
    <w:rsid w:val="00806860"/>
    <w:rsid w:val="0080696D"/>
    <w:rsid w:val="008074AD"/>
    <w:rsid w:val="00807576"/>
    <w:rsid w:val="00810195"/>
    <w:rsid w:val="0081051B"/>
    <w:rsid w:val="0081354A"/>
    <w:rsid w:val="0081367B"/>
    <w:rsid w:val="00813E70"/>
    <w:rsid w:val="00813F9C"/>
    <w:rsid w:val="008158D3"/>
    <w:rsid w:val="00816723"/>
    <w:rsid w:val="00817E92"/>
    <w:rsid w:val="008201B3"/>
    <w:rsid w:val="008201D4"/>
    <w:rsid w:val="0082094D"/>
    <w:rsid w:val="00820B62"/>
    <w:rsid w:val="00821852"/>
    <w:rsid w:val="0082192B"/>
    <w:rsid w:val="00821FB9"/>
    <w:rsid w:val="00822777"/>
    <w:rsid w:val="00822AD3"/>
    <w:rsid w:val="0082363A"/>
    <w:rsid w:val="00824028"/>
    <w:rsid w:val="008241B5"/>
    <w:rsid w:val="00824504"/>
    <w:rsid w:val="008245DE"/>
    <w:rsid w:val="00824DDC"/>
    <w:rsid w:val="0082504F"/>
    <w:rsid w:val="008258D3"/>
    <w:rsid w:val="00825E50"/>
    <w:rsid w:val="00826014"/>
    <w:rsid w:val="008269B9"/>
    <w:rsid w:val="00827365"/>
    <w:rsid w:val="008302F6"/>
    <w:rsid w:val="0083121E"/>
    <w:rsid w:val="00831E32"/>
    <w:rsid w:val="00831FE9"/>
    <w:rsid w:val="008320B4"/>
    <w:rsid w:val="008324E9"/>
    <w:rsid w:val="0083344E"/>
    <w:rsid w:val="008337D7"/>
    <w:rsid w:val="00833883"/>
    <w:rsid w:val="00833941"/>
    <w:rsid w:val="008348F1"/>
    <w:rsid w:val="00834959"/>
    <w:rsid w:val="00835589"/>
    <w:rsid w:val="008358C8"/>
    <w:rsid w:val="00836540"/>
    <w:rsid w:val="00836CBB"/>
    <w:rsid w:val="0083791C"/>
    <w:rsid w:val="00841207"/>
    <w:rsid w:val="00842138"/>
    <w:rsid w:val="00842461"/>
    <w:rsid w:val="008433E7"/>
    <w:rsid w:val="008445B9"/>
    <w:rsid w:val="00845421"/>
    <w:rsid w:val="00845484"/>
    <w:rsid w:val="008457F1"/>
    <w:rsid w:val="00845AF5"/>
    <w:rsid w:val="00846969"/>
    <w:rsid w:val="00846AB0"/>
    <w:rsid w:val="00846C95"/>
    <w:rsid w:val="00847183"/>
    <w:rsid w:val="008479B3"/>
    <w:rsid w:val="008507E1"/>
    <w:rsid w:val="0085165D"/>
    <w:rsid w:val="0085186D"/>
    <w:rsid w:val="00852425"/>
    <w:rsid w:val="00852765"/>
    <w:rsid w:val="00852E80"/>
    <w:rsid w:val="00854470"/>
    <w:rsid w:val="00854816"/>
    <w:rsid w:val="00854A7A"/>
    <w:rsid w:val="00854CC7"/>
    <w:rsid w:val="0085505B"/>
    <w:rsid w:val="00855475"/>
    <w:rsid w:val="00855F3A"/>
    <w:rsid w:val="0085607C"/>
    <w:rsid w:val="00856569"/>
    <w:rsid w:val="00856642"/>
    <w:rsid w:val="00856D14"/>
    <w:rsid w:val="00856D1B"/>
    <w:rsid w:val="0085725A"/>
    <w:rsid w:val="008576AB"/>
    <w:rsid w:val="00857C62"/>
    <w:rsid w:val="00861564"/>
    <w:rsid w:val="008615E2"/>
    <w:rsid w:val="00862038"/>
    <w:rsid w:val="00862433"/>
    <w:rsid w:val="00862753"/>
    <w:rsid w:val="00862DD3"/>
    <w:rsid w:val="0086317F"/>
    <w:rsid w:val="008631EA"/>
    <w:rsid w:val="008635EA"/>
    <w:rsid w:val="00863B5A"/>
    <w:rsid w:val="00863C88"/>
    <w:rsid w:val="00863D59"/>
    <w:rsid w:val="00864AB1"/>
    <w:rsid w:val="00864CA3"/>
    <w:rsid w:val="00864FD0"/>
    <w:rsid w:val="00865319"/>
    <w:rsid w:val="00865BD9"/>
    <w:rsid w:val="0086607C"/>
    <w:rsid w:val="00866693"/>
    <w:rsid w:val="00870132"/>
    <w:rsid w:val="008706E9"/>
    <w:rsid w:val="00872C14"/>
    <w:rsid w:val="00873B16"/>
    <w:rsid w:val="008743D7"/>
    <w:rsid w:val="0087446A"/>
    <w:rsid w:val="00874C1D"/>
    <w:rsid w:val="0087645F"/>
    <w:rsid w:val="00877E06"/>
    <w:rsid w:val="00880EB9"/>
    <w:rsid w:val="008811AC"/>
    <w:rsid w:val="008819FB"/>
    <w:rsid w:val="00881B61"/>
    <w:rsid w:val="00883B98"/>
    <w:rsid w:val="00884D8F"/>
    <w:rsid w:val="00884ECB"/>
    <w:rsid w:val="008876A0"/>
    <w:rsid w:val="00887CDB"/>
    <w:rsid w:val="00890C1D"/>
    <w:rsid w:val="00890C2C"/>
    <w:rsid w:val="008911AC"/>
    <w:rsid w:val="00891D85"/>
    <w:rsid w:val="008928BE"/>
    <w:rsid w:val="00893897"/>
    <w:rsid w:val="00894899"/>
    <w:rsid w:val="00895615"/>
    <w:rsid w:val="00895A23"/>
    <w:rsid w:val="00897024"/>
    <w:rsid w:val="008974EC"/>
    <w:rsid w:val="008A0358"/>
    <w:rsid w:val="008A0982"/>
    <w:rsid w:val="008A13A9"/>
    <w:rsid w:val="008A1652"/>
    <w:rsid w:val="008A1657"/>
    <w:rsid w:val="008A1EF8"/>
    <w:rsid w:val="008A2341"/>
    <w:rsid w:val="008A2C05"/>
    <w:rsid w:val="008A31EA"/>
    <w:rsid w:val="008A3419"/>
    <w:rsid w:val="008A4D43"/>
    <w:rsid w:val="008A4F98"/>
    <w:rsid w:val="008A579A"/>
    <w:rsid w:val="008A650D"/>
    <w:rsid w:val="008A747C"/>
    <w:rsid w:val="008A77AB"/>
    <w:rsid w:val="008A7927"/>
    <w:rsid w:val="008A79D6"/>
    <w:rsid w:val="008A7A30"/>
    <w:rsid w:val="008A7B0D"/>
    <w:rsid w:val="008A7F6C"/>
    <w:rsid w:val="008B012B"/>
    <w:rsid w:val="008B0CC8"/>
    <w:rsid w:val="008B17A6"/>
    <w:rsid w:val="008B1930"/>
    <w:rsid w:val="008B2C2D"/>
    <w:rsid w:val="008B4464"/>
    <w:rsid w:val="008B4515"/>
    <w:rsid w:val="008B4826"/>
    <w:rsid w:val="008B4BAC"/>
    <w:rsid w:val="008B4D54"/>
    <w:rsid w:val="008B4DC7"/>
    <w:rsid w:val="008B4F2B"/>
    <w:rsid w:val="008B5CB3"/>
    <w:rsid w:val="008B67D7"/>
    <w:rsid w:val="008B7045"/>
    <w:rsid w:val="008C0AA1"/>
    <w:rsid w:val="008C1AFD"/>
    <w:rsid w:val="008C2A3A"/>
    <w:rsid w:val="008C3039"/>
    <w:rsid w:val="008C34DF"/>
    <w:rsid w:val="008C4101"/>
    <w:rsid w:val="008C4BAC"/>
    <w:rsid w:val="008C5755"/>
    <w:rsid w:val="008C5A57"/>
    <w:rsid w:val="008C5C50"/>
    <w:rsid w:val="008C6742"/>
    <w:rsid w:val="008C688C"/>
    <w:rsid w:val="008C7BA6"/>
    <w:rsid w:val="008D0183"/>
    <w:rsid w:val="008D0CB0"/>
    <w:rsid w:val="008D1564"/>
    <w:rsid w:val="008D2053"/>
    <w:rsid w:val="008D2355"/>
    <w:rsid w:val="008D28E9"/>
    <w:rsid w:val="008D2E37"/>
    <w:rsid w:val="008D40B2"/>
    <w:rsid w:val="008D485D"/>
    <w:rsid w:val="008D4C79"/>
    <w:rsid w:val="008D51F8"/>
    <w:rsid w:val="008D5A43"/>
    <w:rsid w:val="008D6F69"/>
    <w:rsid w:val="008D7ACC"/>
    <w:rsid w:val="008E105E"/>
    <w:rsid w:val="008E1232"/>
    <w:rsid w:val="008E1368"/>
    <w:rsid w:val="008E13E6"/>
    <w:rsid w:val="008E1BFF"/>
    <w:rsid w:val="008E2156"/>
    <w:rsid w:val="008E2C67"/>
    <w:rsid w:val="008E3560"/>
    <w:rsid w:val="008E362B"/>
    <w:rsid w:val="008E37F5"/>
    <w:rsid w:val="008E417F"/>
    <w:rsid w:val="008E41C9"/>
    <w:rsid w:val="008E4226"/>
    <w:rsid w:val="008E44B6"/>
    <w:rsid w:val="008E7535"/>
    <w:rsid w:val="008E7E06"/>
    <w:rsid w:val="008F0562"/>
    <w:rsid w:val="008F1353"/>
    <w:rsid w:val="008F1A9D"/>
    <w:rsid w:val="008F1D92"/>
    <w:rsid w:val="008F2A19"/>
    <w:rsid w:val="008F2DF7"/>
    <w:rsid w:val="008F32A0"/>
    <w:rsid w:val="008F42C5"/>
    <w:rsid w:val="008F4ACC"/>
    <w:rsid w:val="008F5452"/>
    <w:rsid w:val="008F607F"/>
    <w:rsid w:val="008F716E"/>
    <w:rsid w:val="008F720F"/>
    <w:rsid w:val="008F75CB"/>
    <w:rsid w:val="008F7845"/>
    <w:rsid w:val="008F7B87"/>
    <w:rsid w:val="009003B6"/>
    <w:rsid w:val="00901183"/>
    <w:rsid w:val="0090164E"/>
    <w:rsid w:val="00902320"/>
    <w:rsid w:val="0090236A"/>
    <w:rsid w:val="00903045"/>
    <w:rsid w:val="009049DB"/>
    <w:rsid w:val="00904A8D"/>
    <w:rsid w:val="009075B0"/>
    <w:rsid w:val="00907CA7"/>
    <w:rsid w:val="009105D9"/>
    <w:rsid w:val="00910AD2"/>
    <w:rsid w:val="00910B30"/>
    <w:rsid w:val="009111C4"/>
    <w:rsid w:val="0091165E"/>
    <w:rsid w:val="00911716"/>
    <w:rsid w:val="00911AA5"/>
    <w:rsid w:val="00912165"/>
    <w:rsid w:val="009133E4"/>
    <w:rsid w:val="00914AC3"/>
    <w:rsid w:val="00917683"/>
    <w:rsid w:val="009202A8"/>
    <w:rsid w:val="0092084F"/>
    <w:rsid w:val="00920A65"/>
    <w:rsid w:val="00921483"/>
    <w:rsid w:val="0092152D"/>
    <w:rsid w:val="00922DED"/>
    <w:rsid w:val="00923023"/>
    <w:rsid w:val="009235E0"/>
    <w:rsid w:val="00923AA3"/>
    <w:rsid w:val="0092569D"/>
    <w:rsid w:val="009259AF"/>
    <w:rsid w:val="00926455"/>
    <w:rsid w:val="0092763D"/>
    <w:rsid w:val="00927C4E"/>
    <w:rsid w:val="00927FCC"/>
    <w:rsid w:val="0093056F"/>
    <w:rsid w:val="00930A50"/>
    <w:rsid w:val="00931F7D"/>
    <w:rsid w:val="0093226A"/>
    <w:rsid w:val="00932AE0"/>
    <w:rsid w:val="009331E7"/>
    <w:rsid w:val="00933268"/>
    <w:rsid w:val="00933711"/>
    <w:rsid w:val="00935614"/>
    <w:rsid w:val="00935615"/>
    <w:rsid w:val="00935936"/>
    <w:rsid w:val="00935BD9"/>
    <w:rsid w:val="00935BE7"/>
    <w:rsid w:val="00936922"/>
    <w:rsid w:val="009372D6"/>
    <w:rsid w:val="009375F8"/>
    <w:rsid w:val="00937CCB"/>
    <w:rsid w:val="00937CE3"/>
    <w:rsid w:val="00940A12"/>
    <w:rsid w:val="009421D6"/>
    <w:rsid w:val="009426DD"/>
    <w:rsid w:val="009429BC"/>
    <w:rsid w:val="0094394E"/>
    <w:rsid w:val="00943F96"/>
    <w:rsid w:val="00945452"/>
    <w:rsid w:val="009456FC"/>
    <w:rsid w:val="00945AD7"/>
    <w:rsid w:val="0094630A"/>
    <w:rsid w:val="00947E9D"/>
    <w:rsid w:val="00950873"/>
    <w:rsid w:val="00950BA0"/>
    <w:rsid w:val="00950E2F"/>
    <w:rsid w:val="009515D4"/>
    <w:rsid w:val="00951DDE"/>
    <w:rsid w:val="00952184"/>
    <w:rsid w:val="009524D6"/>
    <w:rsid w:val="0095509D"/>
    <w:rsid w:val="00955589"/>
    <w:rsid w:val="00955964"/>
    <w:rsid w:val="0095681F"/>
    <w:rsid w:val="009602F1"/>
    <w:rsid w:val="0096047C"/>
    <w:rsid w:val="0096062B"/>
    <w:rsid w:val="009609E8"/>
    <w:rsid w:val="009619B5"/>
    <w:rsid w:val="00962168"/>
    <w:rsid w:val="00962706"/>
    <w:rsid w:val="0096374C"/>
    <w:rsid w:val="00965A2F"/>
    <w:rsid w:val="00965D4A"/>
    <w:rsid w:val="00966E5C"/>
    <w:rsid w:val="00967D46"/>
    <w:rsid w:val="00970748"/>
    <w:rsid w:val="00970BFC"/>
    <w:rsid w:val="00971015"/>
    <w:rsid w:val="00971D9C"/>
    <w:rsid w:val="009734E2"/>
    <w:rsid w:val="009741B6"/>
    <w:rsid w:val="00974A0E"/>
    <w:rsid w:val="009755B7"/>
    <w:rsid w:val="0097718A"/>
    <w:rsid w:val="00981CAC"/>
    <w:rsid w:val="009820A5"/>
    <w:rsid w:val="009820FE"/>
    <w:rsid w:val="00982B16"/>
    <w:rsid w:val="00982D1F"/>
    <w:rsid w:val="00982E5D"/>
    <w:rsid w:val="00983A7B"/>
    <w:rsid w:val="009840E0"/>
    <w:rsid w:val="009843D9"/>
    <w:rsid w:val="00984AF6"/>
    <w:rsid w:val="00984BCA"/>
    <w:rsid w:val="00985197"/>
    <w:rsid w:val="00985B97"/>
    <w:rsid w:val="00985D07"/>
    <w:rsid w:val="009860AF"/>
    <w:rsid w:val="00986400"/>
    <w:rsid w:val="00986B81"/>
    <w:rsid w:val="00990182"/>
    <w:rsid w:val="00990285"/>
    <w:rsid w:val="00990C5C"/>
    <w:rsid w:val="00990C87"/>
    <w:rsid w:val="00990F19"/>
    <w:rsid w:val="009930A4"/>
    <w:rsid w:val="009938BA"/>
    <w:rsid w:val="00993C1C"/>
    <w:rsid w:val="0099417C"/>
    <w:rsid w:val="00994BD5"/>
    <w:rsid w:val="00994DAD"/>
    <w:rsid w:val="00995146"/>
    <w:rsid w:val="009951C5"/>
    <w:rsid w:val="0099647A"/>
    <w:rsid w:val="009967B1"/>
    <w:rsid w:val="00996C94"/>
    <w:rsid w:val="00997D9E"/>
    <w:rsid w:val="00997E9E"/>
    <w:rsid w:val="009A0231"/>
    <w:rsid w:val="009A0896"/>
    <w:rsid w:val="009A0A54"/>
    <w:rsid w:val="009A0A7B"/>
    <w:rsid w:val="009A12AF"/>
    <w:rsid w:val="009A22DA"/>
    <w:rsid w:val="009A23D6"/>
    <w:rsid w:val="009A2E4F"/>
    <w:rsid w:val="009A2F21"/>
    <w:rsid w:val="009A3B24"/>
    <w:rsid w:val="009A3F02"/>
    <w:rsid w:val="009A4A54"/>
    <w:rsid w:val="009A6479"/>
    <w:rsid w:val="009A6667"/>
    <w:rsid w:val="009A7E6C"/>
    <w:rsid w:val="009A7EB5"/>
    <w:rsid w:val="009B2489"/>
    <w:rsid w:val="009B3286"/>
    <w:rsid w:val="009B361C"/>
    <w:rsid w:val="009B5D92"/>
    <w:rsid w:val="009B64F8"/>
    <w:rsid w:val="009B64FE"/>
    <w:rsid w:val="009B6FD0"/>
    <w:rsid w:val="009B70F9"/>
    <w:rsid w:val="009B783D"/>
    <w:rsid w:val="009B79EB"/>
    <w:rsid w:val="009B7D4A"/>
    <w:rsid w:val="009C039A"/>
    <w:rsid w:val="009C0554"/>
    <w:rsid w:val="009C0975"/>
    <w:rsid w:val="009C2314"/>
    <w:rsid w:val="009C2B15"/>
    <w:rsid w:val="009C34CA"/>
    <w:rsid w:val="009C37C4"/>
    <w:rsid w:val="009C391F"/>
    <w:rsid w:val="009C4122"/>
    <w:rsid w:val="009C5933"/>
    <w:rsid w:val="009C669E"/>
    <w:rsid w:val="009C70C2"/>
    <w:rsid w:val="009C7B30"/>
    <w:rsid w:val="009C7D12"/>
    <w:rsid w:val="009D00F4"/>
    <w:rsid w:val="009D00F9"/>
    <w:rsid w:val="009D04AA"/>
    <w:rsid w:val="009D0984"/>
    <w:rsid w:val="009D0FA4"/>
    <w:rsid w:val="009D224E"/>
    <w:rsid w:val="009D24C7"/>
    <w:rsid w:val="009D3076"/>
    <w:rsid w:val="009D3810"/>
    <w:rsid w:val="009D450F"/>
    <w:rsid w:val="009D4AA8"/>
    <w:rsid w:val="009D53BF"/>
    <w:rsid w:val="009D5637"/>
    <w:rsid w:val="009D5DDF"/>
    <w:rsid w:val="009D662E"/>
    <w:rsid w:val="009D6CF0"/>
    <w:rsid w:val="009D705F"/>
    <w:rsid w:val="009D763A"/>
    <w:rsid w:val="009D7786"/>
    <w:rsid w:val="009D7CAA"/>
    <w:rsid w:val="009E0757"/>
    <w:rsid w:val="009E0EF3"/>
    <w:rsid w:val="009E111B"/>
    <w:rsid w:val="009E1610"/>
    <w:rsid w:val="009E1715"/>
    <w:rsid w:val="009E1D3C"/>
    <w:rsid w:val="009E31DA"/>
    <w:rsid w:val="009E32CD"/>
    <w:rsid w:val="009E32E1"/>
    <w:rsid w:val="009E39B7"/>
    <w:rsid w:val="009E6E0D"/>
    <w:rsid w:val="009F0A44"/>
    <w:rsid w:val="009F1970"/>
    <w:rsid w:val="009F1A1D"/>
    <w:rsid w:val="009F1BC9"/>
    <w:rsid w:val="009F21E7"/>
    <w:rsid w:val="009F23C7"/>
    <w:rsid w:val="009F263F"/>
    <w:rsid w:val="009F42DB"/>
    <w:rsid w:val="009F478C"/>
    <w:rsid w:val="009F4F11"/>
    <w:rsid w:val="009F5A4E"/>
    <w:rsid w:val="009F5BFC"/>
    <w:rsid w:val="009F628B"/>
    <w:rsid w:val="009F6609"/>
    <w:rsid w:val="009F6E6B"/>
    <w:rsid w:val="00A00C1C"/>
    <w:rsid w:val="00A00D58"/>
    <w:rsid w:val="00A023C0"/>
    <w:rsid w:val="00A0291B"/>
    <w:rsid w:val="00A02938"/>
    <w:rsid w:val="00A02CB2"/>
    <w:rsid w:val="00A038F5"/>
    <w:rsid w:val="00A03AAE"/>
    <w:rsid w:val="00A03D16"/>
    <w:rsid w:val="00A04161"/>
    <w:rsid w:val="00A058E4"/>
    <w:rsid w:val="00A06225"/>
    <w:rsid w:val="00A06566"/>
    <w:rsid w:val="00A0668F"/>
    <w:rsid w:val="00A07C67"/>
    <w:rsid w:val="00A1020D"/>
    <w:rsid w:val="00A11237"/>
    <w:rsid w:val="00A11269"/>
    <w:rsid w:val="00A11A4D"/>
    <w:rsid w:val="00A129D9"/>
    <w:rsid w:val="00A1389E"/>
    <w:rsid w:val="00A144FB"/>
    <w:rsid w:val="00A1464D"/>
    <w:rsid w:val="00A1497D"/>
    <w:rsid w:val="00A14993"/>
    <w:rsid w:val="00A15B55"/>
    <w:rsid w:val="00A15D6A"/>
    <w:rsid w:val="00A17BE8"/>
    <w:rsid w:val="00A17DC4"/>
    <w:rsid w:val="00A200F8"/>
    <w:rsid w:val="00A2073A"/>
    <w:rsid w:val="00A208BA"/>
    <w:rsid w:val="00A20FF9"/>
    <w:rsid w:val="00A21D92"/>
    <w:rsid w:val="00A22E63"/>
    <w:rsid w:val="00A2302A"/>
    <w:rsid w:val="00A2372C"/>
    <w:rsid w:val="00A24682"/>
    <w:rsid w:val="00A24A84"/>
    <w:rsid w:val="00A2603C"/>
    <w:rsid w:val="00A262B2"/>
    <w:rsid w:val="00A26C96"/>
    <w:rsid w:val="00A26DC9"/>
    <w:rsid w:val="00A26F5B"/>
    <w:rsid w:val="00A2715B"/>
    <w:rsid w:val="00A302C6"/>
    <w:rsid w:val="00A30727"/>
    <w:rsid w:val="00A3083E"/>
    <w:rsid w:val="00A30AFF"/>
    <w:rsid w:val="00A31FF3"/>
    <w:rsid w:val="00A34C93"/>
    <w:rsid w:val="00A35089"/>
    <w:rsid w:val="00A352B0"/>
    <w:rsid w:val="00A36124"/>
    <w:rsid w:val="00A3644F"/>
    <w:rsid w:val="00A3659F"/>
    <w:rsid w:val="00A36A80"/>
    <w:rsid w:val="00A3752D"/>
    <w:rsid w:val="00A37DA6"/>
    <w:rsid w:val="00A40119"/>
    <w:rsid w:val="00A41FCB"/>
    <w:rsid w:val="00A42AA0"/>
    <w:rsid w:val="00A4307D"/>
    <w:rsid w:val="00A4362A"/>
    <w:rsid w:val="00A43643"/>
    <w:rsid w:val="00A436F6"/>
    <w:rsid w:val="00A43790"/>
    <w:rsid w:val="00A43AC0"/>
    <w:rsid w:val="00A43E94"/>
    <w:rsid w:val="00A4426B"/>
    <w:rsid w:val="00A4509B"/>
    <w:rsid w:val="00A45B8F"/>
    <w:rsid w:val="00A45F5F"/>
    <w:rsid w:val="00A4612C"/>
    <w:rsid w:val="00A465E2"/>
    <w:rsid w:val="00A472F6"/>
    <w:rsid w:val="00A47440"/>
    <w:rsid w:val="00A47A43"/>
    <w:rsid w:val="00A51AFB"/>
    <w:rsid w:val="00A52194"/>
    <w:rsid w:val="00A52388"/>
    <w:rsid w:val="00A533F7"/>
    <w:rsid w:val="00A53625"/>
    <w:rsid w:val="00A53D96"/>
    <w:rsid w:val="00A54241"/>
    <w:rsid w:val="00A56058"/>
    <w:rsid w:val="00A57604"/>
    <w:rsid w:val="00A57886"/>
    <w:rsid w:val="00A60090"/>
    <w:rsid w:val="00A607AE"/>
    <w:rsid w:val="00A6081E"/>
    <w:rsid w:val="00A60B67"/>
    <w:rsid w:val="00A60F81"/>
    <w:rsid w:val="00A612A8"/>
    <w:rsid w:val="00A6161E"/>
    <w:rsid w:val="00A61BA8"/>
    <w:rsid w:val="00A61E68"/>
    <w:rsid w:val="00A61F3D"/>
    <w:rsid w:val="00A62C11"/>
    <w:rsid w:val="00A62C9A"/>
    <w:rsid w:val="00A62D56"/>
    <w:rsid w:val="00A64552"/>
    <w:rsid w:val="00A648F2"/>
    <w:rsid w:val="00A65D04"/>
    <w:rsid w:val="00A65D26"/>
    <w:rsid w:val="00A669E2"/>
    <w:rsid w:val="00A67242"/>
    <w:rsid w:val="00A67A74"/>
    <w:rsid w:val="00A70506"/>
    <w:rsid w:val="00A7054D"/>
    <w:rsid w:val="00A729BB"/>
    <w:rsid w:val="00A732FA"/>
    <w:rsid w:val="00A75085"/>
    <w:rsid w:val="00A75BD8"/>
    <w:rsid w:val="00A77016"/>
    <w:rsid w:val="00A776A9"/>
    <w:rsid w:val="00A7770D"/>
    <w:rsid w:val="00A77A64"/>
    <w:rsid w:val="00A77BA9"/>
    <w:rsid w:val="00A77BBE"/>
    <w:rsid w:val="00A80557"/>
    <w:rsid w:val="00A8079D"/>
    <w:rsid w:val="00A807D0"/>
    <w:rsid w:val="00A809FE"/>
    <w:rsid w:val="00A80B4D"/>
    <w:rsid w:val="00A80BC2"/>
    <w:rsid w:val="00A828F3"/>
    <w:rsid w:val="00A8345D"/>
    <w:rsid w:val="00A83CE4"/>
    <w:rsid w:val="00A85362"/>
    <w:rsid w:val="00A86314"/>
    <w:rsid w:val="00A86541"/>
    <w:rsid w:val="00A8670C"/>
    <w:rsid w:val="00A86D62"/>
    <w:rsid w:val="00A87DA9"/>
    <w:rsid w:val="00A87DFA"/>
    <w:rsid w:val="00A87DFC"/>
    <w:rsid w:val="00A91464"/>
    <w:rsid w:val="00A920CB"/>
    <w:rsid w:val="00A948DE"/>
    <w:rsid w:val="00A94948"/>
    <w:rsid w:val="00A94B32"/>
    <w:rsid w:val="00A958A7"/>
    <w:rsid w:val="00A96758"/>
    <w:rsid w:val="00A969AB"/>
    <w:rsid w:val="00A96B6E"/>
    <w:rsid w:val="00A97374"/>
    <w:rsid w:val="00A9767F"/>
    <w:rsid w:val="00AA045F"/>
    <w:rsid w:val="00AA0555"/>
    <w:rsid w:val="00AA1135"/>
    <w:rsid w:val="00AA229B"/>
    <w:rsid w:val="00AA28E6"/>
    <w:rsid w:val="00AA2C53"/>
    <w:rsid w:val="00AA31E2"/>
    <w:rsid w:val="00AA428D"/>
    <w:rsid w:val="00AA4BCE"/>
    <w:rsid w:val="00AA4C50"/>
    <w:rsid w:val="00AA57AD"/>
    <w:rsid w:val="00AA6FA3"/>
    <w:rsid w:val="00AA703D"/>
    <w:rsid w:val="00AA7866"/>
    <w:rsid w:val="00AB02BD"/>
    <w:rsid w:val="00AB0B9B"/>
    <w:rsid w:val="00AB1C80"/>
    <w:rsid w:val="00AB20DF"/>
    <w:rsid w:val="00AB31E3"/>
    <w:rsid w:val="00AB3FD8"/>
    <w:rsid w:val="00AB5CF2"/>
    <w:rsid w:val="00AC0E58"/>
    <w:rsid w:val="00AC2E17"/>
    <w:rsid w:val="00AC36B1"/>
    <w:rsid w:val="00AC4092"/>
    <w:rsid w:val="00AC42FE"/>
    <w:rsid w:val="00AC4819"/>
    <w:rsid w:val="00AC4906"/>
    <w:rsid w:val="00AC509B"/>
    <w:rsid w:val="00AC5898"/>
    <w:rsid w:val="00AC5E09"/>
    <w:rsid w:val="00AC7110"/>
    <w:rsid w:val="00AC7B33"/>
    <w:rsid w:val="00AC7DC6"/>
    <w:rsid w:val="00AC7F7E"/>
    <w:rsid w:val="00AD0032"/>
    <w:rsid w:val="00AD0677"/>
    <w:rsid w:val="00AD09F0"/>
    <w:rsid w:val="00AD0EB6"/>
    <w:rsid w:val="00AD2355"/>
    <w:rsid w:val="00AD23B1"/>
    <w:rsid w:val="00AD2DFE"/>
    <w:rsid w:val="00AD363B"/>
    <w:rsid w:val="00AD3BC4"/>
    <w:rsid w:val="00AD41D8"/>
    <w:rsid w:val="00AD4515"/>
    <w:rsid w:val="00AD4CFB"/>
    <w:rsid w:val="00AD4ECA"/>
    <w:rsid w:val="00AD4F12"/>
    <w:rsid w:val="00AD5F56"/>
    <w:rsid w:val="00AD5FBA"/>
    <w:rsid w:val="00AD6FEF"/>
    <w:rsid w:val="00AD7646"/>
    <w:rsid w:val="00AE0FAC"/>
    <w:rsid w:val="00AE2251"/>
    <w:rsid w:val="00AE34BF"/>
    <w:rsid w:val="00AE4139"/>
    <w:rsid w:val="00AE54F3"/>
    <w:rsid w:val="00AE58EF"/>
    <w:rsid w:val="00AE5F7C"/>
    <w:rsid w:val="00AE6B57"/>
    <w:rsid w:val="00AE7007"/>
    <w:rsid w:val="00AE77D4"/>
    <w:rsid w:val="00AE7AAB"/>
    <w:rsid w:val="00AF16E3"/>
    <w:rsid w:val="00AF1B18"/>
    <w:rsid w:val="00AF2B34"/>
    <w:rsid w:val="00AF38F5"/>
    <w:rsid w:val="00AF3C37"/>
    <w:rsid w:val="00AF4309"/>
    <w:rsid w:val="00AF4427"/>
    <w:rsid w:val="00AF6846"/>
    <w:rsid w:val="00AF6F6F"/>
    <w:rsid w:val="00AF7A74"/>
    <w:rsid w:val="00AF7CEB"/>
    <w:rsid w:val="00B005CF"/>
    <w:rsid w:val="00B00ED2"/>
    <w:rsid w:val="00B00EF5"/>
    <w:rsid w:val="00B0101D"/>
    <w:rsid w:val="00B01CD0"/>
    <w:rsid w:val="00B01D56"/>
    <w:rsid w:val="00B021C0"/>
    <w:rsid w:val="00B021D1"/>
    <w:rsid w:val="00B033C7"/>
    <w:rsid w:val="00B0406B"/>
    <w:rsid w:val="00B040A6"/>
    <w:rsid w:val="00B04AB5"/>
    <w:rsid w:val="00B04F2C"/>
    <w:rsid w:val="00B06233"/>
    <w:rsid w:val="00B065F9"/>
    <w:rsid w:val="00B06DFB"/>
    <w:rsid w:val="00B0743F"/>
    <w:rsid w:val="00B07BCB"/>
    <w:rsid w:val="00B11042"/>
    <w:rsid w:val="00B118FA"/>
    <w:rsid w:val="00B121ED"/>
    <w:rsid w:val="00B12301"/>
    <w:rsid w:val="00B12789"/>
    <w:rsid w:val="00B130B4"/>
    <w:rsid w:val="00B13B1F"/>
    <w:rsid w:val="00B149FA"/>
    <w:rsid w:val="00B152EC"/>
    <w:rsid w:val="00B15BE3"/>
    <w:rsid w:val="00B15E85"/>
    <w:rsid w:val="00B1602B"/>
    <w:rsid w:val="00B161FF"/>
    <w:rsid w:val="00B16BA8"/>
    <w:rsid w:val="00B172C3"/>
    <w:rsid w:val="00B172C5"/>
    <w:rsid w:val="00B214E8"/>
    <w:rsid w:val="00B225A1"/>
    <w:rsid w:val="00B2411B"/>
    <w:rsid w:val="00B24728"/>
    <w:rsid w:val="00B25032"/>
    <w:rsid w:val="00B25B53"/>
    <w:rsid w:val="00B26A72"/>
    <w:rsid w:val="00B31785"/>
    <w:rsid w:val="00B32BDA"/>
    <w:rsid w:val="00B33DE9"/>
    <w:rsid w:val="00B34330"/>
    <w:rsid w:val="00B35F23"/>
    <w:rsid w:val="00B362AD"/>
    <w:rsid w:val="00B3690B"/>
    <w:rsid w:val="00B407E5"/>
    <w:rsid w:val="00B409C3"/>
    <w:rsid w:val="00B41936"/>
    <w:rsid w:val="00B41B9B"/>
    <w:rsid w:val="00B42295"/>
    <w:rsid w:val="00B4248F"/>
    <w:rsid w:val="00B424F1"/>
    <w:rsid w:val="00B42FBE"/>
    <w:rsid w:val="00B43635"/>
    <w:rsid w:val="00B4391E"/>
    <w:rsid w:val="00B440AA"/>
    <w:rsid w:val="00B44207"/>
    <w:rsid w:val="00B44789"/>
    <w:rsid w:val="00B44DD7"/>
    <w:rsid w:val="00B459BA"/>
    <w:rsid w:val="00B46A96"/>
    <w:rsid w:val="00B476ED"/>
    <w:rsid w:val="00B47E97"/>
    <w:rsid w:val="00B47EEA"/>
    <w:rsid w:val="00B50E5A"/>
    <w:rsid w:val="00B51213"/>
    <w:rsid w:val="00B51487"/>
    <w:rsid w:val="00B52611"/>
    <w:rsid w:val="00B526EC"/>
    <w:rsid w:val="00B52B44"/>
    <w:rsid w:val="00B537FF"/>
    <w:rsid w:val="00B53C03"/>
    <w:rsid w:val="00B55BB6"/>
    <w:rsid w:val="00B570D3"/>
    <w:rsid w:val="00B574B4"/>
    <w:rsid w:val="00B5757C"/>
    <w:rsid w:val="00B6100C"/>
    <w:rsid w:val="00B6109E"/>
    <w:rsid w:val="00B611B0"/>
    <w:rsid w:val="00B613F7"/>
    <w:rsid w:val="00B61B8D"/>
    <w:rsid w:val="00B61DF0"/>
    <w:rsid w:val="00B61E04"/>
    <w:rsid w:val="00B63FD7"/>
    <w:rsid w:val="00B650D4"/>
    <w:rsid w:val="00B66CE1"/>
    <w:rsid w:val="00B66EEF"/>
    <w:rsid w:val="00B6787E"/>
    <w:rsid w:val="00B7086D"/>
    <w:rsid w:val="00B70DAE"/>
    <w:rsid w:val="00B71044"/>
    <w:rsid w:val="00B71FB7"/>
    <w:rsid w:val="00B7220E"/>
    <w:rsid w:val="00B72481"/>
    <w:rsid w:val="00B73376"/>
    <w:rsid w:val="00B734E9"/>
    <w:rsid w:val="00B737FF"/>
    <w:rsid w:val="00B73894"/>
    <w:rsid w:val="00B749FF"/>
    <w:rsid w:val="00B74B11"/>
    <w:rsid w:val="00B74D99"/>
    <w:rsid w:val="00B772A0"/>
    <w:rsid w:val="00B800EE"/>
    <w:rsid w:val="00B8078B"/>
    <w:rsid w:val="00B807DE"/>
    <w:rsid w:val="00B815B2"/>
    <w:rsid w:val="00B816A3"/>
    <w:rsid w:val="00B83095"/>
    <w:rsid w:val="00B83F06"/>
    <w:rsid w:val="00B84D12"/>
    <w:rsid w:val="00B84EC1"/>
    <w:rsid w:val="00B86601"/>
    <w:rsid w:val="00B87621"/>
    <w:rsid w:val="00B909AC"/>
    <w:rsid w:val="00B91393"/>
    <w:rsid w:val="00B91536"/>
    <w:rsid w:val="00B91864"/>
    <w:rsid w:val="00B923B0"/>
    <w:rsid w:val="00B932E8"/>
    <w:rsid w:val="00B93497"/>
    <w:rsid w:val="00B939B1"/>
    <w:rsid w:val="00B945F6"/>
    <w:rsid w:val="00B9497C"/>
    <w:rsid w:val="00B95633"/>
    <w:rsid w:val="00B957A5"/>
    <w:rsid w:val="00B96058"/>
    <w:rsid w:val="00B9608B"/>
    <w:rsid w:val="00B96691"/>
    <w:rsid w:val="00B968BE"/>
    <w:rsid w:val="00B96CCD"/>
    <w:rsid w:val="00B97EF7"/>
    <w:rsid w:val="00BA0734"/>
    <w:rsid w:val="00BA1C84"/>
    <w:rsid w:val="00BA24D2"/>
    <w:rsid w:val="00BA269E"/>
    <w:rsid w:val="00BA2980"/>
    <w:rsid w:val="00BA4CE6"/>
    <w:rsid w:val="00BA5300"/>
    <w:rsid w:val="00BA533A"/>
    <w:rsid w:val="00BA5EA2"/>
    <w:rsid w:val="00BA6970"/>
    <w:rsid w:val="00BA6C77"/>
    <w:rsid w:val="00BB09BC"/>
    <w:rsid w:val="00BB10EE"/>
    <w:rsid w:val="00BB1469"/>
    <w:rsid w:val="00BB157A"/>
    <w:rsid w:val="00BB1770"/>
    <w:rsid w:val="00BB2221"/>
    <w:rsid w:val="00BB2A07"/>
    <w:rsid w:val="00BB2FC6"/>
    <w:rsid w:val="00BB3869"/>
    <w:rsid w:val="00BB3A20"/>
    <w:rsid w:val="00BB480E"/>
    <w:rsid w:val="00BB5320"/>
    <w:rsid w:val="00BB58FF"/>
    <w:rsid w:val="00BB598A"/>
    <w:rsid w:val="00BB6F8D"/>
    <w:rsid w:val="00BB79F4"/>
    <w:rsid w:val="00BB7ED8"/>
    <w:rsid w:val="00BC02B2"/>
    <w:rsid w:val="00BC139D"/>
    <w:rsid w:val="00BC2352"/>
    <w:rsid w:val="00BC2A82"/>
    <w:rsid w:val="00BC522A"/>
    <w:rsid w:val="00BC565E"/>
    <w:rsid w:val="00BC59FA"/>
    <w:rsid w:val="00BC5FCD"/>
    <w:rsid w:val="00BC6149"/>
    <w:rsid w:val="00BC6180"/>
    <w:rsid w:val="00BD045A"/>
    <w:rsid w:val="00BD0BB1"/>
    <w:rsid w:val="00BD0D7F"/>
    <w:rsid w:val="00BD0E58"/>
    <w:rsid w:val="00BD1FDC"/>
    <w:rsid w:val="00BD2894"/>
    <w:rsid w:val="00BD2BF3"/>
    <w:rsid w:val="00BD488D"/>
    <w:rsid w:val="00BD5DB0"/>
    <w:rsid w:val="00BD5EC3"/>
    <w:rsid w:val="00BD623F"/>
    <w:rsid w:val="00BD6724"/>
    <w:rsid w:val="00BD6FC0"/>
    <w:rsid w:val="00BD711E"/>
    <w:rsid w:val="00BE26F6"/>
    <w:rsid w:val="00BE271B"/>
    <w:rsid w:val="00BE2EDB"/>
    <w:rsid w:val="00BE3571"/>
    <w:rsid w:val="00BE49DE"/>
    <w:rsid w:val="00BE49E9"/>
    <w:rsid w:val="00BE4C5C"/>
    <w:rsid w:val="00BE4CCE"/>
    <w:rsid w:val="00BE4D18"/>
    <w:rsid w:val="00BE5BD3"/>
    <w:rsid w:val="00BE5EFD"/>
    <w:rsid w:val="00BE6A3E"/>
    <w:rsid w:val="00BE6B51"/>
    <w:rsid w:val="00BE6D01"/>
    <w:rsid w:val="00BE7B50"/>
    <w:rsid w:val="00BF1047"/>
    <w:rsid w:val="00BF10C0"/>
    <w:rsid w:val="00BF15A8"/>
    <w:rsid w:val="00BF1FA7"/>
    <w:rsid w:val="00BF2162"/>
    <w:rsid w:val="00BF26D9"/>
    <w:rsid w:val="00BF4B99"/>
    <w:rsid w:val="00BF4DA1"/>
    <w:rsid w:val="00BF4E29"/>
    <w:rsid w:val="00BF51D3"/>
    <w:rsid w:val="00BF618D"/>
    <w:rsid w:val="00C00046"/>
    <w:rsid w:val="00C00418"/>
    <w:rsid w:val="00C016DA"/>
    <w:rsid w:val="00C01FE5"/>
    <w:rsid w:val="00C02D6F"/>
    <w:rsid w:val="00C0309A"/>
    <w:rsid w:val="00C03D14"/>
    <w:rsid w:val="00C0405A"/>
    <w:rsid w:val="00C04C20"/>
    <w:rsid w:val="00C05792"/>
    <w:rsid w:val="00C05B98"/>
    <w:rsid w:val="00C061E4"/>
    <w:rsid w:val="00C06C8E"/>
    <w:rsid w:val="00C06F2F"/>
    <w:rsid w:val="00C07FB5"/>
    <w:rsid w:val="00C10893"/>
    <w:rsid w:val="00C11631"/>
    <w:rsid w:val="00C116DA"/>
    <w:rsid w:val="00C1174A"/>
    <w:rsid w:val="00C13172"/>
    <w:rsid w:val="00C137D8"/>
    <w:rsid w:val="00C14116"/>
    <w:rsid w:val="00C14439"/>
    <w:rsid w:val="00C14A1B"/>
    <w:rsid w:val="00C14C61"/>
    <w:rsid w:val="00C15C84"/>
    <w:rsid w:val="00C164A1"/>
    <w:rsid w:val="00C17CE1"/>
    <w:rsid w:val="00C20AB5"/>
    <w:rsid w:val="00C20D89"/>
    <w:rsid w:val="00C211BB"/>
    <w:rsid w:val="00C214CE"/>
    <w:rsid w:val="00C2170D"/>
    <w:rsid w:val="00C223CA"/>
    <w:rsid w:val="00C23230"/>
    <w:rsid w:val="00C232B8"/>
    <w:rsid w:val="00C23981"/>
    <w:rsid w:val="00C25A51"/>
    <w:rsid w:val="00C26155"/>
    <w:rsid w:val="00C262D2"/>
    <w:rsid w:val="00C26EF1"/>
    <w:rsid w:val="00C27C80"/>
    <w:rsid w:val="00C301DF"/>
    <w:rsid w:val="00C30408"/>
    <w:rsid w:val="00C30F03"/>
    <w:rsid w:val="00C3193D"/>
    <w:rsid w:val="00C339B9"/>
    <w:rsid w:val="00C34697"/>
    <w:rsid w:val="00C34D69"/>
    <w:rsid w:val="00C35647"/>
    <w:rsid w:val="00C36151"/>
    <w:rsid w:val="00C364EA"/>
    <w:rsid w:val="00C36931"/>
    <w:rsid w:val="00C36DAE"/>
    <w:rsid w:val="00C36EC9"/>
    <w:rsid w:val="00C37E85"/>
    <w:rsid w:val="00C40862"/>
    <w:rsid w:val="00C40F00"/>
    <w:rsid w:val="00C4174A"/>
    <w:rsid w:val="00C4180E"/>
    <w:rsid w:val="00C42393"/>
    <w:rsid w:val="00C42BB6"/>
    <w:rsid w:val="00C43772"/>
    <w:rsid w:val="00C43AA6"/>
    <w:rsid w:val="00C43F4E"/>
    <w:rsid w:val="00C45114"/>
    <w:rsid w:val="00C4556B"/>
    <w:rsid w:val="00C45867"/>
    <w:rsid w:val="00C45BC4"/>
    <w:rsid w:val="00C4653B"/>
    <w:rsid w:val="00C46B89"/>
    <w:rsid w:val="00C470E9"/>
    <w:rsid w:val="00C47A54"/>
    <w:rsid w:val="00C509C0"/>
    <w:rsid w:val="00C512DE"/>
    <w:rsid w:val="00C51577"/>
    <w:rsid w:val="00C51B01"/>
    <w:rsid w:val="00C523CA"/>
    <w:rsid w:val="00C52E8A"/>
    <w:rsid w:val="00C52F5E"/>
    <w:rsid w:val="00C5301D"/>
    <w:rsid w:val="00C53E7E"/>
    <w:rsid w:val="00C54098"/>
    <w:rsid w:val="00C54232"/>
    <w:rsid w:val="00C54243"/>
    <w:rsid w:val="00C5694A"/>
    <w:rsid w:val="00C57D4C"/>
    <w:rsid w:val="00C60013"/>
    <w:rsid w:val="00C61369"/>
    <w:rsid w:val="00C615FB"/>
    <w:rsid w:val="00C617FA"/>
    <w:rsid w:val="00C61F89"/>
    <w:rsid w:val="00C6322C"/>
    <w:rsid w:val="00C64076"/>
    <w:rsid w:val="00C640A3"/>
    <w:rsid w:val="00C64496"/>
    <w:rsid w:val="00C649B2"/>
    <w:rsid w:val="00C64D02"/>
    <w:rsid w:val="00C64D5A"/>
    <w:rsid w:val="00C6570D"/>
    <w:rsid w:val="00C661A2"/>
    <w:rsid w:val="00C66DE8"/>
    <w:rsid w:val="00C678DE"/>
    <w:rsid w:val="00C67B52"/>
    <w:rsid w:val="00C70B54"/>
    <w:rsid w:val="00C70B62"/>
    <w:rsid w:val="00C70D66"/>
    <w:rsid w:val="00C716A0"/>
    <w:rsid w:val="00C717FD"/>
    <w:rsid w:val="00C73667"/>
    <w:rsid w:val="00C73A6D"/>
    <w:rsid w:val="00C7489C"/>
    <w:rsid w:val="00C74997"/>
    <w:rsid w:val="00C749AA"/>
    <w:rsid w:val="00C74F0E"/>
    <w:rsid w:val="00C750E0"/>
    <w:rsid w:val="00C75B9F"/>
    <w:rsid w:val="00C76A29"/>
    <w:rsid w:val="00C76B2D"/>
    <w:rsid w:val="00C77CE9"/>
    <w:rsid w:val="00C77F7B"/>
    <w:rsid w:val="00C80E74"/>
    <w:rsid w:val="00C81248"/>
    <w:rsid w:val="00C81DD7"/>
    <w:rsid w:val="00C833F4"/>
    <w:rsid w:val="00C83501"/>
    <w:rsid w:val="00C84510"/>
    <w:rsid w:val="00C85D46"/>
    <w:rsid w:val="00C86F8C"/>
    <w:rsid w:val="00C87849"/>
    <w:rsid w:val="00C878A6"/>
    <w:rsid w:val="00C90799"/>
    <w:rsid w:val="00C90D96"/>
    <w:rsid w:val="00C9170F"/>
    <w:rsid w:val="00C921F3"/>
    <w:rsid w:val="00C926F0"/>
    <w:rsid w:val="00C92A26"/>
    <w:rsid w:val="00C92EBD"/>
    <w:rsid w:val="00C931F2"/>
    <w:rsid w:val="00C937C8"/>
    <w:rsid w:val="00C93B82"/>
    <w:rsid w:val="00C9443B"/>
    <w:rsid w:val="00C948EF"/>
    <w:rsid w:val="00C9497B"/>
    <w:rsid w:val="00C94F30"/>
    <w:rsid w:val="00C9517F"/>
    <w:rsid w:val="00C95611"/>
    <w:rsid w:val="00C957D0"/>
    <w:rsid w:val="00C96D1D"/>
    <w:rsid w:val="00C97358"/>
    <w:rsid w:val="00C97F0F"/>
    <w:rsid w:val="00CA0464"/>
    <w:rsid w:val="00CA1B82"/>
    <w:rsid w:val="00CA1E5A"/>
    <w:rsid w:val="00CA1E8B"/>
    <w:rsid w:val="00CA2069"/>
    <w:rsid w:val="00CA2E85"/>
    <w:rsid w:val="00CA34D4"/>
    <w:rsid w:val="00CA35E7"/>
    <w:rsid w:val="00CA4BE9"/>
    <w:rsid w:val="00CA5453"/>
    <w:rsid w:val="00CA58DF"/>
    <w:rsid w:val="00CA63C5"/>
    <w:rsid w:val="00CA6964"/>
    <w:rsid w:val="00CA7146"/>
    <w:rsid w:val="00CA7844"/>
    <w:rsid w:val="00CA78EB"/>
    <w:rsid w:val="00CA7E05"/>
    <w:rsid w:val="00CB07E9"/>
    <w:rsid w:val="00CB0CF4"/>
    <w:rsid w:val="00CB1605"/>
    <w:rsid w:val="00CB1D95"/>
    <w:rsid w:val="00CB1F10"/>
    <w:rsid w:val="00CB3B43"/>
    <w:rsid w:val="00CB4523"/>
    <w:rsid w:val="00CB4BF4"/>
    <w:rsid w:val="00CB5F06"/>
    <w:rsid w:val="00CB6060"/>
    <w:rsid w:val="00CB6678"/>
    <w:rsid w:val="00CB6A23"/>
    <w:rsid w:val="00CB716A"/>
    <w:rsid w:val="00CB7606"/>
    <w:rsid w:val="00CB78CE"/>
    <w:rsid w:val="00CB7AFF"/>
    <w:rsid w:val="00CC1015"/>
    <w:rsid w:val="00CC151A"/>
    <w:rsid w:val="00CC154F"/>
    <w:rsid w:val="00CC1F0B"/>
    <w:rsid w:val="00CC2328"/>
    <w:rsid w:val="00CC251F"/>
    <w:rsid w:val="00CC297F"/>
    <w:rsid w:val="00CC33D9"/>
    <w:rsid w:val="00CC3E41"/>
    <w:rsid w:val="00CC444F"/>
    <w:rsid w:val="00CC5C3B"/>
    <w:rsid w:val="00CC67C8"/>
    <w:rsid w:val="00CC67DE"/>
    <w:rsid w:val="00CC6B09"/>
    <w:rsid w:val="00CC6D8E"/>
    <w:rsid w:val="00CC7132"/>
    <w:rsid w:val="00CC7A83"/>
    <w:rsid w:val="00CD0263"/>
    <w:rsid w:val="00CD04E2"/>
    <w:rsid w:val="00CD0DD9"/>
    <w:rsid w:val="00CD1132"/>
    <w:rsid w:val="00CD1440"/>
    <w:rsid w:val="00CD2A3C"/>
    <w:rsid w:val="00CD3BB5"/>
    <w:rsid w:val="00CD4ECF"/>
    <w:rsid w:val="00CD4FCF"/>
    <w:rsid w:val="00CD5992"/>
    <w:rsid w:val="00CD68D3"/>
    <w:rsid w:val="00CD7297"/>
    <w:rsid w:val="00CD7EDE"/>
    <w:rsid w:val="00CE015B"/>
    <w:rsid w:val="00CE0B30"/>
    <w:rsid w:val="00CE1E11"/>
    <w:rsid w:val="00CE1F33"/>
    <w:rsid w:val="00CE1F34"/>
    <w:rsid w:val="00CE28A1"/>
    <w:rsid w:val="00CE3413"/>
    <w:rsid w:val="00CE36AB"/>
    <w:rsid w:val="00CE3E56"/>
    <w:rsid w:val="00CE4207"/>
    <w:rsid w:val="00CE4306"/>
    <w:rsid w:val="00CE4615"/>
    <w:rsid w:val="00CE4945"/>
    <w:rsid w:val="00CE5F7C"/>
    <w:rsid w:val="00CE7240"/>
    <w:rsid w:val="00CF030B"/>
    <w:rsid w:val="00CF0788"/>
    <w:rsid w:val="00CF1D09"/>
    <w:rsid w:val="00CF2796"/>
    <w:rsid w:val="00CF28DA"/>
    <w:rsid w:val="00CF29F0"/>
    <w:rsid w:val="00CF2DC5"/>
    <w:rsid w:val="00CF3133"/>
    <w:rsid w:val="00CF46C3"/>
    <w:rsid w:val="00CF4BC4"/>
    <w:rsid w:val="00CF57BA"/>
    <w:rsid w:val="00CF66BF"/>
    <w:rsid w:val="00CF698F"/>
    <w:rsid w:val="00CF71B6"/>
    <w:rsid w:val="00D0051F"/>
    <w:rsid w:val="00D008A5"/>
    <w:rsid w:val="00D00B5D"/>
    <w:rsid w:val="00D00E0B"/>
    <w:rsid w:val="00D012D1"/>
    <w:rsid w:val="00D01E35"/>
    <w:rsid w:val="00D02C80"/>
    <w:rsid w:val="00D02DE4"/>
    <w:rsid w:val="00D0337F"/>
    <w:rsid w:val="00D034F6"/>
    <w:rsid w:val="00D0359D"/>
    <w:rsid w:val="00D03704"/>
    <w:rsid w:val="00D04015"/>
    <w:rsid w:val="00D057FF"/>
    <w:rsid w:val="00D071BD"/>
    <w:rsid w:val="00D0754E"/>
    <w:rsid w:val="00D07BFD"/>
    <w:rsid w:val="00D10291"/>
    <w:rsid w:val="00D10594"/>
    <w:rsid w:val="00D105D4"/>
    <w:rsid w:val="00D10BA4"/>
    <w:rsid w:val="00D1105C"/>
    <w:rsid w:val="00D1122D"/>
    <w:rsid w:val="00D112BB"/>
    <w:rsid w:val="00D1134F"/>
    <w:rsid w:val="00D11643"/>
    <w:rsid w:val="00D11D6D"/>
    <w:rsid w:val="00D1200E"/>
    <w:rsid w:val="00D12B01"/>
    <w:rsid w:val="00D13462"/>
    <w:rsid w:val="00D13632"/>
    <w:rsid w:val="00D13719"/>
    <w:rsid w:val="00D1390B"/>
    <w:rsid w:val="00D13A43"/>
    <w:rsid w:val="00D144CA"/>
    <w:rsid w:val="00D144D2"/>
    <w:rsid w:val="00D14586"/>
    <w:rsid w:val="00D14AD7"/>
    <w:rsid w:val="00D1614E"/>
    <w:rsid w:val="00D16B2B"/>
    <w:rsid w:val="00D170F8"/>
    <w:rsid w:val="00D17C2C"/>
    <w:rsid w:val="00D20555"/>
    <w:rsid w:val="00D2162B"/>
    <w:rsid w:val="00D21857"/>
    <w:rsid w:val="00D21AF3"/>
    <w:rsid w:val="00D22B3D"/>
    <w:rsid w:val="00D22FE2"/>
    <w:rsid w:val="00D249E0"/>
    <w:rsid w:val="00D24FBD"/>
    <w:rsid w:val="00D25EC2"/>
    <w:rsid w:val="00D26852"/>
    <w:rsid w:val="00D26C75"/>
    <w:rsid w:val="00D27140"/>
    <w:rsid w:val="00D27730"/>
    <w:rsid w:val="00D279A9"/>
    <w:rsid w:val="00D27EE0"/>
    <w:rsid w:val="00D3000A"/>
    <w:rsid w:val="00D31765"/>
    <w:rsid w:val="00D31FC8"/>
    <w:rsid w:val="00D32701"/>
    <w:rsid w:val="00D339A6"/>
    <w:rsid w:val="00D3458B"/>
    <w:rsid w:val="00D34DBB"/>
    <w:rsid w:val="00D3712B"/>
    <w:rsid w:val="00D404A6"/>
    <w:rsid w:val="00D4111D"/>
    <w:rsid w:val="00D41BA4"/>
    <w:rsid w:val="00D41D8F"/>
    <w:rsid w:val="00D42367"/>
    <w:rsid w:val="00D45812"/>
    <w:rsid w:val="00D45DC9"/>
    <w:rsid w:val="00D462E3"/>
    <w:rsid w:val="00D500B4"/>
    <w:rsid w:val="00D5190B"/>
    <w:rsid w:val="00D51921"/>
    <w:rsid w:val="00D54130"/>
    <w:rsid w:val="00D5459F"/>
    <w:rsid w:val="00D5473B"/>
    <w:rsid w:val="00D556A7"/>
    <w:rsid w:val="00D5619B"/>
    <w:rsid w:val="00D56351"/>
    <w:rsid w:val="00D5671A"/>
    <w:rsid w:val="00D568D0"/>
    <w:rsid w:val="00D5725B"/>
    <w:rsid w:val="00D5745B"/>
    <w:rsid w:val="00D576F1"/>
    <w:rsid w:val="00D57C12"/>
    <w:rsid w:val="00D57CB8"/>
    <w:rsid w:val="00D6008D"/>
    <w:rsid w:val="00D60154"/>
    <w:rsid w:val="00D60C18"/>
    <w:rsid w:val="00D60C41"/>
    <w:rsid w:val="00D611A4"/>
    <w:rsid w:val="00D618C1"/>
    <w:rsid w:val="00D61CF5"/>
    <w:rsid w:val="00D622BA"/>
    <w:rsid w:val="00D62371"/>
    <w:rsid w:val="00D63DB1"/>
    <w:rsid w:val="00D651C0"/>
    <w:rsid w:val="00D653FC"/>
    <w:rsid w:val="00D66E46"/>
    <w:rsid w:val="00D6799C"/>
    <w:rsid w:val="00D70634"/>
    <w:rsid w:val="00D70C1F"/>
    <w:rsid w:val="00D715E6"/>
    <w:rsid w:val="00D7169E"/>
    <w:rsid w:val="00D724E7"/>
    <w:rsid w:val="00D72DDB"/>
    <w:rsid w:val="00D72FA5"/>
    <w:rsid w:val="00D73B4B"/>
    <w:rsid w:val="00D740CB"/>
    <w:rsid w:val="00D757DF"/>
    <w:rsid w:val="00D75842"/>
    <w:rsid w:val="00D768EC"/>
    <w:rsid w:val="00D77AA9"/>
    <w:rsid w:val="00D8059B"/>
    <w:rsid w:val="00D80BA1"/>
    <w:rsid w:val="00D8178F"/>
    <w:rsid w:val="00D82044"/>
    <w:rsid w:val="00D8293A"/>
    <w:rsid w:val="00D82BDF"/>
    <w:rsid w:val="00D83C51"/>
    <w:rsid w:val="00D841E4"/>
    <w:rsid w:val="00D84726"/>
    <w:rsid w:val="00D85DD6"/>
    <w:rsid w:val="00D8794E"/>
    <w:rsid w:val="00D87BF6"/>
    <w:rsid w:val="00D87C6C"/>
    <w:rsid w:val="00D87EDA"/>
    <w:rsid w:val="00D904E3"/>
    <w:rsid w:val="00D906C8"/>
    <w:rsid w:val="00D9097F"/>
    <w:rsid w:val="00D911D1"/>
    <w:rsid w:val="00D91DD2"/>
    <w:rsid w:val="00D91E31"/>
    <w:rsid w:val="00D92C2C"/>
    <w:rsid w:val="00D945F9"/>
    <w:rsid w:val="00D96117"/>
    <w:rsid w:val="00D965F7"/>
    <w:rsid w:val="00D971CC"/>
    <w:rsid w:val="00D97943"/>
    <w:rsid w:val="00D97D3E"/>
    <w:rsid w:val="00DA07CD"/>
    <w:rsid w:val="00DA129D"/>
    <w:rsid w:val="00DA1526"/>
    <w:rsid w:val="00DA1781"/>
    <w:rsid w:val="00DA1A3B"/>
    <w:rsid w:val="00DA1F13"/>
    <w:rsid w:val="00DA2002"/>
    <w:rsid w:val="00DA55A5"/>
    <w:rsid w:val="00DA68DC"/>
    <w:rsid w:val="00DA70E1"/>
    <w:rsid w:val="00DA76EB"/>
    <w:rsid w:val="00DA7F7F"/>
    <w:rsid w:val="00DB135D"/>
    <w:rsid w:val="00DB204A"/>
    <w:rsid w:val="00DB2498"/>
    <w:rsid w:val="00DB25EE"/>
    <w:rsid w:val="00DB331F"/>
    <w:rsid w:val="00DB41B0"/>
    <w:rsid w:val="00DB4252"/>
    <w:rsid w:val="00DB47A6"/>
    <w:rsid w:val="00DB4FD8"/>
    <w:rsid w:val="00DB54FA"/>
    <w:rsid w:val="00DB6B9A"/>
    <w:rsid w:val="00DB6C77"/>
    <w:rsid w:val="00DB793C"/>
    <w:rsid w:val="00DB7948"/>
    <w:rsid w:val="00DB7C17"/>
    <w:rsid w:val="00DC05EB"/>
    <w:rsid w:val="00DC07CC"/>
    <w:rsid w:val="00DC0B2B"/>
    <w:rsid w:val="00DC1992"/>
    <w:rsid w:val="00DC2403"/>
    <w:rsid w:val="00DC2A50"/>
    <w:rsid w:val="00DC2D8C"/>
    <w:rsid w:val="00DC3593"/>
    <w:rsid w:val="00DC47ED"/>
    <w:rsid w:val="00DC49E0"/>
    <w:rsid w:val="00DC7804"/>
    <w:rsid w:val="00DC7AE4"/>
    <w:rsid w:val="00DD0377"/>
    <w:rsid w:val="00DD202B"/>
    <w:rsid w:val="00DD226B"/>
    <w:rsid w:val="00DD2963"/>
    <w:rsid w:val="00DD2CD7"/>
    <w:rsid w:val="00DD3352"/>
    <w:rsid w:val="00DD46C8"/>
    <w:rsid w:val="00DD6787"/>
    <w:rsid w:val="00DD68D9"/>
    <w:rsid w:val="00DD7474"/>
    <w:rsid w:val="00DE0237"/>
    <w:rsid w:val="00DE0347"/>
    <w:rsid w:val="00DE0B05"/>
    <w:rsid w:val="00DE133F"/>
    <w:rsid w:val="00DE1F5F"/>
    <w:rsid w:val="00DE3152"/>
    <w:rsid w:val="00DE3781"/>
    <w:rsid w:val="00DE4390"/>
    <w:rsid w:val="00DE4B6E"/>
    <w:rsid w:val="00DE549A"/>
    <w:rsid w:val="00DF026C"/>
    <w:rsid w:val="00DF2E91"/>
    <w:rsid w:val="00DF3E63"/>
    <w:rsid w:val="00DF3EF4"/>
    <w:rsid w:val="00DF4A23"/>
    <w:rsid w:val="00DF4E3F"/>
    <w:rsid w:val="00DF63E6"/>
    <w:rsid w:val="00DF6818"/>
    <w:rsid w:val="00DF691E"/>
    <w:rsid w:val="00DF6F42"/>
    <w:rsid w:val="00DF72C4"/>
    <w:rsid w:val="00E00039"/>
    <w:rsid w:val="00E01913"/>
    <w:rsid w:val="00E02480"/>
    <w:rsid w:val="00E026ED"/>
    <w:rsid w:val="00E02F56"/>
    <w:rsid w:val="00E038FC"/>
    <w:rsid w:val="00E03ACC"/>
    <w:rsid w:val="00E046C5"/>
    <w:rsid w:val="00E05952"/>
    <w:rsid w:val="00E05E24"/>
    <w:rsid w:val="00E0685D"/>
    <w:rsid w:val="00E06F01"/>
    <w:rsid w:val="00E07785"/>
    <w:rsid w:val="00E07931"/>
    <w:rsid w:val="00E10736"/>
    <w:rsid w:val="00E10B08"/>
    <w:rsid w:val="00E10C09"/>
    <w:rsid w:val="00E10DCD"/>
    <w:rsid w:val="00E11D14"/>
    <w:rsid w:val="00E12615"/>
    <w:rsid w:val="00E126F1"/>
    <w:rsid w:val="00E1301C"/>
    <w:rsid w:val="00E13038"/>
    <w:rsid w:val="00E148C3"/>
    <w:rsid w:val="00E148C4"/>
    <w:rsid w:val="00E14DA0"/>
    <w:rsid w:val="00E154F6"/>
    <w:rsid w:val="00E1557E"/>
    <w:rsid w:val="00E15FC4"/>
    <w:rsid w:val="00E16BFD"/>
    <w:rsid w:val="00E17237"/>
    <w:rsid w:val="00E17284"/>
    <w:rsid w:val="00E172AB"/>
    <w:rsid w:val="00E21469"/>
    <w:rsid w:val="00E216BA"/>
    <w:rsid w:val="00E21A9F"/>
    <w:rsid w:val="00E228D4"/>
    <w:rsid w:val="00E22A73"/>
    <w:rsid w:val="00E22DE2"/>
    <w:rsid w:val="00E239A1"/>
    <w:rsid w:val="00E23AFA"/>
    <w:rsid w:val="00E24180"/>
    <w:rsid w:val="00E241C0"/>
    <w:rsid w:val="00E24416"/>
    <w:rsid w:val="00E24424"/>
    <w:rsid w:val="00E2486D"/>
    <w:rsid w:val="00E24882"/>
    <w:rsid w:val="00E24A10"/>
    <w:rsid w:val="00E24ED2"/>
    <w:rsid w:val="00E25E08"/>
    <w:rsid w:val="00E274E9"/>
    <w:rsid w:val="00E27AA8"/>
    <w:rsid w:val="00E30054"/>
    <w:rsid w:val="00E302FC"/>
    <w:rsid w:val="00E31012"/>
    <w:rsid w:val="00E317B5"/>
    <w:rsid w:val="00E32087"/>
    <w:rsid w:val="00E32D1F"/>
    <w:rsid w:val="00E334CD"/>
    <w:rsid w:val="00E33531"/>
    <w:rsid w:val="00E33E2B"/>
    <w:rsid w:val="00E347A6"/>
    <w:rsid w:val="00E37A1C"/>
    <w:rsid w:val="00E37A73"/>
    <w:rsid w:val="00E4052D"/>
    <w:rsid w:val="00E41122"/>
    <w:rsid w:val="00E413EB"/>
    <w:rsid w:val="00E417CE"/>
    <w:rsid w:val="00E43BBA"/>
    <w:rsid w:val="00E451D0"/>
    <w:rsid w:val="00E4577B"/>
    <w:rsid w:val="00E4588A"/>
    <w:rsid w:val="00E46451"/>
    <w:rsid w:val="00E46E75"/>
    <w:rsid w:val="00E5076B"/>
    <w:rsid w:val="00E513BE"/>
    <w:rsid w:val="00E533A6"/>
    <w:rsid w:val="00E53D7B"/>
    <w:rsid w:val="00E55C70"/>
    <w:rsid w:val="00E56949"/>
    <w:rsid w:val="00E56ED2"/>
    <w:rsid w:val="00E57C85"/>
    <w:rsid w:val="00E57EF1"/>
    <w:rsid w:val="00E60640"/>
    <w:rsid w:val="00E60B40"/>
    <w:rsid w:val="00E60E34"/>
    <w:rsid w:val="00E613E5"/>
    <w:rsid w:val="00E61E50"/>
    <w:rsid w:val="00E61E6F"/>
    <w:rsid w:val="00E62133"/>
    <w:rsid w:val="00E63D83"/>
    <w:rsid w:val="00E63F7C"/>
    <w:rsid w:val="00E65821"/>
    <w:rsid w:val="00E65DD7"/>
    <w:rsid w:val="00E70229"/>
    <w:rsid w:val="00E70547"/>
    <w:rsid w:val="00E70F08"/>
    <w:rsid w:val="00E7267F"/>
    <w:rsid w:val="00E72A52"/>
    <w:rsid w:val="00E72B27"/>
    <w:rsid w:val="00E7309B"/>
    <w:rsid w:val="00E73C77"/>
    <w:rsid w:val="00E73F07"/>
    <w:rsid w:val="00E74500"/>
    <w:rsid w:val="00E74A76"/>
    <w:rsid w:val="00E7511C"/>
    <w:rsid w:val="00E75188"/>
    <w:rsid w:val="00E751F8"/>
    <w:rsid w:val="00E7536C"/>
    <w:rsid w:val="00E75580"/>
    <w:rsid w:val="00E755B4"/>
    <w:rsid w:val="00E75A6B"/>
    <w:rsid w:val="00E75F55"/>
    <w:rsid w:val="00E770F9"/>
    <w:rsid w:val="00E80279"/>
    <w:rsid w:val="00E80A32"/>
    <w:rsid w:val="00E8126C"/>
    <w:rsid w:val="00E81955"/>
    <w:rsid w:val="00E81CB0"/>
    <w:rsid w:val="00E822A7"/>
    <w:rsid w:val="00E831D4"/>
    <w:rsid w:val="00E834AC"/>
    <w:rsid w:val="00E840ED"/>
    <w:rsid w:val="00E85C13"/>
    <w:rsid w:val="00E863E8"/>
    <w:rsid w:val="00E86415"/>
    <w:rsid w:val="00E8759F"/>
    <w:rsid w:val="00E900F4"/>
    <w:rsid w:val="00E9035C"/>
    <w:rsid w:val="00E90774"/>
    <w:rsid w:val="00E90869"/>
    <w:rsid w:val="00E90B3B"/>
    <w:rsid w:val="00E92E5D"/>
    <w:rsid w:val="00E93323"/>
    <w:rsid w:val="00E93E59"/>
    <w:rsid w:val="00E944BD"/>
    <w:rsid w:val="00E946FF"/>
    <w:rsid w:val="00E94CA5"/>
    <w:rsid w:val="00E95E9C"/>
    <w:rsid w:val="00E95EE0"/>
    <w:rsid w:val="00E970BB"/>
    <w:rsid w:val="00E9741D"/>
    <w:rsid w:val="00E97987"/>
    <w:rsid w:val="00E97B52"/>
    <w:rsid w:val="00EA010F"/>
    <w:rsid w:val="00EA0636"/>
    <w:rsid w:val="00EA069D"/>
    <w:rsid w:val="00EA087C"/>
    <w:rsid w:val="00EA11CB"/>
    <w:rsid w:val="00EA1461"/>
    <w:rsid w:val="00EA22EA"/>
    <w:rsid w:val="00EA2BD7"/>
    <w:rsid w:val="00EA2DA0"/>
    <w:rsid w:val="00EA4984"/>
    <w:rsid w:val="00EA4E62"/>
    <w:rsid w:val="00EA5541"/>
    <w:rsid w:val="00EA5642"/>
    <w:rsid w:val="00EA56FF"/>
    <w:rsid w:val="00EB0077"/>
    <w:rsid w:val="00EB03AF"/>
    <w:rsid w:val="00EB0F58"/>
    <w:rsid w:val="00EB370A"/>
    <w:rsid w:val="00EB3C79"/>
    <w:rsid w:val="00EB4074"/>
    <w:rsid w:val="00EB5453"/>
    <w:rsid w:val="00EB549A"/>
    <w:rsid w:val="00EB5B21"/>
    <w:rsid w:val="00EB5CF0"/>
    <w:rsid w:val="00EB5D4A"/>
    <w:rsid w:val="00EB61EF"/>
    <w:rsid w:val="00EB62BA"/>
    <w:rsid w:val="00EB6661"/>
    <w:rsid w:val="00EB776D"/>
    <w:rsid w:val="00EC038D"/>
    <w:rsid w:val="00EC0F06"/>
    <w:rsid w:val="00EC1040"/>
    <w:rsid w:val="00EC267E"/>
    <w:rsid w:val="00EC26A0"/>
    <w:rsid w:val="00EC2882"/>
    <w:rsid w:val="00EC4615"/>
    <w:rsid w:val="00EC4FD0"/>
    <w:rsid w:val="00EC57C0"/>
    <w:rsid w:val="00EC5D3B"/>
    <w:rsid w:val="00EC6655"/>
    <w:rsid w:val="00EC68F1"/>
    <w:rsid w:val="00EC7000"/>
    <w:rsid w:val="00EC7592"/>
    <w:rsid w:val="00ED12E8"/>
    <w:rsid w:val="00ED1DB4"/>
    <w:rsid w:val="00ED2FC5"/>
    <w:rsid w:val="00ED40A5"/>
    <w:rsid w:val="00ED46D4"/>
    <w:rsid w:val="00ED48F4"/>
    <w:rsid w:val="00ED4918"/>
    <w:rsid w:val="00ED49FC"/>
    <w:rsid w:val="00ED4D4D"/>
    <w:rsid w:val="00ED554F"/>
    <w:rsid w:val="00ED64E6"/>
    <w:rsid w:val="00ED7F0A"/>
    <w:rsid w:val="00ED7FCC"/>
    <w:rsid w:val="00EE0213"/>
    <w:rsid w:val="00EE25C3"/>
    <w:rsid w:val="00EE27FE"/>
    <w:rsid w:val="00EE2C8D"/>
    <w:rsid w:val="00EE2F87"/>
    <w:rsid w:val="00EE335A"/>
    <w:rsid w:val="00EE3940"/>
    <w:rsid w:val="00EE4FC0"/>
    <w:rsid w:val="00EE6239"/>
    <w:rsid w:val="00EE7534"/>
    <w:rsid w:val="00EE7625"/>
    <w:rsid w:val="00EE78FC"/>
    <w:rsid w:val="00EE7B0C"/>
    <w:rsid w:val="00EF0C13"/>
    <w:rsid w:val="00EF31F1"/>
    <w:rsid w:val="00EF3FF7"/>
    <w:rsid w:val="00EF5717"/>
    <w:rsid w:val="00EF5D0B"/>
    <w:rsid w:val="00EF72F7"/>
    <w:rsid w:val="00EF7363"/>
    <w:rsid w:val="00EF7371"/>
    <w:rsid w:val="00EF7666"/>
    <w:rsid w:val="00EF7874"/>
    <w:rsid w:val="00EF7926"/>
    <w:rsid w:val="00F00341"/>
    <w:rsid w:val="00F00592"/>
    <w:rsid w:val="00F01F58"/>
    <w:rsid w:val="00F02124"/>
    <w:rsid w:val="00F02204"/>
    <w:rsid w:val="00F02E60"/>
    <w:rsid w:val="00F02F2D"/>
    <w:rsid w:val="00F045A2"/>
    <w:rsid w:val="00F06091"/>
    <w:rsid w:val="00F061E2"/>
    <w:rsid w:val="00F07CAF"/>
    <w:rsid w:val="00F07CB4"/>
    <w:rsid w:val="00F07D20"/>
    <w:rsid w:val="00F10F69"/>
    <w:rsid w:val="00F1141F"/>
    <w:rsid w:val="00F12322"/>
    <w:rsid w:val="00F12451"/>
    <w:rsid w:val="00F12980"/>
    <w:rsid w:val="00F12EFA"/>
    <w:rsid w:val="00F12FBF"/>
    <w:rsid w:val="00F13B10"/>
    <w:rsid w:val="00F13B89"/>
    <w:rsid w:val="00F14952"/>
    <w:rsid w:val="00F1577C"/>
    <w:rsid w:val="00F16873"/>
    <w:rsid w:val="00F168E3"/>
    <w:rsid w:val="00F16B67"/>
    <w:rsid w:val="00F17701"/>
    <w:rsid w:val="00F17906"/>
    <w:rsid w:val="00F20A95"/>
    <w:rsid w:val="00F21723"/>
    <w:rsid w:val="00F21CFE"/>
    <w:rsid w:val="00F21D8F"/>
    <w:rsid w:val="00F222D0"/>
    <w:rsid w:val="00F227D2"/>
    <w:rsid w:val="00F22912"/>
    <w:rsid w:val="00F22A94"/>
    <w:rsid w:val="00F22B52"/>
    <w:rsid w:val="00F2453C"/>
    <w:rsid w:val="00F24858"/>
    <w:rsid w:val="00F24FC6"/>
    <w:rsid w:val="00F253C0"/>
    <w:rsid w:val="00F25C77"/>
    <w:rsid w:val="00F27574"/>
    <w:rsid w:val="00F27AE4"/>
    <w:rsid w:val="00F27B32"/>
    <w:rsid w:val="00F27D8A"/>
    <w:rsid w:val="00F27D9C"/>
    <w:rsid w:val="00F301F4"/>
    <w:rsid w:val="00F30513"/>
    <w:rsid w:val="00F3133B"/>
    <w:rsid w:val="00F31AF9"/>
    <w:rsid w:val="00F3248B"/>
    <w:rsid w:val="00F32834"/>
    <w:rsid w:val="00F3288E"/>
    <w:rsid w:val="00F3296F"/>
    <w:rsid w:val="00F330D1"/>
    <w:rsid w:val="00F34D93"/>
    <w:rsid w:val="00F36522"/>
    <w:rsid w:val="00F36852"/>
    <w:rsid w:val="00F369EB"/>
    <w:rsid w:val="00F37290"/>
    <w:rsid w:val="00F37A73"/>
    <w:rsid w:val="00F37B0E"/>
    <w:rsid w:val="00F37CD1"/>
    <w:rsid w:val="00F37F97"/>
    <w:rsid w:val="00F40025"/>
    <w:rsid w:val="00F406D3"/>
    <w:rsid w:val="00F40DF2"/>
    <w:rsid w:val="00F41D02"/>
    <w:rsid w:val="00F4225A"/>
    <w:rsid w:val="00F42E52"/>
    <w:rsid w:val="00F43574"/>
    <w:rsid w:val="00F435D3"/>
    <w:rsid w:val="00F43B31"/>
    <w:rsid w:val="00F43B3E"/>
    <w:rsid w:val="00F44882"/>
    <w:rsid w:val="00F44CD6"/>
    <w:rsid w:val="00F45F23"/>
    <w:rsid w:val="00F464D8"/>
    <w:rsid w:val="00F46629"/>
    <w:rsid w:val="00F47620"/>
    <w:rsid w:val="00F50248"/>
    <w:rsid w:val="00F505B1"/>
    <w:rsid w:val="00F50EF6"/>
    <w:rsid w:val="00F51040"/>
    <w:rsid w:val="00F5145D"/>
    <w:rsid w:val="00F51921"/>
    <w:rsid w:val="00F522B6"/>
    <w:rsid w:val="00F534B5"/>
    <w:rsid w:val="00F53CD9"/>
    <w:rsid w:val="00F54968"/>
    <w:rsid w:val="00F55DEF"/>
    <w:rsid w:val="00F56D4B"/>
    <w:rsid w:val="00F56D67"/>
    <w:rsid w:val="00F5779F"/>
    <w:rsid w:val="00F57FC4"/>
    <w:rsid w:val="00F605F5"/>
    <w:rsid w:val="00F60AD7"/>
    <w:rsid w:val="00F60EB5"/>
    <w:rsid w:val="00F614DA"/>
    <w:rsid w:val="00F6229C"/>
    <w:rsid w:val="00F62403"/>
    <w:rsid w:val="00F631EF"/>
    <w:rsid w:val="00F63857"/>
    <w:rsid w:val="00F638E9"/>
    <w:rsid w:val="00F65A54"/>
    <w:rsid w:val="00F65FCE"/>
    <w:rsid w:val="00F71D37"/>
    <w:rsid w:val="00F71EDC"/>
    <w:rsid w:val="00F73155"/>
    <w:rsid w:val="00F744D6"/>
    <w:rsid w:val="00F74F08"/>
    <w:rsid w:val="00F768A4"/>
    <w:rsid w:val="00F778F6"/>
    <w:rsid w:val="00F778FD"/>
    <w:rsid w:val="00F77B50"/>
    <w:rsid w:val="00F77BA0"/>
    <w:rsid w:val="00F807F1"/>
    <w:rsid w:val="00F812D2"/>
    <w:rsid w:val="00F81B7B"/>
    <w:rsid w:val="00F8252D"/>
    <w:rsid w:val="00F825E3"/>
    <w:rsid w:val="00F826D3"/>
    <w:rsid w:val="00F830E9"/>
    <w:rsid w:val="00F85F60"/>
    <w:rsid w:val="00F86E19"/>
    <w:rsid w:val="00F877FB"/>
    <w:rsid w:val="00F90DC4"/>
    <w:rsid w:val="00F91A06"/>
    <w:rsid w:val="00F93324"/>
    <w:rsid w:val="00F936FA"/>
    <w:rsid w:val="00F93DAB"/>
    <w:rsid w:val="00F94B38"/>
    <w:rsid w:val="00F94D8F"/>
    <w:rsid w:val="00F968A9"/>
    <w:rsid w:val="00FA00ED"/>
    <w:rsid w:val="00FA0B78"/>
    <w:rsid w:val="00FA0DC2"/>
    <w:rsid w:val="00FA0F7D"/>
    <w:rsid w:val="00FA0FE6"/>
    <w:rsid w:val="00FA1C03"/>
    <w:rsid w:val="00FA3080"/>
    <w:rsid w:val="00FA341C"/>
    <w:rsid w:val="00FA35EB"/>
    <w:rsid w:val="00FA7111"/>
    <w:rsid w:val="00FA7559"/>
    <w:rsid w:val="00FA7C16"/>
    <w:rsid w:val="00FB05EA"/>
    <w:rsid w:val="00FB18BC"/>
    <w:rsid w:val="00FB1D38"/>
    <w:rsid w:val="00FB20AC"/>
    <w:rsid w:val="00FB26F4"/>
    <w:rsid w:val="00FB3319"/>
    <w:rsid w:val="00FB3851"/>
    <w:rsid w:val="00FB3BCB"/>
    <w:rsid w:val="00FB41F0"/>
    <w:rsid w:val="00FB4B54"/>
    <w:rsid w:val="00FB7159"/>
    <w:rsid w:val="00FB79FF"/>
    <w:rsid w:val="00FC0316"/>
    <w:rsid w:val="00FC0619"/>
    <w:rsid w:val="00FC066B"/>
    <w:rsid w:val="00FC0E57"/>
    <w:rsid w:val="00FC2D6E"/>
    <w:rsid w:val="00FC38BD"/>
    <w:rsid w:val="00FC393B"/>
    <w:rsid w:val="00FC3E6F"/>
    <w:rsid w:val="00FC3E70"/>
    <w:rsid w:val="00FC4FF1"/>
    <w:rsid w:val="00FC598B"/>
    <w:rsid w:val="00FC6C34"/>
    <w:rsid w:val="00FD0DF2"/>
    <w:rsid w:val="00FD105D"/>
    <w:rsid w:val="00FD19C3"/>
    <w:rsid w:val="00FD1F65"/>
    <w:rsid w:val="00FD1F70"/>
    <w:rsid w:val="00FD4426"/>
    <w:rsid w:val="00FD449C"/>
    <w:rsid w:val="00FD4712"/>
    <w:rsid w:val="00FD5268"/>
    <w:rsid w:val="00FD541E"/>
    <w:rsid w:val="00FD578C"/>
    <w:rsid w:val="00FD6121"/>
    <w:rsid w:val="00FD6626"/>
    <w:rsid w:val="00FD67F3"/>
    <w:rsid w:val="00FD681D"/>
    <w:rsid w:val="00FD6829"/>
    <w:rsid w:val="00FD73DA"/>
    <w:rsid w:val="00FD758F"/>
    <w:rsid w:val="00FE0511"/>
    <w:rsid w:val="00FE0848"/>
    <w:rsid w:val="00FE0E52"/>
    <w:rsid w:val="00FE157A"/>
    <w:rsid w:val="00FE1BFB"/>
    <w:rsid w:val="00FE219B"/>
    <w:rsid w:val="00FE23C7"/>
    <w:rsid w:val="00FE24A7"/>
    <w:rsid w:val="00FE33CA"/>
    <w:rsid w:val="00FE3D2E"/>
    <w:rsid w:val="00FE4685"/>
    <w:rsid w:val="00FE4951"/>
    <w:rsid w:val="00FE58C4"/>
    <w:rsid w:val="00FE6888"/>
    <w:rsid w:val="00FE6AE3"/>
    <w:rsid w:val="00FE7263"/>
    <w:rsid w:val="00FE7D1A"/>
    <w:rsid w:val="00FF0F61"/>
    <w:rsid w:val="00FF1883"/>
    <w:rsid w:val="00FF262B"/>
    <w:rsid w:val="00FF29A5"/>
    <w:rsid w:val="00FF2E4E"/>
    <w:rsid w:val="00FF2FC7"/>
    <w:rsid w:val="00FF41C3"/>
    <w:rsid w:val="00FF5770"/>
    <w:rsid w:val="00FF6763"/>
    <w:rsid w:val="00FF72A1"/>
    <w:rsid w:val="00FF7D4C"/>
    <w:rsid w:val="00FF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8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2A75"/>
    <w:rPr>
      <w:rFonts w:ascii="Arial" w:hAnsi="Arial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qFormat/>
    <w:rsid w:val="00BB1770"/>
    <w:pPr>
      <w:keepNext/>
      <w:widowControl w:val="0"/>
      <w:numPr>
        <w:numId w:val="6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"/>
    <w:basedOn w:val="Normln"/>
    <w:next w:val="Normln"/>
    <w:autoRedefine/>
    <w:qFormat/>
    <w:rsid w:val="00C95611"/>
    <w:pPr>
      <w:widowControl w:val="0"/>
      <w:numPr>
        <w:ilvl w:val="1"/>
        <w:numId w:val="6"/>
      </w:numPr>
      <w:spacing w:before="120" w:after="120" w:line="320" w:lineRule="atLeast"/>
      <w:jc w:val="both"/>
      <w:outlineLvl w:val="1"/>
    </w:pPr>
    <w:rPr>
      <w:rFonts w:ascii="Garamond" w:hAnsi="Garamond"/>
      <w:bCs/>
      <w:sz w:val="24"/>
      <w:szCs w:val="24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"/>
    <w:basedOn w:val="Normln"/>
    <w:next w:val="Normln"/>
    <w:qFormat/>
    <w:rsid w:val="00BB1770"/>
    <w:pPr>
      <w:widowControl w:val="0"/>
      <w:numPr>
        <w:ilvl w:val="2"/>
        <w:numId w:val="6"/>
      </w:numPr>
      <w:spacing w:before="240" w:after="240"/>
      <w:outlineLvl w:val="2"/>
    </w:pPr>
    <w:rPr>
      <w:rFonts w:ascii="NimbusSanNovTEE" w:hAnsi="NimbusSanNovTEE"/>
      <w:b/>
      <w:sz w:val="22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"/>
    <w:basedOn w:val="Normln"/>
    <w:next w:val="Normln"/>
    <w:qFormat/>
    <w:rsid w:val="00BB1770"/>
    <w:pPr>
      <w:keepNext/>
      <w:numPr>
        <w:ilvl w:val="3"/>
        <w:numId w:val="1"/>
      </w:numPr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B177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aliases w:val="H6"/>
    <w:basedOn w:val="Normln"/>
    <w:next w:val="Normln"/>
    <w:qFormat/>
    <w:rsid w:val="00BB177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aliases w:val="H7"/>
    <w:basedOn w:val="Normln"/>
    <w:next w:val="Normln"/>
    <w:qFormat/>
    <w:rsid w:val="00BB1770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8"/>
    <w:basedOn w:val="Normln"/>
    <w:next w:val="Normln"/>
    <w:qFormat/>
    <w:rsid w:val="00BB1770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9,h9,heading9,App Heading"/>
    <w:basedOn w:val="Normln"/>
    <w:next w:val="Normln"/>
    <w:qFormat/>
    <w:rsid w:val="00BB177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B1770"/>
    <w:pPr>
      <w:widowControl w:val="0"/>
      <w:jc w:val="both"/>
    </w:pPr>
  </w:style>
  <w:style w:type="paragraph" w:styleId="Zkladntextodsazen">
    <w:name w:val="Body Text Indent"/>
    <w:basedOn w:val="Normln"/>
    <w:link w:val="ZkladntextodsazenChar"/>
    <w:rsid w:val="00BB1770"/>
    <w:pPr>
      <w:ind w:left="284"/>
      <w:jc w:val="both"/>
    </w:pPr>
  </w:style>
  <w:style w:type="character" w:styleId="slostrnky">
    <w:name w:val="page number"/>
    <w:basedOn w:val="Standardnpsmoodstavce"/>
    <w:rsid w:val="00BB1770"/>
  </w:style>
  <w:style w:type="paragraph" w:styleId="Obsah1">
    <w:name w:val="toc 1"/>
    <w:basedOn w:val="Normln"/>
    <w:next w:val="Normln"/>
    <w:uiPriority w:val="39"/>
    <w:rsid w:val="00BB1770"/>
    <w:pPr>
      <w:spacing w:before="120" w:after="120"/>
    </w:pPr>
    <w:rPr>
      <w:rFonts w:ascii="Times New Roman" w:hAnsi="Times New Roman"/>
      <w:b/>
      <w:bCs/>
      <w:caps/>
    </w:rPr>
  </w:style>
  <w:style w:type="paragraph" w:styleId="Obsah2">
    <w:name w:val="toc 2"/>
    <w:basedOn w:val="Normln"/>
    <w:next w:val="Normln"/>
    <w:semiHidden/>
    <w:rsid w:val="00BB1770"/>
    <w:pPr>
      <w:ind w:left="200"/>
    </w:pPr>
    <w:rPr>
      <w:rFonts w:ascii="Times New Roman" w:hAnsi="Times New Roman"/>
      <w:smallCaps/>
    </w:rPr>
  </w:style>
  <w:style w:type="paragraph" w:styleId="Zhlav">
    <w:name w:val="header"/>
    <w:basedOn w:val="Normln"/>
    <w:link w:val="ZhlavChar"/>
    <w:uiPriority w:val="99"/>
    <w:rsid w:val="00BB177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paragraph" w:styleId="Zpat">
    <w:name w:val="footer"/>
    <w:basedOn w:val="Normln"/>
    <w:link w:val="ZpatChar"/>
    <w:uiPriority w:val="99"/>
    <w:rsid w:val="00BB1770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paragraph" w:styleId="Seznam">
    <w:name w:val="List"/>
    <w:basedOn w:val="Normln"/>
    <w:rsid w:val="00BB1770"/>
    <w:pPr>
      <w:ind w:left="283" w:hanging="283"/>
    </w:pPr>
  </w:style>
  <w:style w:type="paragraph" w:styleId="Nzev">
    <w:name w:val="Title"/>
    <w:basedOn w:val="Normln"/>
    <w:qFormat/>
    <w:rsid w:val="00BB1770"/>
    <w:pPr>
      <w:spacing w:before="240" w:after="60"/>
      <w:jc w:val="center"/>
    </w:pPr>
    <w:rPr>
      <w:b/>
      <w:kern w:val="28"/>
      <w:sz w:val="32"/>
    </w:rPr>
  </w:style>
  <w:style w:type="paragraph" w:styleId="Zkladntext2">
    <w:name w:val="Body Text 2"/>
    <w:basedOn w:val="Normln"/>
    <w:rsid w:val="00BB1770"/>
    <w:rPr>
      <w:sz w:val="22"/>
    </w:rPr>
  </w:style>
  <w:style w:type="paragraph" w:styleId="Zkladntext3">
    <w:name w:val="Body Text 3"/>
    <w:basedOn w:val="Normln"/>
    <w:rsid w:val="00BB1770"/>
    <w:pPr>
      <w:jc w:val="both"/>
    </w:pPr>
  </w:style>
  <w:style w:type="character" w:styleId="Odkaznakoment">
    <w:name w:val="annotation reference"/>
    <w:rsid w:val="00BB1770"/>
    <w:rPr>
      <w:sz w:val="16"/>
    </w:rPr>
  </w:style>
  <w:style w:type="paragraph" w:styleId="Textkomente">
    <w:name w:val="annotation text"/>
    <w:basedOn w:val="Normln"/>
    <w:link w:val="TextkomenteChar"/>
    <w:uiPriority w:val="99"/>
    <w:rsid w:val="00BB1770"/>
  </w:style>
  <w:style w:type="character" w:styleId="Hypertextovodkaz">
    <w:name w:val="Hyperlink"/>
    <w:uiPriority w:val="99"/>
    <w:rsid w:val="00BB1770"/>
    <w:rPr>
      <w:color w:val="0000FF"/>
      <w:u w:val="single"/>
    </w:rPr>
  </w:style>
  <w:style w:type="paragraph" w:styleId="Textbubliny">
    <w:name w:val="Balloon Text"/>
    <w:basedOn w:val="Normln"/>
    <w:semiHidden/>
    <w:rsid w:val="00BB1770"/>
    <w:rPr>
      <w:rFonts w:ascii="Tahoma" w:hAnsi="Tahoma" w:cs="Tahoma"/>
      <w:sz w:val="16"/>
      <w:szCs w:val="16"/>
    </w:rPr>
  </w:style>
  <w:style w:type="paragraph" w:styleId="Obsah8">
    <w:name w:val="toc 8"/>
    <w:basedOn w:val="Normln"/>
    <w:next w:val="Normln"/>
    <w:autoRedefine/>
    <w:semiHidden/>
    <w:rsid w:val="00BB1770"/>
    <w:pPr>
      <w:ind w:left="1400"/>
    </w:pPr>
    <w:rPr>
      <w:rFonts w:ascii="Times New Roman" w:hAnsi="Times New Roman"/>
      <w:sz w:val="18"/>
      <w:szCs w:val="18"/>
    </w:rPr>
  </w:style>
  <w:style w:type="paragraph" w:customStyle="1" w:styleId="Odrky1">
    <w:name w:val="Odrážky1"/>
    <w:basedOn w:val="Zkladntext"/>
    <w:rsid w:val="00BB1770"/>
    <w:pPr>
      <w:widowControl/>
      <w:spacing w:after="120"/>
    </w:pPr>
    <w:rPr>
      <w:rFonts w:cs="Arial"/>
      <w:sz w:val="24"/>
      <w:szCs w:val="24"/>
    </w:rPr>
  </w:style>
  <w:style w:type="paragraph" w:customStyle="1" w:styleId="Odrky">
    <w:name w:val="Odrážky"/>
    <w:basedOn w:val="Normln"/>
    <w:rsid w:val="00BB1770"/>
    <w:pPr>
      <w:numPr>
        <w:numId w:val="3"/>
      </w:numPr>
      <w:spacing w:before="60" w:after="60"/>
      <w:jc w:val="both"/>
    </w:pPr>
    <w:rPr>
      <w:rFonts w:cs="Arial"/>
      <w:sz w:val="24"/>
      <w:szCs w:val="24"/>
    </w:rPr>
  </w:style>
  <w:style w:type="paragraph" w:customStyle="1" w:styleId="lnek">
    <w:name w:val="článek"/>
    <w:basedOn w:val="Nadpis2"/>
    <w:rsid w:val="00BB1770"/>
    <w:pPr>
      <w:keepNext/>
      <w:widowControl/>
      <w:spacing w:before="240" w:after="60"/>
      <w:jc w:val="left"/>
    </w:pPr>
    <w:rPr>
      <w:rFonts w:ascii="Times New Roman" w:hAnsi="Times New Roman"/>
      <w:bCs w:val="0"/>
      <w:sz w:val="22"/>
      <w:szCs w:val="22"/>
    </w:rPr>
  </w:style>
  <w:style w:type="paragraph" w:styleId="Pedmtkomente">
    <w:name w:val="annotation subject"/>
    <w:basedOn w:val="Textkomente"/>
    <w:next w:val="Textkomente"/>
    <w:semiHidden/>
    <w:rsid w:val="00BB1770"/>
    <w:rPr>
      <w:b/>
      <w:bCs/>
    </w:rPr>
  </w:style>
  <w:style w:type="paragraph" w:styleId="Zkladntextodsazen2">
    <w:name w:val="Body Text Indent 2"/>
    <w:basedOn w:val="Normln"/>
    <w:link w:val="Zkladntextodsazen2Char"/>
    <w:rsid w:val="00BB1770"/>
    <w:pPr>
      <w:spacing w:after="120"/>
      <w:ind w:left="540"/>
      <w:jc w:val="both"/>
    </w:pPr>
    <w:rPr>
      <w:rFonts w:ascii="Garamond" w:hAnsi="Garamond"/>
      <w:sz w:val="24"/>
    </w:rPr>
  </w:style>
  <w:style w:type="paragraph" w:styleId="Zkladntextodsazen3">
    <w:name w:val="Body Text Indent 3"/>
    <w:basedOn w:val="Normln"/>
    <w:rsid w:val="00BB1770"/>
    <w:pPr>
      <w:spacing w:after="120"/>
      <w:ind w:left="540"/>
      <w:jc w:val="both"/>
    </w:pPr>
    <w:rPr>
      <w:sz w:val="22"/>
      <w:szCs w:val="22"/>
    </w:rPr>
  </w:style>
  <w:style w:type="paragraph" w:styleId="Rejstk1">
    <w:name w:val="index 1"/>
    <w:basedOn w:val="Normln"/>
    <w:next w:val="Normln"/>
    <w:autoRedefine/>
    <w:semiHidden/>
    <w:rsid w:val="00BB1770"/>
    <w:pPr>
      <w:ind w:left="200" w:hanging="200"/>
    </w:pPr>
  </w:style>
  <w:style w:type="paragraph" w:styleId="Rejstk2">
    <w:name w:val="index 2"/>
    <w:basedOn w:val="Normln"/>
    <w:next w:val="Normln"/>
    <w:autoRedefine/>
    <w:semiHidden/>
    <w:rsid w:val="00BB1770"/>
    <w:pPr>
      <w:ind w:left="400" w:hanging="200"/>
    </w:pPr>
  </w:style>
  <w:style w:type="paragraph" w:styleId="Rejstk3">
    <w:name w:val="index 3"/>
    <w:basedOn w:val="Normln"/>
    <w:next w:val="Normln"/>
    <w:autoRedefine/>
    <w:semiHidden/>
    <w:rsid w:val="00BB1770"/>
    <w:pPr>
      <w:ind w:left="600" w:hanging="200"/>
    </w:pPr>
  </w:style>
  <w:style w:type="paragraph" w:styleId="Rejstk4">
    <w:name w:val="index 4"/>
    <w:basedOn w:val="Normln"/>
    <w:next w:val="Normln"/>
    <w:autoRedefine/>
    <w:semiHidden/>
    <w:rsid w:val="00BB1770"/>
    <w:pPr>
      <w:ind w:left="800" w:hanging="200"/>
    </w:pPr>
  </w:style>
  <w:style w:type="paragraph" w:styleId="Rejstk5">
    <w:name w:val="index 5"/>
    <w:basedOn w:val="Normln"/>
    <w:next w:val="Normln"/>
    <w:autoRedefine/>
    <w:semiHidden/>
    <w:rsid w:val="00BB1770"/>
    <w:pPr>
      <w:ind w:left="1000" w:hanging="200"/>
    </w:pPr>
  </w:style>
  <w:style w:type="paragraph" w:styleId="Rejstk6">
    <w:name w:val="index 6"/>
    <w:basedOn w:val="Normln"/>
    <w:next w:val="Normln"/>
    <w:autoRedefine/>
    <w:semiHidden/>
    <w:rsid w:val="00BB1770"/>
    <w:pPr>
      <w:ind w:left="1200" w:hanging="200"/>
    </w:pPr>
  </w:style>
  <w:style w:type="paragraph" w:styleId="Rejstk7">
    <w:name w:val="index 7"/>
    <w:basedOn w:val="Normln"/>
    <w:next w:val="Normln"/>
    <w:autoRedefine/>
    <w:semiHidden/>
    <w:rsid w:val="00BB1770"/>
    <w:pPr>
      <w:ind w:left="1400" w:hanging="200"/>
    </w:pPr>
  </w:style>
  <w:style w:type="paragraph" w:styleId="Rejstk8">
    <w:name w:val="index 8"/>
    <w:basedOn w:val="Normln"/>
    <w:next w:val="Normln"/>
    <w:autoRedefine/>
    <w:rsid w:val="00BB1770"/>
    <w:pPr>
      <w:ind w:left="1600" w:hanging="200"/>
    </w:pPr>
  </w:style>
  <w:style w:type="paragraph" w:styleId="Rejstk9">
    <w:name w:val="index 9"/>
    <w:basedOn w:val="Normln"/>
    <w:next w:val="Normln"/>
    <w:autoRedefine/>
    <w:semiHidden/>
    <w:rsid w:val="00BB1770"/>
    <w:pPr>
      <w:ind w:left="1800" w:hanging="200"/>
    </w:pPr>
  </w:style>
  <w:style w:type="paragraph" w:styleId="Hlavikarejstku">
    <w:name w:val="index heading"/>
    <w:basedOn w:val="Normln"/>
    <w:next w:val="Rejstk1"/>
    <w:semiHidden/>
    <w:rsid w:val="00BB1770"/>
  </w:style>
  <w:style w:type="paragraph" w:styleId="Obsah3">
    <w:name w:val="toc 3"/>
    <w:basedOn w:val="Normln"/>
    <w:next w:val="Normln"/>
    <w:autoRedefine/>
    <w:semiHidden/>
    <w:rsid w:val="00BB1770"/>
    <w:pPr>
      <w:ind w:left="400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semiHidden/>
    <w:rsid w:val="00BB1770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B1770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B1770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B1770"/>
    <w:pPr>
      <w:ind w:left="12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B1770"/>
    <w:pPr>
      <w:ind w:left="1600"/>
    </w:pPr>
    <w:rPr>
      <w:rFonts w:ascii="Times New Roman" w:hAnsi="Times New Roman"/>
      <w:sz w:val="18"/>
      <w:szCs w:val="18"/>
    </w:rPr>
  </w:style>
  <w:style w:type="paragraph" w:customStyle="1" w:styleId="Osloveni">
    <w:name w:val="Osloveni"/>
    <w:basedOn w:val="Normln"/>
    <w:rsid w:val="00FA7111"/>
    <w:pPr>
      <w:jc w:val="both"/>
    </w:pPr>
    <w:rPr>
      <w:rFonts w:ascii="Times New Roman" w:hAnsi="Times New Roman"/>
      <w:sz w:val="24"/>
    </w:rPr>
  </w:style>
  <w:style w:type="paragraph" w:styleId="Rozloendokumentu">
    <w:name w:val="Document Map"/>
    <w:basedOn w:val="Normln"/>
    <w:semiHidden/>
    <w:rsid w:val="00417163"/>
    <w:pPr>
      <w:shd w:val="clear" w:color="auto" w:fill="000080"/>
    </w:pPr>
    <w:rPr>
      <w:rFonts w:ascii="Tahoma" w:hAnsi="Tahoma" w:cs="Tahoma"/>
    </w:rPr>
  </w:style>
  <w:style w:type="paragraph" w:styleId="Seznamsodrkami2">
    <w:name w:val="List Bullet 2"/>
    <w:basedOn w:val="Normln"/>
    <w:rsid w:val="00064BF8"/>
    <w:pPr>
      <w:numPr>
        <w:ilvl w:val="1"/>
        <w:numId w:val="4"/>
      </w:numPr>
      <w:tabs>
        <w:tab w:val="clear" w:pos="1134"/>
      </w:tabs>
      <w:spacing w:before="120" w:after="60"/>
      <w:ind w:left="680" w:hanging="340"/>
      <w:contextualSpacing/>
      <w:jc w:val="both"/>
    </w:pPr>
    <w:rPr>
      <w:rFonts w:ascii="Times New Roman" w:hAnsi="Times New Roman"/>
      <w:kern w:val="24"/>
      <w:sz w:val="24"/>
      <w:szCs w:val="24"/>
    </w:rPr>
  </w:style>
  <w:style w:type="paragraph" w:styleId="Seznamsodrkami">
    <w:name w:val="List Bullet"/>
    <w:basedOn w:val="Normln"/>
    <w:rsid w:val="005057CA"/>
    <w:pPr>
      <w:numPr>
        <w:numId w:val="5"/>
      </w:numPr>
    </w:pPr>
  </w:style>
  <w:style w:type="paragraph" w:customStyle="1" w:styleId="NeslovanNadpis1">
    <w:name w:val="Nečíslovaný Nadpis 1"/>
    <w:basedOn w:val="Nadpis1"/>
    <w:next w:val="Normln"/>
    <w:rsid w:val="00A2603C"/>
    <w:pPr>
      <w:widowControl/>
      <w:numPr>
        <w:numId w:val="0"/>
      </w:numPr>
      <w:shd w:val="clear" w:color="auto" w:fill="auto"/>
      <w:spacing w:before="240" w:after="60"/>
    </w:pPr>
    <w:rPr>
      <w:rFonts w:cs="Arial"/>
      <w:bCs/>
      <w:kern w:val="32"/>
      <w:sz w:val="44"/>
      <w:szCs w:val="32"/>
    </w:rPr>
  </w:style>
  <w:style w:type="paragraph" w:customStyle="1" w:styleId="JNadpis2">
    <w:name w:val="J Nadpis 2"/>
    <w:basedOn w:val="Normln"/>
    <w:rsid w:val="00262878"/>
    <w:pPr>
      <w:tabs>
        <w:tab w:val="num" w:pos="794"/>
      </w:tabs>
      <w:spacing w:before="120" w:after="60"/>
      <w:ind w:left="794" w:hanging="794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JNadpis3">
    <w:name w:val="J Nadpis 3"/>
    <w:basedOn w:val="Normln"/>
    <w:rsid w:val="00262878"/>
    <w:pPr>
      <w:tabs>
        <w:tab w:val="num" w:pos="964"/>
      </w:tabs>
      <w:spacing w:before="120" w:after="60"/>
      <w:ind w:left="964" w:hanging="964"/>
      <w:jc w:val="both"/>
    </w:pPr>
    <w:rPr>
      <w:rFonts w:ascii="Times New Roman" w:hAnsi="Times New Roman"/>
      <w:kern w:val="24"/>
      <w:sz w:val="24"/>
      <w:szCs w:val="24"/>
    </w:rPr>
  </w:style>
  <w:style w:type="paragraph" w:customStyle="1" w:styleId="JNadpis4">
    <w:name w:val="J Nadpis 4"/>
    <w:basedOn w:val="Normln"/>
    <w:rsid w:val="00262878"/>
    <w:pPr>
      <w:tabs>
        <w:tab w:val="num" w:pos="964"/>
      </w:tabs>
      <w:spacing w:before="120" w:after="60"/>
      <w:ind w:left="964" w:hanging="964"/>
      <w:jc w:val="both"/>
    </w:pPr>
    <w:rPr>
      <w:rFonts w:ascii="Times New Roman" w:hAnsi="Times New Roman"/>
      <w:kern w:val="24"/>
      <w:sz w:val="24"/>
      <w:szCs w:val="24"/>
    </w:rPr>
  </w:style>
  <w:style w:type="table" w:customStyle="1" w:styleId="Tabulkafubar">
    <w:name w:val="Tabulka fubar"/>
    <w:basedOn w:val="Normlntabulka"/>
    <w:rsid w:val="00930A50"/>
    <w:pPr>
      <w:keepNext/>
    </w:pPr>
    <w:tblPr>
      <w:jc w:val="center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57" w:type="dxa"/>
        <w:bottom w:w="0" w:type="dxa"/>
        <w:right w:w="57" w:type="dxa"/>
      </w:tblCellMar>
    </w:tblPr>
    <w:trPr>
      <w:cantSplit/>
      <w:jc w:val="center"/>
    </w:trPr>
    <w:tblStylePr w:type="firstRow">
      <w:rPr>
        <w:b/>
        <w:i w:val="0"/>
        <w:color w:val="FFFFFF"/>
      </w:rPr>
      <w:tblPr/>
      <w:trPr>
        <w:tblHeader/>
      </w:trPr>
      <w:tcPr>
        <w:tcBorders>
          <w:insideH w:val="nil"/>
          <w:insideV w:val="single" w:sz="6" w:space="0" w:color="FFFFFF"/>
        </w:tcBorders>
        <w:shd w:val="clear" w:color="auto" w:fill="000080"/>
      </w:tcPr>
    </w:tblStylePr>
  </w:style>
  <w:style w:type="paragraph" w:customStyle="1" w:styleId="Normlnprotabulky">
    <w:name w:val="Normální pro tabulky"/>
    <w:basedOn w:val="Normln"/>
    <w:rsid w:val="00930A50"/>
    <w:rPr>
      <w:rFonts w:ascii="Times New Roman" w:hAnsi="Times New Roman"/>
      <w:kern w:val="24"/>
      <w:sz w:val="24"/>
      <w:szCs w:val="24"/>
    </w:rPr>
  </w:style>
  <w:style w:type="paragraph" w:customStyle="1" w:styleId="Odstavecseseznamem1">
    <w:name w:val="Odstavec se seznamem1"/>
    <w:basedOn w:val="Normln"/>
    <w:qFormat/>
    <w:rsid w:val="0028233E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D1390B"/>
  </w:style>
  <w:style w:type="paragraph" w:customStyle="1" w:styleId="Tabulka">
    <w:name w:val="Tabulka"/>
    <w:basedOn w:val="Normln"/>
    <w:autoRedefine/>
    <w:rsid w:val="001D5E93"/>
    <w:pPr>
      <w:spacing w:line="320" w:lineRule="atLeast"/>
      <w:jc w:val="both"/>
    </w:pPr>
    <w:rPr>
      <w:rFonts w:ascii="Garamond" w:hAnsi="Garamond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36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AE34BF"/>
    <w:pPr>
      <w:spacing w:after="320" w:line="360" w:lineRule="auto"/>
    </w:pPr>
    <w:rPr>
      <w:rFonts w:ascii="Times New Roman" w:hAnsi="Times New Roman"/>
    </w:rPr>
  </w:style>
  <w:style w:type="character" w:styleId="Znakapoznpodarou">
    <w:name w:val="footnote reference"/>
    <w:rsid w:val="00AE34BF"/>
    <w:rPr>
      <w:vertAlign w:val="superscript"/>
    </w:rPr>
  </w:style>
  <w:style w:type="paragraph" w:styleId="Revize">
    <w:name w:val="Revision"/>
    <w:hidden/>
    <w:uiPriority w:val="99"/>
    <w:semiHidden/>
    <w:rsid w:val="00A31FF3"/>
    <w:rPr>
      <w:rFonts w:ascii="Arial" w:hAnsi="Arial"/>
    </w:rPr>
  </w:style>
  <w:style w:type="paragraph" w:customStyle="1" w:styleId="msolistparagraph0">
    <w:name w:val="msolistparagraph"/>
    <w:basedOn w:val="Normln"/>
    <w:rsid w:val="008A7F6C"/>
    <w:pPr>
      <w:ind w:left="720"/>
    </w:pPr>
    <w:rPr>
      <w:rFonts w:ascii="Calibri" w:hAnsi="Calibri"/>
      <w:sz w:val="22"/>
      <w:szCs w:val="22"/>
    </w:rPr>
  </w:style>
  <w:style w:type="paragraph" w:styleId="Prosttext">
    <w:name w:val="Plain Text"/>
    <w:basedOn w:val="Normln"/>
    <w:rsid w:val="000A5ADA"/>
    <w:rPr>
      <w:rFonts w:ascii="Courier New" w:hAnsi="Courier New" w:cs="Courier New"/>
    </w:rPr>
  </w:style>
  <w:style w:type="table" w:styleId="Mkatabulky">
    <w:name w:val="Table Grid"/>
    <w:basedOn w:val="Normlntabulka"/>
    <w:uiPriority w:val="59"/>
    <w:rsid w:val="00E90B3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komenteChar">
    <w:name w:val="Text komentáře Char"/>
    <w:link w:val="Textkomente"/>
    <w:uiPriority w:val="99"/>
    <w:rsid w:val="00D5190B"/>
    <w:rPr>
      <w:rFonts w:ascii="Arial" w:hAnsi="Arial"/>
    </w:rPr>
  </w:style>
  <w:style w:type="character" w:customStyle="1" w:styleId="ZkladntextChar">
    <w:name w:val="Základní text Char"/>
    <w:link w:val="Zkladntext"/>
    <w:rsid w:val="004C3CAB"/>
    <w:rPr>
      <w:rFonts w:ascii="Arial" w:hAnsi="Arial"/>
    </w:rPr>
  </w:style>
  <w:style w:type="character" w:customStyle="1" w:styleId="ZkladntextodsazenChar">
    <w:name w:val="Základní text odsazený Char"/>
    <w:link w:val="Zkladntextodsazen"/>
    <w:rsid w:val="00C01FE5"/>
    <w:rPr>
      <w:rFonts w:ascii="Arial" w:hAnsi="Arial"/>
    </w:rPr>
  </w:style>
  <w:style w:type="paragraph" w:customStyle="1" w:styleId="Odstavecseseznamem10">
    <w:name w:val="Odstavec se seznamem1"/>
    <w:basedOn w:val="Normln"/>
    <w:qFormat/>
    <w:rsid w:val="00C01FE5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Zkladntextodsazen2Char">
    <w:name w:val="Základní text odsazený 2 Char"/>
    <w:link w:val="Zkladntextodsazen2"/>
    <w:rsid w:val="005550F6"/>
    <w:rPr>
      <w:rFonts w:ascii="Garamond" w:hAnsi="Garamond"/>
      <w:sz w:val="24"/>
    </w:rPr>
  </w:style>
  <w:style w:type="paragraph" w:customStyle="1" w:styleId="Clanek">
    <w:name w:val="Clanek"/>
    <w:basedOn w:val="Normln"/>
    <w:next w:val="Bodclanku"/>
    <w:rsid w:val="00DA129D"/>
    <w:pPr>
      <w:keepNext/>
      <w:numPr>
        <w:numId w:val="8"/>
      </w:numPr>
      <w:spacing w:before="360" w:after="240"/>
    </w:pPr>
    <w:rPr>
      <w:rFonts w:ascii="Times New Roman" w:hAnsi="Times New Roman"/>
      <w:b/>
      <w:caps/>
      <w:sz w:val="24"/>
      <w:lang w:val="en-US"/>
    </w:rPr>
  </w:style>
  <w:style w:type="paragraph" w:customStyle="1" w:styleId="Bodclanku">
    <w:name w:val="Bod clanku"/>
    <w:basedOn w:val="Normln"/>
    <w:rsid w:val="00DA129D"/>
    <w:pPr>
      <w:numPr>
        <w:ilvl w:val="1"/>
        <w:numId w:val="8"/>
      </w:numPr>
      <w:spacing w:before="120" w:after="120"/>
      <w:jc w:val="both"/>
    </w:pPr>
    <w:rPr>
      <w:rFonts w:ascii="Times New Roman" w:hAnsi="Times New Roman"/>
      <w:sz w:val="24"/>
    </w:rPr>
  </w:style>
  <w:style w:type="paragraph" w:customStyle="1" w:styleId="RLOdrky">
    <w:name w:val="RL Odrážky"/>
    <w:basedOn w:val="Normln"/>
    <w:qFormat/>
    <w:rsid w:val="00724274"/>
    <w:pPr>
      <w:numPr>
        <w:ilvl w:val="1"/>
        <w:numId w:val="9"/>
      </w:numPr>
      <w:spacing w:after="100" w:line="340" w:lineRule="exact"/>
      <w:jc w:val="both"/>
    </w:pPr>
    <w:rPr>
      <w:rFonts w:ascii="Calibri" w:eastAsia="Calibri" w:hAnsi="Calibri"/>
      <w:color w:val="394A58"/>
      <w:spacing w:val="3"/>
      <w:sz w:val="22"/>
    </w:rPr>
  </w:style>
  <w:style w:type="character" w:customStyle="1" w:styleId="TextpoznpodarouChar">
    <w:name w:val="Text pozn. pod čarou Char"/>
    <w:basedOn w:val="Standardnpsmoodstavce"/>
    <w:link w:val="Textpoznpodarou"/>
    <w:rsid w:val="00B130B4"/>
  </w:style>
  <w:style w:type="paragraph" w:customStyle="1" w:styleId="StylTextkomenteGaramond12bZarovnatdoblokudkovn">
    <w:name w:val="Styl Text komentáře + Garamond 12 b. Zarovnat do bloku Řádkován..."/>
    <w:basedOn w:val="Textkomente"/>
    <w:rsid w:val="000D3B07"/>
    <w:pPr>
      <w:spacing w:after="120" w:line="320" w:lineRule="atLeast"/>
      <w:jc w:val="both"/>
    </w:pPr>
    <w:rPr>
      <w:rFonts w:ascii="Garamond" w:hAnsi="Garamond"/>
      <w:sz w:val="24"/>
    </w:rPr>
  </w:style>
  <w:style w:type="character" w:customStyle="1" w:styleId="ZhlavChar">
    <w:name w:val="Záhlaví Char"/>
    <w:link w:val="Zhlav"/>
    <w:uiPriority w:val="99"/>
    <w:rsid w:val="001623D7"/>
    <w:rPr>
      <w:lang w:val="en-GB"/>
    </w:rPr>
  </w:style>
  <w:style w:type="character" w:customStyle="1" w:styleId="ZpatChar">
    <w:name w:val="Zápatí Char"/>
    <w:link w:val="Zpat"/>
    <w:uiPriority w:val="99"/>
    <w:rsid w:val="008B67D7"/>
    <w:rPr>
      <w:lang w:val="en-GB"/>
    </w:rPr>
  </w:style>
  <w:style w:type="paragraph" w:styleId="Normlnweb">
    <w:name w:val="Normal (Web)"/>
    <w:basedOn w:val="Normln"/>
    <w:uiPriority w:val="99"/>
    <w:semiHidden/>
    <w:unhideWhenUsed/>
    <w:rsid w:val="00FD449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bh3">
    <w:name w:val="_bh3"/>
    <w:basedOn w:val="Normln"/>
    <w:rsid w:val="00FD449C"/>
    <w:pPr>
      <w:numPr>
        <w:numId w:val="12"/>
      </w:numPr>
      <w:suppressAutoHyphens/>
      <w:spacing w:before="60" w:after="120" w:line="320" w:lineRule="atLeast"/>
      <w:jc w:val="both"/>
    </w:pPr>
    <w:rPr>
      <w:rFonts w:ascii="Times New Roman" w:hAnsi="Times New Roman"/>
      <w:i/>
      <w:sz w:val="24"/>
      <w:lang w:eastAsia="ar-SA"/>
    </w:rPr>
  </w:style>
  <w:style w:type="paragraph" w:customStyle="1" w:styleId="bno">
    <w:name w:val="_bno"/>
    <w:basedOn w:val="Normln"/>
    <w:link w:val="bnoChar1"/>
    <w:rsid w:val="00FD449C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4"/>
      <w:lang w:eastAsia="ar-SA"/>
    </w:rPr>
  </w:style>
  <w:style w:type="paragraph" w:customStyle="1" w:styleId="bh2">
    <w:name w:val="_bh2"/>
    <w:basedOn w:val="Normln"/>
    <w:link w:val="bh2Char"/>
    <w:rsid w:val="00FD449C"/>
    <w:pPr>
      <w:suppressAutoHyphens/>
      <w:spacing w:before="60" w:after="120" w:line="320" w:lineRule="atLeast"/>
      <w:jc w:val="both"/>
    </w:pPr>
    <w:rPr>
      <w:rFonts w:ascii="Times New Roman" w:hAnsi="Times New Roman"/>
      <w:sz w:val="24"/>
      <w:u w:val="single"/>
      <w:lang w:eastAsia="ar-SA"/>
    </w:rPr>
  </w:style>
  <w:style w:type="paragraph" w:customStyle="1" w:styleId="Smlouvatext">
    <w:name w:val="Smlouva text"/>
    <w:basedOn w:val="Normln"/>
    <w:rsid w:val="00FD449C"/>
    <w:pPr>
      <w:keepNext/>
      <w:tabs>
        <w:tab w:val="num" w:pos="720"/>
        <w:tab w:val="center" w:pos="4500"/>
      </w:tabs>
      <w:suppressAutoHyphens/>
      <w:ind w:left="720" w:hanging="720"/>
      <w:jc w:val="both"/>
      <w:outlineLvl w:val="1"/>
    </w:pPr>
    <w:rPr>
      <w:rFonts w:ascii="Times New Roman" w:hAnsi="Times New Roman"/>
      <w:bCs/>
      <w:sz w:val="24"/>
      <w:szCs w:val="24"/>
      <w:lang w:eastAsia="ar-SA"/>
    </w:rPr>
  </w:style>
  <w:style w:type="character" w:customStyle="1" w:styleId="bh2Char">
    <w:name w:val="_bh2 Char"/>
    <w:link w:val="bh2"/>
    <w:rsid w:val="00FD449C"/>
    <w:rPr>
      <w:sz w:val="24"/>
      <w:u w:val="single"/>
      <w:lang w:eastAsia="ar-SA"/>
    </w:rPr>
  </w:style>
  <w:style w:type="character" w:customStyle="1" w:styleId="bnoChar1">
    <w:name w:val="_bno Char1"/>
    <w:link w:val="bno"/>
    <w:rsid w:val="00FD449C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3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arcela.haluzova@vsb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XXX@rowanlegal.com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D80EC2CB3A2148A39BB6F2B796A484" ma:contentTypeVersion="17" ma:contentTypeDescription="Create a new document." ma:contentTypeScope="" ma:versionID="d89392e61b7f20bb14c786566f22ee49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7BFE3-10F0-4A12-B535-1B7F000D7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1ED2DB-DF20-4503-A6B6-4088F3082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1DC59-DF05-42A9-851F-14EB17AFB351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F9EA0A8B-562C-4125-A47F-00955441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6524</Words>
  <Characters>38495</Characters>
  <Application>Microsoft Office Word</Application>
  <DocSecurity>0</DocSecurity>
  <Lines>320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LinksUpToDate>false</LinksUpToDate>
  <CharactersWithSpaces>44930</CharactersWithSpaces>
  <SharedDoc>false</SharedDoc>
  <HLinks>
    <vt:vector size="84" baseType="variant">
      <vt:variant>
        <vt:i4>4980856</vt:i4>
      </vt:variant>
      <vt:variant>
        <vt:i4>81</vt:i4>
      </vt:variant>
      <vt:variant>
        <vt:i4>0</vt:i4>
      </vt:variant>
      <vt:variant>
        <vt:i4>5</vt:i4>
      </vt:variant>
      <vt:variant>
        <vt:lpwstr>mailto:XXX@rowanlegal.com</vt:lpwstr>
      </vt:variant>
      <vt:variant>
        <vt:lpwstr/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_Toc313884414</vt:lpwstr>
      </vt:variant>
      <vt:variant>
        <vt:i4>1769532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_Toc313884413</vt:lpwstr>
      </vt:variant>
      <vt:variant>
        <vt:i4>1769532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_Toc313884412</vt:lpwstr>
      </vt:variant>
      <vt:variant>
        <vt:i4>1769532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_Toc313884411</vt:lpwstr>
      </vt:variant>
      <vt:variant>
        <vt:i4>1769532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_Toc313884410</vt:lpwstr>
      </vt:variant>
      <vt:variant>
        <vt:i4>1703996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_Toc313884409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_Toc313884408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_Toc313884407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_Toc313884406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_Toc313884405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_Toc313884404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_Toc313884403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_Toc313884402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/>
  <cp:keywords/>
  <cp:lastModifiedBy/>
  <cp:revision>1</cp:revision>
  <cp:lastPrinted>2008-10-10T14:22:00Z</cp:lastPrinted>
  <dcterms:created xsi:type="dcterms:W3CDTF">2012-01-30T12:37:00Z</dcterms:created>
  <dcterms:modified xsi:type="dcterms:W3CDTF">2012-02-01T09:01:00Z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0x01010055913D0F928BE849A7C5951891098981</vt:lpwstr>
  </property>
  <property fmtid="{D5CDD505-2E9C-101B-9397-08002B2CF9AE}" pid="3" name="ContentType">
    <vt:lpwstr>Document</vt:lpwstr>
  </property>
</Properties>
</file>