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BF" w:rsidRPr="00334329" w:rsidRDefault="001A5F93" w:rsidP="00D076A6">
      <w:pPr>
        <w:pStyle w:val="ablonyUpce"/>
        <w:jc w:val="left"/>
      </w:pPr>
      <w:r>
        <w:t>Příloha č. 3</w:t>
      </w:r>
      <w:r w:rsidR="00DB7FBF" w:rsidRPr="00334329">
        <w:t>- návrh</w:t>
      </w:r>
      <w:r w:rsidR="002026EF">
        <w:t xml:space="preserve"> </w:t>
      </w:r>
      <w:r w:rsidR="00AC48B1">
        <w:t>nájemní smlouvy</w:t>
      </w:r>
    </w:p>
    <w:p w:rsidR="00DB7FBF" w:rsidRDefault="00DB7FBF" w:rsidP="00D076A6">
      <w:pPr>
        <w:pStyle w:val="ablonyUpce"/>
        <w:jc w:val="left"/>
        <w:rPr>
          <w:b/>
        </w:rPr>
      </w:pPr>
    </w:p>
    <w:p w:rsidR="00DB7FBF" w:rsidRDefault="00DB7FBF" w:rsidP="00D076A6">
      <w:pPr>
        <w:pStyle w:val="ablonyUpce"/>
        <w:jc w:val="left"/>
        <w:rPr>
          <w:b/>
        </w:rPr>
      </w:pPr>
    </w:p>
    <w:p w:rsidR="00DB7FBF" w:rsidRPr="004D5115" w:rsidRDefault="00AC48B1" w:rsidP="00D076A6">
      <w:pPr>
        <w:pStyle w:val="ablonyUpce"/>
        <w:jc w:val="center"/>
        <w:rPr>
          <w:b/>
        </w:rPr>
      </w:pPr>
      <w:r>
        <w:rPr>
          <w:b/>
        </w:rPr>
        <w:t>NÁJEMNÍ</w:t>
      </w:r>
      <w:r w:rsidR="00DB7FBF" w:rsidRPr="004D5115">
        <w:rPr>
          <w:b/>
        </w:rPr>
        <w:t xml:space="preserve"> SMLOUVA</w:t>
      </w:r>
    </w:p>
    <w:p w:rsidR="00DB7FBF" w:rsidRPr="00D50ED2" w:rsidRDefault="00DB7FBF" w:rsidP="00D076A6">
      <w:pPr>
        <w:jc w:val="center"/>
        <w:rPr>
          <w:sz w:val="28"/>
          <w:szCs w:val="28"/>
        </w:rPr>
      </w:pPr>
    </w:p>
    <w:p w:rsidR="00AC48B1" w:rsidRDefault="00DB7FBF" w:rsidP="00AC48B1">
      <w:pPr>
        <w:pStyle w:val="Zkladntext3"/>
        <w:jc w:val="center"/>
        <w:rPr>
          <w:sz w:val="24"/>
        </w:rPr>
      </w:pPr>
      <w:r>
        <w:rPr>
          <w:sz w:val="24"/>
          <w:szCs w:val="24"/>
        </w:rPr>
        <w:t>u</w:t>
      </w:r>
      <w:r w:rsidR="00AC48B1">
        <w:rPr>
          <w:sz w:val="24"/>
          <w:szCs w:val="24"/>
        </w:rPr>
        <w:t>zavřená v</w:t>
      </w:r>
      <w:r w:rsidR="00AC48B1" w:rsidRPr="00AC48B1">
        <w:rPr>
          <w:sz w:val="24"/>
        </w:rPr>
        <w:t xml:space="preserve"> souladu s ustanovením § 663 a násl. zák. č. 40/1964 Sb., občanský zákoník (dále jen „občanský zákoník“)</w:t>
      </w:r>
    </w:p>
    <w:p w:rsidR="00DB7FBF" w:rsidRPr="00FE062D" w:rsidRDefault="00DB7FBF" w:rsidP="00AC48B1">
      <w:pPr>
        <w:pStyle w:val="Zkladntext3"/>
        <w:rPr>
          <w:sz w:val="28"/>
          <w:szCs w:val="28"/>
        </w:rPr>
      </w:pPr>
      <w:r w:rsidRPr="00AC48B1">
        <w:rPr>
          <w:b/>
          <w:sz w:val="24"/>
        </w:rPr>
        <w:t>Smluvní strany</w:t>
      </w:r>
    </w:p>
    <w:p w:rsidR="00DB7FBF" w:rsidRPr="00116B88" w:rsidRDefault="00DB7FBF" w:rsidP="00D076A6">
      <w:pPr>
        <w:pStyle w:val="Nadpis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C48B1">
        <w:rPr>
          <w:rFonts w:ascii="Times New Roman" w:hAnsi="Times New Roman"/>
          <w:i w:val="0"/>
          <w:sz w:val="24"/>
          <w:szCs w:val="24"/>
        </w:rPr>
        <w:t>Pronajímatel</w:t>
      </w:r>
      <w:r w:rsidRPr="00116B88">
        <w:rPr>
          <w:rFonts w:ascii="Times New Roman" w:hAnsi="Times New Roman"/>
          <w:i w:val="0"/>
          <w:sz w:val="24"/>
          <w:szCs w:val="24"/>
        </w:rPr>
        <w:t xml:space="preserve">:     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Obchodní jméno: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se sídlem:………………………………………….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Zastoupení: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IČ: …………………………… DIČ: ……………………</w:t>
      </w:r>
      <w:proofErr w:type="gramStart"/>
      <w:r w:rsidRPr="00116B88">
        <w:rPr>
          <w:rFonts w:ascii="Times New Roman" w:hAnsi="Times New Roman"/>
          <w:b w:val="0"/>
          <w:i w:val="0"/>
          <w:sz w:val="24"/>
          <w:szCs w:val="24"/>
        </w:rPr>
        <w:t>…..</w:t>
      </w:r>
      <w:proofErr w:type="gramEnd"/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 xml:space="preserve">Bankovní spojení:…………………. </w:t>
      </w:r>
      <w:proofErr w:type="spellStart"/>
      <w:proofErr w:type="gramStart"/>
      <w:r w:rsidRPr="00116B88">
        <w:rPr>
          <w:rFonts w:ascii="Times New Roman" w:hAnsi="Times New Roman"/>
          <w:b w:val="0"/>
          <w:i w:val="0"/>
          <w:sz w:val="24"/>
          <w:szCs w:val="24"/>
        </w:rPr>
        <w:t>č.ú</w:t>
      </w:r>
      <w:proofErr w:type="spellEnd"/>
      <w:r w:rsidRPr="00116B88">
        <w:rPr>
          <w:rFonts w:ascii="Times New Roman" w:hAnsi="Times New Roman"/>
          <w:b w:val="0"/>
          <w:i w:val="0"/>
          <w:sz w:val="24"/>
          <w:szCs w:val="24"/>
        </w:rPr>
        <w:t>.: …</w:t>
      </w:r>
      <w:proofErr w:type="gramEnd"/>
      <w:r w:rsidRPr="00116B88">
        <w:rPr>
          <w:rFonts w:ascii="Times New Roman" w:hAnsi="Times New Roman"/>
          <w:b w:val="0"/>
          <w:i w:val="0"/>
          <w:sz w:val="24"/>
          <w:szCs w:val="24"/>
        </w:rPr>
        <w:t>……………………….</w:t>
      </w:r>
    </w:p>
    <w:p w:rsidR="00DB7FBF" w:rsidRPr="000553CE" w:rsidRDefault="00DB7FBF" w:rsidP="00D076A6">
      <w:pPr>
        <w:pStyle w:val="Nadpis2"/>
        <w:spacing w:before="0" w:after="0"/>
        <w:rPr>
          <w:rFonts w:ascii="Arial" w:hAnsi="Arial" w:cs="Arial"/>
          <w:b w:val="0"/>
          <w:i w:val="0"/>
          <w:sz w:val="18"/>
          <w:szCs w:val="18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Zapsán v OR …………………………………</w:t>
      </w:r>
      <w:proofErr w:type="gramStart"/>
      <w:r w:rsidRPr="00116B88">
        <w:rPr>
          <w:rFonts w:ascii="Times New Roman" w:hAnsi="Times New Roman"/>
          <w:b w:val="0"/>
          <w:i w:val="0"/>
          <w:sz w:val="24"/>
          <w:szCs w:val="24"/>
        </w:rPr>
        <w:t>…..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i w:val="0"/>
          <w:sz w:val="18"/>
          <w:szCs w:val="18"/>
        </w:rPr>
        <w:t>(pozn.</w:t>
      </w:r>
      <w:proofErr w:type="gramEnd"/>
      <w:r>
        <w:rPr>
          <w:rFonts w:ascii="Arial" w:hAnsi="Arial" w:cs="Arial"/>
          <w:b w:val="0"/>
          <w:i w:val="0"/>
          <w:sz w:val="18"/>
          <w:szCs w:val="18"/>
        </w:rPr>
        <w:t xml:space="preserve"> uchazeč doplní nezbytné údaje)</w:t>
      </w:r>
    </w:p>
    <w:p w:rsidR="00AB24E8" w:rsidRPr="00AB24E8" w:rsidRDefault="00DB7FBF" w:rsidP="00AB24E8">
      <w:pPr>
        <w:pStyle w:val="Normlnweb"/>
        <w:ind w:right="300"/>
      </w:pPr>
      <w:r>
        <w:t>Kontaktní osoba</w:t>
      </w:r>
      <w:r w:rsidR="00AB24E8" w:rsidRPr="00AB24E8">
        <w:t xml:space="preserve"> </w:t>
      </w:r>
    </w:p>
    <w:p w:rsidR="00DB7FBF" w:rsidRDefault="00DB7FBF" w:rsidP="00D076A6">
      <w:pPr>
        <w:pStyle w:val="ablonyUpce"/>
      </w:pPr>
    </w:p>
    <w:p w:rsidR="00DB7FBF" w:rsidRDefault="00AC48B1" w:rsidP="00D076A6">
      <w:pPr>
        <w:pStyle w:val="ablonyUpce"/>
      </w:pPr>
      <w:r>
        <w:t>a</w:t>
      </w:r>
    </w:p>
    <w:p w:rsidR="00AC48B1" w:rsidRPr="004D5115" w:rsidRDefault="00AC48B1" w:rsidP="00D076A6">
      <w:pPr>
        <w:pStyle w:val="ablonyUpce"/>
      </w:pPr>
    </w:p>
    <w:p w:rsidR="00DB7FBF" w:rsidRPr="00F3126B" w:rsidRDefault="00AC48B1" w:rsidP="00D076A6">
      <w:pPr>
        <w:pStyle w:val="ablonyUpce"/>
        <w:rPr>
          <w:b/>
          <w:sz w:val="24"/>
        </w:rPr>
      </w:pPr>
      <w:r>
        <w:rPr>
          <w:b/>
          <w:sz w:val="24"/>
        </w:rPr>
        <w:t>Nájemce</w:t>
      </w:r>
      <w:r w:rsidR="00DB7FBF" w:rsidRPr="00F3126B">
        <w:rPr>
          <w:b/>
          <w:sz w:val="24"/>
        </w:rPr>
        <w:t>:</w:t>
      </w:r>
    </w:p>
    <w:p w:rsidR="00DB7FBF" w:rsidRPr="00F3126B" w:rsidRDefault="00DB7FBF" w:rsidP="00D076A6">
      <w:pPr>
        <w:pStyle w:val="ablonyUpce"/>
        <w:rPr>
          <w:sz w:val="24"/>
        </w:rPr>
      </w:pPr>
      <w:r w:rsidRPr="00F3126B">
        <w:rPr>
          <w:b/>
          <w:bCs/>
          <w:sz w:val="24"/>
        </w:rPr>
        <w:t>Univerzita Pardubice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se sídlem:</w:t>
      </w:r>
      <w:r w:rsidRPr="001C7F7D">
        <w:rPr>
          <w:bCs/>
          <w:sz w:val="24"/>
        </w:rPr>
        <w:t xml:space="preserve"> Studentská 95, 532 10 Pardubice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 xml:space="preserve">zastoupená: </w:t>
      </w:r>
      <w:r w:rsidR="005F5F7A">
        <w:rPr>
          <w:sz w:val="24"/>
        </w:rPr>
        <w:t>prof. Ing. Miroslavem Ludwigem, CSc., rektorem</w:t>
      </w:r>
    </w:p>
    <w:p w:rsidR="00DB7FBF" w:rsidRPr="001C7F7D" w:rsidRDefault="00DB7FBF" w:rsidP="00D076A6">
      <w:pPr>
        <w:pStyle w:val="ablonyUpce"/>
        <w:rPr>
          <w:bCs/>
          <w:sz w:val="24"/>
        </w:rPr>
      </w:pPr>
      <w:r w:rsidRPr="001C7F7D">
        <w:rPr>
          <w:sz w:val="24"/>
        </w:rPr>
        <w:t xml:space="preserve">IČ: </w:t>
      </w:r>
      <w:r w:rsidRPr="001C7F7D">
        <w:rPr>
          <w:bCs/>
          <w:sz w:val="24"/>
        </w:rPr>
        <w:t xml:space="preserve">00216275                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DIČ: CZ00216275</w:t>
      </w:r>
    </w:p>
    <w:p w:rsidR="00DB7FBF" w:rsidRPr="001C7F7D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C7F7D">
        <w:rPr>
          <w:rFonts w:ascii="Times New Roman" w:hAnsi="Times New Roman"/>
          <w:b w:val="0"/>
          <w:i w:val="0"/>
          <w:sz w:val="24"/>
          <w:szCs w:val="24"/>
        </w:rPr>
        <w:t xml:space="preserve">Bankovní spojení: Komerční banka a.s., pobočka Pardubice, </w:t>
      </w:r>
      <w:proofErr w:type="spellStart"/>
      <w:proofErr w:type="gramStart"/>
      <w:r w:rsidRPr="001C7F7D">
        <w:rPr>
          <w:rFonts w:ascii="Times New Roman" w:hAnsi="Times New Roman"/>
          <w:b w:val="0"/>
          <w:i w:val="0"/>
          <w:sz w:val="24"/>
          <w:szCs w:val="24"/>
        </w:rPr>
        <w:t>č.ú</w:t>
      </w:r>
      <w:proofErr w:type="spellEnd"/>
      <w:r w:rsidRPr="001C7F7D">
        <w:rPr>
          <w:rFonts w:ascii="Times New Roman" w:hAnsi="Times New Roman"/>
          <w:b w:val="0"/>
          <w:i w:val="0"/>
          <w:sz w:val="24"/>
          <w:szCs w:val="24"/>
        </w:rPr>
        <w:t>.: 37030561/0100</w:t>
      </w:r>
      <w:proofErr w:type="gramEnd"/>
    </w:p>
    <w:p w:rsidR="00AB24E8" w:rsidRPr="00F855CF" w:rsidRDefault="00DB7FBF" w:rsidP="00F855CF">
      <w:pPr>
        <w:pStyle w:val="Normlnweb"/>
        <w:ind w:right="300"/>
      </w:pPr>
      <w:r w:rsidRPr="001C7F7D">
        <w:t>Kontaktní osoba</w:t>
      </w:r>
      <w:r w:rsidRPr="00F855CF">
        <w:t xml:space="preserve">: </w:t>
      </w:r>
      <w:r w:rsidR="00AB24E8" w:rsidRPr="00F855CF">
        <w:t xml:space="preserve">: </w:t>
      </w:r>
      <w:r w:rsidR="00AB24E8" w:rsidRPr="00F855CF">
        <w:rPr>
          <w:bCs/>
        </w:rPr>
        <w:t xml:space="preserve">doc. </w:t>
      </w:r>
      <w:proofErr w:type="spellStart"/>
      <w:r w:rsidR="00AB24E8" w:rsidRPr="00F855CF">
        <w:rPr>
          <w:bCs/>
        </w:rPr>
        <w:t>MgA</w:t>
      </w:r>
      <w:proofErr w:type="spellEnd"/>
      <w:r w:rsidR="00AB24E8" w:rsidRPr="00F855CF">
        <w:rPr>
          <w:bCs/>
        </w:rPr>
        <w:t>. Tomáš Petráň, Ph.D.</w:t>
      </w:r>
      <w:r w:rsidR="00AB24E8" w:rsidRPr="00F855CF">
        <w:t xml:space="preserve">, Fakulta filozofická, </w:t>
      </w:r>
      <w:r w:rsidR="00AB24E8" w:rsidRPr="00F855CF">
        <w:rPr>
          <w:bCs/>
        </w:rPr>
        <w:t>pracoviště</w:t>
      </w:r>
      <w:r w:rsidR="00AB24E8" w:rsidRPr="00F855CF">
        <w:t xml:space="preserve"> - Katedra sociálních </w:t>
      </w:r>
      <w:proofErr w:type="gramStart"/>
      <w:r w:rsidR="00AB24E8" w:rsidRPr="00F855CF">
        <w:t xml:space="preserve">věd, </w:t>
      </w:r>
      <w:r w:rsidR="00AB24E8" w:rsidRPr="00F855CF">
        <w:rPr>
          <w:sz w:val="2"/>
          <w:szCs w:val="2"/>
        </w:rPr>
        <w:t xml:space="preserve">, </w:t>
      </w:r>
      <w:r w:rsidR="00F855CF">
        <w:t>tel.</w:t>
      </w:r>
      <w:proofErr w:type="gramEnd"/>
      <w:r w:rsidR="00AB24E8" w:rsidRPr="00F855CF">
        <w:t xml:space="preserve"> 466 036 634; e-mail </w:t>
      </w:r>
      <w:hyperlink r:id="rId9" w:history="1">
        <w:r w:rsidR="00AB24E8" w:rsidRPr="00F855CF">
          <w:t>Tomas.Petran@upce.cz</w:t>
        </w:r>
      </w:hyperlink>
      <w:r w:rsidR="00AB24E8" w:rsidRPr="00F855CF">
        <w:t xml:space="preserve"> </w:t>
      </w:r>
    </w:p>
    <w:p w:rsidR="00DB7FBF" w:rsidRPr="00F855CF" w:rsidRDefault="00DB7FBF" w:rsidP="001C7F7D">
      <w:pPr>
        <w:pStyle w:val="ablonyUpce"/>
        <w:jc w:val="left"/>
        <w:rPr>
          <w:sz w:val="24"/>
        </w:rPr>
      </w:pPr>
    </w:p>
    <w:p w:rsidR="00DB7FBF" w:rsidRDefault="00DB7FBF" w:rsidP="00D076A6">
      <w:pPr>
        <w:pStyle w:val="ablonyUpce"/>
        <w:rPr>
          <w:sz w:val="24"/>
        </w:rPr>
      </w:pPr>
    </w:p>
    <w:p w:rsidR="00DB7FBF" w:rsidRPr="001376D5" w:rsidRDefault="00DB7FBF" w:rsidP="00D076A6">
      <w:pPr>
        <w:pStyle w:val="ablonyUpce"/>
        <w:rPr>
          <w:sz w:val="24"/>
        </w:rPr>
      </w:pPr>
      <w:r w:rsidRPr="001376D5">
        <w:rPr>
          <w:sz w:val="24"/>
        </w:rPr>
        <w:t>Smluvní strany uzavřely níže uvedeného dne, měsíce a roku následující smlouvu:</w:t>
      </w:r>
    </w:p>
    <w:p w:rsidR="00DB7FBF" w:rsidRDefault="00DB7FBF" w:rsidP="00D076A6"/>
    <w:p w:rsidR="00DB7FBF" w:rsidRDefault="00DB7FBF" w:rsidP="00D076A6"/>
    <w:p w:rsidR="00F855CF" w:rsidRDefault="00F855CF" w:rsidP="00D076A6"/>
    <w:p w:rsidR="00F855CF" w:rsidRDefault="00F855CF" w:rsidP="00D076A6"/>
    <w:p w:rsidR="00F855CF" w:rsidRDefault="00F855CF" w:rsidP="00D076A6"/>
    <w:p w:rsidR="00F855CF" w:rsidRDefault="00F855CF" w:rsidP="00D076A6"/>
    <w:p w:rsidR="00F855CF" w:rsidRDefault="00F855CF" w:rsidP="00D076A6"/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Předmět smlouvy</w:t>
      </w:r>
    </w:p>
    <w:p w:rsidR="00DB7FBF" w:rsidRDefault="00DB7FBF" w:rsidP="00D076A6">
      <w:pPr>
        <w:ind w:left="1080"/>
        <w:rPr>
          <w:b/>
        </w:rPr>
      </w:pPr>
    </w:p>
    <w:p w:rsidR="00AC48B1" w:rsidRPr="00AC48B1" w:rsidRDefault="00AC48B1" w:rsidP="00AC48B1">
      <w:pPr>
        <w:pStyle w:val="Nadpis2"/>
        <w:keepNext w:val="0"/>
        <w:numPr>
          <w:ilvl w:val="0"/>
          <w:numId w:val="13"/>
        </w:numPr>
        <w:suppressAutoHyphens w:val="0"/>
        <w:spacing w:before="0"/>
        <w:jc w:val="both"/>
        <w:rPr>
          <w:rFonts w:ascii="Times New Roman" w:hAnsi="Times New Roman"/>
          <w:b w:val="0"/>
          <w:i w:val="0"/>
          <w:sz w:val="24"/>
        </w:rPr>
      </w:pPr>
      <w:r w:rsidRPr="00AC48B1">
        <w:rPr>
          <w:rFonts w:ascii="Times New Roman" w:hAnsi="Times New Roman"/>
          <w:b w:val="0"/>
          <w:i w:val="0"/>
          <w:sz w:val="24"/>
        </w:rPr>
        <w:t>Předmětem této smlouvy je zejména závazek Pronajímatele přenechat Nájemci za podmínek stanovených touto smlouvou k</w:t>
      </w:r>
      <w:r w:rsidR="006E6EF9">
        <w:rPr>
          <w:rFonts w:ascii="Times New Roman" w:hAnsi="Times New Roman"/>
          <w:b w:val="0"/>
          <w:i w:val="0"/>
          <w:sz w:val="24"/>
        </w:rPr>
        <w:t> </w:t>
      </w:r>
      <w:r w:rsidRPr="00AC48B1">
        <w:rPr>
          <w:rFonts w:ascii="Times New Roman" w:hAnsi="Times New Roman"/>
          <w:b w:val="0"/>
          <w:i w:val="0"/>
          <w:sz w:val="24"/>
        </w:rPr>
        <w:t>užívání</w:t>
      </w:r>
      <w:r w:rsidR="006E6EF9">
        <w:rPr>
          <w:rFonts w:ascii="Times New Roman" w:hAnsi="Times New Roman"/>
          <w:b w:val="0"/>
          <w:i w:val="0"/>
          <w:sz w:val="24"/>
        </w:rPr>
        <w:t xml:space="preserve"> předmět nájmu</w:t>
      </w:r>
      <w:r w:rsidRPr="00AC48B1">
        <w:rPr>
          <w:rFonts w:ascii="Times New Roman" w:hAnsi="Times New Roman"/>
          <w:b w:val="0"/>
          <w:i w:val="0"/>
          <w:sz w:val="24"/>
          <w:szCs w:val="24"/>
        </w:rPr>
        <w:t>,</w:t>
      </w:r>
      <w:r w:rsidRPr="00AC48B1">
        <w:rPr>
          <w:rFonts w:ascii="Times New Roman" w:hAnsi="Times New Roman"/>
          <w:b w:val="0"/>
          <w:i w:val="0"/>
          <w:sz w:val="24"/>
        </w:rPr>
        <w:t xml:space="preserve"> jehož bližší specifikace včetně specifikace technické je </w:t>
      </w:r>
      <w:r w:rsidRPr="00AC48B1">
        <w:rPr>
          <w:rFonts w:ascii="Times New Roman" w:hAnsi="Times New Roman"/>
          <w:b w:val="0"/>
          <w:i w:val="0"/>
          <w:sz w:val="24"/>
          <w:u w:val="single"/>
        </w:rPr>
        <w:t>přílohou č. 1</w:t>
      </w:r>
      <w:r w:rsidRPr="00AC48B1">
        <w:rPr>
          <w:rFonts w:ascii="Times New Roman" w:hAnsi="Times New Roman"/>
          <w:b w:val="0"/>
          <w:i w:val="0"/>
          <w:sz w:val="24"/>
        </w:rPr>
        <w:t xml:space="preserve"> této smlouvy (dále jen „</w:t>
      </w:r>
      <w:r w:rsidRPr="00AC48B1">
        <w:rPr>
          <w:rFonts w:ascii="Times New Roman" w:hAnsi="Times New Roman"/>
          <w:bCs w:val="0"/>
          <w:i w:val="0"/>
          <w:sz w:val="24"/>
          <w:szCs w:val="24"/>
        </w:rPr>
        <w:t>Předmět nájmu</w:t>
      </w:r>
      <w:r w:rsidRPr="00AC48B1">
        <w:rPr>
          <w:rFonts w:ascii="Times New Roman" w:hAnsi="Times New Roman"/>
          <w:b w:val="0"/>
          <w:bCs w:val="0"/>
          <w:i w:val="0"/>
          <w:sz w:val="24"/>
          <w:szCs w:val="24"/>
        </w:rPr>
        <w:t>“</w:t>
      </w:r>
      <w:r w:rsidRPr="00AC48B1">
        <w:rPr>
          <w:rFonts w:ascii="Times New Roman" w:hAnsi="Times New Roman"/>
          <w:b w:val="0"/>
          <w:i w:val="0"/>
          <w:sz w:val="24"/>
        </w:rPr>
        <w:t>).</w:t>
      </w:r>
    </w:p>
    <w:p w:rsidR="00AC48B1" w:rsidRPr="00AC48B1" w:rsidRDefault="00AC48B1" w:rsidP="00AC48B1">
      <w:pPr>
        <w:pStyle w:val="Nadpis2"/>
        <w:keepNext w:val="0"/>
        <w:numPr>
          <w:ilvl w:val="0"/>
          <w:numId w:val="13"/>
        </w:numPr>
        <w:suppressAutoHyphens w:val="0"/>
        <w:spacing w:before="0"/>
        <w:jc w:val="both"/>
        <w:rPr>
          <w:rFonts w:ascii="Times New Roman" w:hAnsi="Times New Roman"/>
          <w:b w:val="0"/>
          <w:i w:val="0"/>
          <w:sz w:val="24"/>
        </w:rPr>
      </w:pPr>
      <w:r w:rsidRPr="00AC48B1">
        <w:rPr>
          <w:rFonts w:ascii="Times New Roman" w:hAnsi="Times New Roman"/>
          <w:b w:val="0"/>
          <w:i w:val="0"/>
          <w:sz w:val="24"/>
        </w:rPr>
        <w:t>Předmětem této smlouvy je rovněž závazek Nájemce platit pronajímateli za přenechání Předmětu nájmu sjednané nájemné.</w:t>
      </w:r>
    </w:p>
    <w:p w:rsidR="00AC48B1" w:rsidRDefault="00AC48B1" w:rsidP="006E6EF9">
      <w:pPr>
        <w:jc w:val="both"/>
        <w:rPr>
          <w:b/>
          <w:snapToGrid w:val="0"/>
        </w:rPr>
      </w:pPr>
    </w:p>
    <w:p w:rsidR="00DB7FBF" w:rsidRPr="00E34A71" w:rsidRDefault="00DB7FBF" w:rsidP="00D076A6">
      <w:pPr>
        <w:numPr>
          <w:ilvl w:val="0"/>
          <w:numId w:val="13"/>
        </w:numPr>
        <w:jc w:val="both"/>
        <w:rPr>
          <w:bCs/>
        </w:rPr>
      </w:pPr>
      <w:r w:rsidRPr="00E34A71">
        <w:rPr>
          <w:snapToGrid w:val="0"/>
        </w:rPr>
        <w:t>Součástí p</w:t>
      </w:r>
      <w:r w:rsidRPr="00AC48B1">
        <w:t xml:space="preserve">ředmětu </w:t>
      </w:r>
      <w:r w:rsidR="00AC48B1" w:rsidRPr="00E34A71">
        <w:rPr>
          <w:snapToGrid w:val="0"/>
        </w:rPr>
        <w:t xml:space="preserve">plnění je </w:t>
      </w:r>
      <w:r w:rsidR="00AC48B1" w:rsidRPr="00E34A71">
        <w:rPr>
          <w:bCs/>
        </w:rPr>
        <w:t>d</w:t>
      </w:r>
      <w:r w:rsidRPr="00E34A71">
        <w:rPr>
          <w:bCs/>
        </w:rPr>
        <w:t xml:space="preserve">oprava </w:t>
      </w:r>
      <w:r w:rsidR="00AC48B1" w:rsidRPr="00E34A71">
        <w:rPr>
          <w:bCs/>
        </w:rPr>
        <w:t xml:space="preserve">předmětu nájmu </w:t>
      </w:r>
      <w:r w:rsidRPr="00E34A71">
        <w:rPr>
          <w:bCs/>
        </w:rPr>
        <w:t xml:space="preserve">do místa </w:t>
      </w:r>
      <w:r w:rsidR="00E34A71">
        <w:rPr>
          <w:bCs/>
        </w:rPr>
        <w:t>plnění.</w:t>
      </w:r>
    </w:p>
    <w:p w:rsidR="00DB7FBF" w:rsidRDefault="00DB7FBF" w:rsidP="00D076A6">
      <w:pPr>
        <w:jc w:val="both"/>
        <w:rPr>
          <w:bCs/>
        </w:rPr>
      </w:pPr>
    </w:p>
    <w:p w:rsidR="00DB7FBF" w:rsidRPr="00AC48B1" w:rsidRDefault="00AC48B1" w:rsidP="00AC48B1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rPr>
          <w:rFonts w:eastAsia="HiddenHorzOCR"/>
        </w:rPr>
        <w:t>Pronajímatel</w:t>
      </w:r>
      <w:r w:rsidR="00DB7FBF" w:rsidRPr="00AC48B1">
        <w:rPr>
          <w:rFonts w:eastAsia="HiddenHorzOCR"/>
        </w:rPr>
        <w:t xml:space="preserve"> splní svůj závazek </w:t>
      </w:r>
      <w:r>
        <w:rPr>
          <w:rFonts w:eastAsia="HiddenHorzOCR"/>
        </w:rPr>
        <w:t>přenecháním předmětu nájmu</w:t>
      </w:r>
      <w:r w:rsidR="00DB7FBF" w:rsidRPr="00AC48B1">
        <w:rPr>
          <w:rFonts w:eastAsia="HiddenHorzOCR"/>
        </w:rPr>
        <w:t xml:space="preserve"> </w:t>
      </w:r>
      <w:r>
        <w:rPr>
          <w:rFonts w:eastAsia="HiddenHorzOCR"/>
        </w:rPr>
        <w:t>nájemci k užívání</w:t>
      </w:r>
      <w:r w:rsidR="002026EF" w:rsidRPr="00AC48B1">
        <w:rPr>
          <w:rFonts w:eastAsia="HiddenHorzOCR"/>
        </w:rPr>
        <w:t xml:space="preserve"> v souladu s touto smlouvu</w:t>
      </w:r>
      <w:r w:rsidR="00DB7FBF" w:rsidRPr="00AC48B1">
        <w:rPr>
          <w:rFonts w:eastAsia="HiddenHorzOCR"/>
        </w:rPr>
        <w:t>. Spolu s</w:t>
      </w:r>
      <w:r>
        <w:rPr>
          <w:rFonts w:eastAsia="HiddenHorzOCR"/>
        </w:rPr>
        <w:t xml:space="preserve"> přenecháním </w:t>
      </w:r>
      <w:r w:rsidR="00DB7FBF" w:rsidRPr="00AC48B1">
        <w:rPr>
          <w:rFonts w:eastAsia="HiddenHorzOCR"/>
        </w:rPr>
        <w:t>je pro</w:t>
      </w:r>
      <w:r>
        <w:rPr>
          <w:rFonts w:eastAsia="HiddenHorzOCR"/>
        </w:rPr>
        <w:t>najímatel</w:t>
      </w:r>
      <w:r w:rsidR="00DB7FBF" w:rsidRPr="00AC48B1">
        <w:rPr>
          <w:rFonts w:eastAsia="HiddenHorzOCR"/>
        </w:rPr>
        <w:t xml:space="preserve"> povinen předat </w:t>
      </w:r>
      <w:r>
        <w:rPr>
          <w:rFonts w:eastAsia="HiddenHorzOCR"/>
        </w:rPr>
        <w:t>nájemci</w:t>
      </w:r>
      <w:r w:rsidR="00DB7FBF" w:rsidRPr="00AC48B1">
        <w:rPr>
          <w:rFonts w:eastAsia="HiddenHorzOCR"/>
        </w:rPr>
        <w:t xml:space="preserve"> také předávací protokol, který bude kontaktní osobou, která převezme </w:t>
      </w:r>
      <w:r>
        <w:rPr>
          <w:rFonts w:eastAsia="HiddenHorzOCR"/>
        </w:rPr>
        <w:t>předmět nájmu</w:t>
      </w:r>
      <w:r w:rsidR="00DB7FBF" w:rsidRPr="00AC48B1">
        <w:rPr>
          <w:rFonts w:eastAsia="HiddenHorzOCR"/>
        </w:rPr>
        <w:t xml:space="preserve"> </w:t>
      </w:r>
      <w:r w:rsidR="00D8163C">
        <w:rPr>
          <w:rFonts w:eastAsia="HiddenHorzOCR"/>
        </w:rPr>
        <w:t>k</w:t>
      </w:r>
      <w:r w:rsidR="00E34A71">
        <w:rPr>
          <w:rFonts w:eastAsia="HiddenHorzOCR"/>
        </w:rPr>
        <w:t> </w:t>
      </w:r>
      <w:r w:rsidR="00D8163C">
        <w:rPr>
          <w:rFonts w:eastAsia="HiddenHorzOCR"/>
        </w:rPr>
        <w:t>užívání</w:t>
      </w:r>
      <w:r w:rsidR="00E34A71">
        <w:rPr>
          <w:rFonts w:eastAsia="HiddenHorzOCR"/>
        </w:rPr>
        <w:t>,</w:t>
      </w:r>
      <w:r w:rsidR="00D8163C">
        <w:rPr>
          <w:rFonts w:eastAsia="HiddenHorzOCR"/>
        </w:rPr>
        <w:t xml:space="preserve"> </w:t>
      </w:r>
      <w:r w:rsidR="00DB7FBF" w:rsidRPr="00AC48B1">
        <w:rPr>
          <w:rFonts w:eastAsia="HiddenHorzOCR"/>
        </w:rPr>
        <w:t xml:space="preserve">po odzkoušení </w:t>
      </w:r>
      <w:r w:rsidR="00AB24E8">
        <w:rPr>
          <w:rFonts w:eastAsia="HiddenHorzOCR"/>
        </w:rPr>
        <w:t xml:space="preserve">předmětu nájmu </w:t>
      </w:r>
      <w:r w:rsidR="00DB7FBF" w:rsidRPr="00AC48B1">
        <w:rPr>
          <w:rFonts w:eastAsia="HiddenHorzOCR"/>
        </w:rPr>
        <w:t xml:space="preserve">a provedení dalších činností, potvrzen. </w:t>
      </w:r>
    </w:p>
    <w:p w:rsidR="00AC48B1" w:rsidRDefault="00AC48B1" w:rsidP="00AC48B1">
      <w:pPr>
        <w:autoSpaceDE w:val="0"/>
        <w:autoSpaceDN w:val="0"/>
        <w:adjustRightInd w:val="0"/>
        <w:ind w:left="283"/>
        <w:jc w:val="both"/>
      </w:pPr>
    </w:p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 </w:t>
      </w:r>
    </w:p>
    <w:p w:rsidR="00DB7FBF" w:rsidRDefault="00AC48B1" w:rsidP="00D076A6">
      <w:pPr>
        <w:ind w:left="3204" w:firstLine="336"/>
        <w:rPr>
          <w:b/>
        </w:rPr>
      </w:pPr>
      <w:r>
        <w:rPr>
          <w:b/>
        </w:rPr>
        <w:t>Nájemné</w:t>
      </w:r>
      <w:r w:rsidR="00DB7FBF">
        <w:rPr>
          <w:b/>
        </w:rPr>
        <w:t xml:space="preserve"> a platební podmínky</w:t>
      </w:r>
    </w:p>
    <w:p w:rsidR="00DB7FBF" w:rsidRDefault="00DB7FBF" w:rsidP="00D076A6">
      <w:pPr>
        <w:rPr>
          <w:b/>
        </w:rPr>
      </w:pPr>
    </w:p>
    <w:p w:rsidR="00DB7FBF" w:rsidRDefault="00AC48B1" w:rsidP="00D076A6">
      <w:pPr>
        <w:numPr>
          <w:ilvl w:val="0"/>
          <w:numId w:val="4"/>
        </w:numPr>
        <w:ind w:left="57"/>
        <w:rPr>
          <w:rFonts w:eastAsia="HiddenHorzOCR"/>
        </w:rPr>
      </w:pPr>
      <w:r>
        <w:rPr>
          <w:rFonts w:eastAsia="HiddenHorzOCR"/>
        </w:rPr>
        <w:t>Nájemné</w:t>
      </w:r>
      <w:r w:rsidR="00E34A71">
        <w:rPr>
          <w:rFonts w:eastAsia="HiddenHorzOCR"/>
        </w:rPr>
        <w:t xml:space="preserve"> </w:t>
      </w:r>
      <w:r w:rsidR="000E0CBF">
        <w:rPr>
          <w:rFonts w:eastAsia="HiddenHorzOCR"/>
        </w:rPr>
        <w:t xml:space="preserve">za 1 produktivní den </w:t>
      </w:r>
      <w:r>
        <w:rPr>
          <w:rFonts w:eastAsia="HiddenHorzOCR"/>
        </w:rPr>
        <w:t>je stanoveno</w:t>
      </w:r>
      <w:r w:rsidR="00DB7FBF">
        <w:rPr>
          <w:rFonts w:eastAsia="HiddenHorzOCR"/>
        </w:rPr>
        <w:t xml:space="preserve"> dohodou smluvních stran a </w:t>
      </w:r>
      <w:r w:rsidR="00340B88">
        <w:rPr>
          <w:rFonts w:eastAsia="HiddenHorzOCR"/>
        </w:rPr>
        <w:t xml:space="preserve">za jednotlivé části předmětu </w:t>
      </w:r>
      <w:r w:rsidR="00CC24F9">
        <w:rPr>
          <w:rFonts w:eastAsia="HiddenHorzOCR"/>
        </w:rPr>
        <w:t>plnění</w:t>
      </w:r>
      <w:r w:rsidR="00340B88">
        <w:rPr>
          <w:rFonts w:eastAsia="HiddenHorzOCR"/>
        </w:rPr>
        <w:t xml:space="preserve"> </w:t>
      </w:r>
      <w:r w:rsidR="00DB7FBF">
        <w:rPr>
          <w:rFonts w:eastAsia="HiddenHorzOCR"/>
        </w:rPr>
        <w:t xml:space="preserve">činí v maximální výši: </w:t>
      </w:r>
    </w:p>
    <w:p w:rsidR="00DB7FBF" w:rsidRDefault="00DB7FBF" w:rsidP="00D076A6">
      <w:pPr>
        <w:pStyle w:val="Default"/>
        <w:rPr>
          <w:rFonts w:eastAsia="HiddenHorzOCR"/>
        </w:rPr>
      </w:pPr>
    </w:p>
    <w:p w:rsidR="00804B02" w:rsidRDefault="00804B02" w:rsidP="00804B02">
      <w:pPr>
        <w:pStyle w:val="CM11"/>
        <w:numPr>
          <w:ilvl w:val="0"/>
          <w:numId w:val="14"/>
        </w:numPr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Nájemné za 1 produktivní den za </w:t>
      </w:r>
      <w:r w:rsidR="00A438FA">
        <w:rPr>
          <w:rFonts w:ascii="Times New Roman" w:eastAsia="HiddenHorzOCR" w:hAnsi="Times New Roman" w:cs="Times New Roman"/>
        </w:rPr>
        <w:t>pro</w:t>
      </w:r>
      <w:r>
        <w:rPr>
          <w:rFonts w:ascii="Times New Roman" w:eastAsia="HiddenHorzOCR" w:hAnsi="Times New Roman" w:cs="Times New Roman"/>
        </w:rPr>
        <w:t>n</w:t>
      </w:r>
      <w:r w:rsidRPr="00804B02">
        <w:rPr>
          <w:rFonts w:ascii="Times New Roman" w:eastAsia="HiddenHorzOCR" w:hAnsi="Times New Roman" w:cs="Times New Roman"/>
        </w:rPr>
        <w:t>ájem techniky pro na</w:t>
      </w:r>
      <w:r>
        <w:rPr>
          <w:rFonts w:ascii="Times New Roman" w:eastAsia="HiddenHorzOCR" w:hAnsi="Times New Roman" w:cs="Times New Roman"/>
        </w:rPr>
        <w:t xml:space="preserve">táčení filmů - kamera KA 03 </w:t>
      </w:r>
      <w:proofErr w:type="spellStart"/>
      <w:r>
        <w:rPr>
          <w:rFonts w:ascii="Times New Roman" w:eastAsia="HiddenHorzOCR" w:hAnsi="Times New Roman" w:cs="Times New Roman"/>
        </w:rPr>
        <w:t>UPa</w:t>
      </w:r>
      <w:proofErr w:type="spellEnd"/>
    </w:p>
    <w:p w:rsidR="00804B02" w:rsidRDefault="00804B02" w:rsidP="00A438FA">
      <w:pPr>
        <w:pStyle w:val="CM11"/>
        <w:spacing w:after="122"/>
        <w:ind w:left="851"/>
        <w:jc w:val="both"/>
        <w:rPr>
          <w:rFonts w:ascii="Times New Roman" w:eastAsia="HiddenHorzOCR" w:hAnsi="Times New Roman" w:cs="Times New Roman"/>
        </w:rPr>
      </w:pPr>
    </w:p>
    <w:p w:rsidR="00804B02" w:rsidRDefault="00804B02" w:rsidP="00A438FA">
      <w:pPr>
        <w:pStyle w:val="CM11"/>
        <w:ind w:left="851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Nájemné bez DPH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 xml:space="preserve">    </w:t>
      </w:r>
      <w:r>
        <w:rPr>
          <w:rFonts w:ascii="Times New Roman" w:eastAsia="HiddenHorzOCR" w:hAnsi="Times New Roman" w:cs="Times New Roman"/>
        </w:rPr>
        <w:tab/>
        <w:t xml:space="preserve"> Kč </w:t>
      </w:r>
    </w:p>
    <w:p w:rsidR="00804B02" w:rsidRDefault="00804B02" w:rsidP="00A438FA">
      <w:pPr>
        <w:pStyle w:val="CM11"/>
        <w:ind w:left="851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sazba DPH činí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 xml:space="preserve">  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 xml:space="preserve"> Kč </w:t>
      </w:r>
    </w:p>
    <w:p w:rsidR="00804B02" w:rsidRDefault="00804B02" w:rsidP="00A438FA">
      <w:pPr>
        <w:pStyle w:val="CM11"/>
        <w:ind w:left="851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Nájemné včetně DPH                                                       </w:t>
      </w:r>
      <w:r>
        <w:rPr>
          <w:rFonts w:ascii="Times New Roman" w:eastAsia="HiddenHorzOCR" w:hAnsi="Times New Roman" w:cs="Times New Roman"/>
        </w:rPr>
        <w:tab/>
        <w:t xml:space="preserve">            </w:t>
      </w:r>
      <w:r>
        <w:rPr>
          <w:rFonts w:ascii="Times New Roman" w:eastAsia="HiddenHorzOCR" w:hAnsi="Times New Roman" w:cs="Times New Roman"/>
        </w:rPr>
        <w:tab/>
        <w:t xml:space="preserve"> Kč </w:t>
      </w:r>
    </w:p>
    <w:p w:rsidR="000E0CBF" w:rsidRPr="000E0CBF" w:rsidRDefault="000E0CBF" w:rsidP="000E0CBF">
      <w:pPr>
        <w:rPr>
          <w:rFonts w:eastAsia="HiddenHorzOCR"/>
        </w:rPr>
      </w:pPr>
    </w:p>
    <w:p w:rsidR="00804B02" w:rsidRDefault="00A438FA" w:rsidP="00804B02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Celkový počet produktivních dní: 60. </w:t>
      </w:r>
    </w:p>
    <w:p w:rsidR="00A438FA" w:rsidRPr="00A438FA" w:rsidRDefault="00A438FA" w:rsidP="00A438FA">
      <w:pPr>
        <w:rPr>
          <w:rFonts w:eastAsia="HiddenHorzOCR"/>
        </w:rPr>
      </w:pPr>
    </w:p>
    <w:p w:rsidR="00804B02" w:rsidRDefault="00804B02" w:rsidP="00804B02">
      <w:pPr>
        <w:pStyle w:val="CM11"/>
        <w:numPr>
          <w:ilvl w:val="0"/>
          <w:numId w:val="14"/>
        </w:numPr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Nájemné za 1 produktivní den za n</w:t>
      </w:r>
      <w:r w:rsidRPr="00804B02">
        <w:rPr>
          <w:rFonts w:ascii="Times New Roman" w:eastAsia="HiddenHorzOCR" w:hAnsi="Times New Roman" w:cs="Times New Roman"/>
        </w:rPr>
        <w:t xml:space="preserve">ájem zvukové techniky pro natáčení filmů - KA 03 </w:t>
      </w:r>
      <w:proofErr w:type="spellStart"/>
      <w:r w:rsidRPr="00804B02">
        <w:rPr>
          <w:rFonts w:ascii="Times New Roman" w:eastAsia="HiddenHorzOCR" w:hAnsi="Times New Roman" w:cs="Times New Roman"/>
        </w:rPr>
        <w:t>UPa</w:t>
      </w:r>
      <w:proofErr w:type="spellEnd"/>
    </w:p>
    <w:p w:rsidR="00A438FA" w:rsidRDefault="00A438FA" w:rsidP="00A438FA">
      <w:pPr>
        <w:ind w:left="709"/>
      </w:pPr>
      <w:r>
        <w:t>Nájemné bez DPH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Kč </w:t>
      </w:r>
    </w:p>
    <w:p w:rsidR="00A438FA" w:rsidRDefault="00A438FA" w:rsidP="00A438FA">
      <w:pPr>
        <w:ind w:left="709"/>
      </w:pPr>
      <w:r>
        <w:t>sazba DPH činí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Kč </w:t>
      </w:r>
    </w:p>
    <w:p w:rsidR="00A438FA" w:rsidRDefault="00A438FA" w:rsidP="00A438FA">
      <w:pPr>
        <w:ind w:left="709"/>
      </w:pPr>
      <w:r>
        <w:t xml:space="preserve">Nájemné včetně DPH                                                       </w:t>
      </w:r>
      <w:r>
        <w:tab/>
        <w:t xml:space="preserve">            </w:t>
      </w:r>
      <w:r>
        <w:tab/>
        <w:t xml:space="preserve"> Kč</w:t>
      </w:r>
    </w:p>
    <w:p w:rsidR="00A438FA" w:rsidRDefault="00A438FA" w:rsidP="00A438FA">
      <w:pPr>
        <w:ind w:left="709"/>
      </w:pPr>
    </w:p>
    <w:p w:rsidR="00A438FA" w:rsidRDefault="00A438FA" w:rsidP="00A438FA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Celkový počet produktivních dní: 60. </w:t>
      </w:r>
    </w:p>
    <w:p w:rsidR="00A438FA" w:rsidRPr="00A438FA" w:rsidRDefault="00A438FA" w:rsidP="00A438FA">
      <w:pPr>
        <w:ind w:left="709"/>
      </w:pPr>
    </w:p>
    <w:p w:rsidR="00804B02" w:rsidRDefault="00804B02" w:rsidP="00804B02">
      <w:pPr>
        <w:pStyle w:val="CM11"/>
        <w:numPr>
          <w:ilvl w:val="0"/>
          <w:numId w:val="14"/>
        </w:numPr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Nájemné za </w:t>
      </w:r>
      <w:r w:rsidR="00A438FA">
        <w:rPr>
          <w:rFonts w:ascii="Times New Roman" w:eastAsia="HiddenHorzOCR" w:hAnsi="Times New Roman" w:cs="Times New Roman"/>
        </w:rPr>
        <w:t xml:space="preserve">1 produktivní den za </w:t>
      </w:r>
      <w:r>
        <w:rPr>
          <w:rFonts w:ascii="Times New Roman" w:eastAsia="HiddenHorzOCR" w:hAnsi="Times New Roman" w:cs="Times New Roman"/>
        </w:rPr>
        <w:t>n</w:t>
      </w:r>
      <w:r w:rsidRPr="00804B02">
        <w:rPr>
          <w:rFonts w:ascii="Times New Roman" w:eastAsia="HiddenHorzOCR" w:hAnsi="Times New Roman" w:cs="Times New Roman"/>
        </w:rPr>
        <w:t>ájem osvětlovací techniky pro natáčení filmů</w:t>
      </w:r>
      <w:r>
        <w:rPr>
          <w:rFonts w:ascii="Times New Roman" w:eastAsia="HiddenHorzOCR" w:hAnsi="Times New Roman" w:cs="Times New Roman"/>
        </w:rPr>
        <w:t xml:space="preserve"> </w:t>
      </w:r>
      <w:r w:rsidRPr="00804B02">
        <w:rPr>
          <w:rFonts w:ascii="Times New Roman" w:eastAsia="HiddenHorzOCR" w:hAnsi="Times New Roman" w:cs="Times New Roman"/>
        </w:rPr>
        <w:t xml:space="preserve">KA 03 </w:t>
      </w:r>
      <w:proofErr w:type="spellStart"/>
      <w:r w:rsidRPr="00804B02">
        <w:rPr>
          <w:rFonts w:ascii="Times New Roman" w:eastAsia="HiddenHorzOCR" w:hAnsi="Times New Roman" w:cs="Times New Roman"/>
        </w:rPr>
        <w:t>UPa</w:t>
      </w:r>
      <w:proofErr w:type="spellEnd"/>
    </w:p>
    <w:p w:rsidR="00A438FA" w:rsidRDefault="00A438FA" w:rsidP="00A438FA">
      <w:pPr>
        <w:ind w:left="709"/>
      </w:pPr>
      <w:r>
        <w:t>Nájemné bez DPH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Kč </w:t>
      </w:r>
    </w:p>
    <w:p w:rsidR="00A438FA" w:rsidRDefault="00A438FA" w:rsidP="00A438FA">
      <w:pPr>
        <w:ind w:left="709"/>
      </w:pPr>
      <w:r>
        <w:lastRenderedPageBreak/>
        <w:t>sazba DPH činí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Kč </w:t>
      </w:r>
    </w:p>
    <w:p w:rsidR="00A438FA" w:rsidRDefault="00A438FA" w:rsidP="00A438FA">
      <w:pPr>
        <w:ind w:left="709"/>
      </w:pPr>
      <w:r>
        <w:t xml:space="preserve">Nájemné včetně DPH                                                       </w:t>
      </w:r>
      <w:r>
        <w:tab/>
        <w:t xml:space="preserve">            </w:t>
      </w:r>
      <w:r>
        <w:tab/>
        <w:t xml:space="preserve"> Kč</w:t>
      </w:r>
    </w:p>
    <w:p w:rsidR="00A438FA" w:rsidRDefault="00A438FA" w:rsidP="00A438FA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Celkový počet produktivních dní: 60. </w:t>
      </w:r>
    </w:p>
    <w:p w:rsidR="00A438FA" w:rsidRPr="00A438FA" w:rsidRDefault="00A438FA" w:rsidP="00A438FA">
      <w:pPr>
        <w:ind w:left="709"/>
      </w:pPr>
    </w:p>
    <w:p w:rsidR="00804B02" w:rsidRDefault="00804B02" w:rsidP="00804B02">
      <w:pPr>
        <w:pStyle w:val="CM11"/>
        <w:numPr>
          <w:ilvl w:val="0"/>
          <w:numId w:val="14"/>
        </w:numPr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Nájemné za </w:t>
      </w:r>
      <w:r w:rsidR="00A438FA">
        <w:rPr>
          <w:rFonts w:ascii="Times New Roman" w:eastAsia="HiddenHorzOCR" w:hAnsi="Times New Roman" w:cs="Times New Roman"/>
        </w:rPr>
        <w:t xml:space="preserve">1 produktivní den za </w:t>
      </w:r>
      <w:r>
        <w:rPr>
          <w:rFonts w:ascii="Times New Roman" w:eastAsia="HiddenHorzOCR" w:hAnsi="Times New Roman" w:cs="Times New Roman"/>
        </w:rPr>
        <w:t>n</w:t>
      </w:r>
      <w:r w:rsidRPr="00804B02">
        <w:rPr>
          <w:rFonts w:ascii="Times New Roman" w:eastAsia="HiddenHorzOCR" w:hAnsi="Times New Roman" w:cs="Times New Roman"/>
        </w:rPr>
        <w:t xml:space="preserve">ájem střižny pro střih </w:t>
      </w:r>
      <w:proofErr w:type="gramStart"/>
      <w:r w:rsidRPr="00804B02">
        <w:rPr>
          <w:rFonts w:ascii="Times New Roman" w:eastAsia="HiddenHorzOCR" w:hAnsi="Times New Roman" w:cs="Times New Roman"/>
        </w:rPr>
        <w:t>filmů  KA</w:t>
      </w:r>
      <w:proofErr w:type="gramEnd"/>
      <w:r w:rsidRPr="00804B02">
        <w:rPr>
          <w:rFonts w:ascii="Times New Roman" w:eastAsia="HiddenHorzOCR" w:hAnsi="Times New Roman" w:cs="Times New Roman"/>
        </w:rPr>
        <w:t xml:space="preserve"> 03 </w:t>
      </w:r>
      <w:proofErr w:type="spellStart"/>
      <w:r w:rsidRPr="00804B02">
        <w:rPr>
          <w:rFonts w:ascii="Times New Roman" w:eastAsia="HiddenHorzOCR" w:hAnsi="Times New Roman" w:cs="Times New Roman"/>
        </w:rPr>
        <w:t>UPa</w:t>
      </w:r>
      <w:proofErr w:type="spellEnd"/>
    </w:p>
    <w:p w:rsidR="00A438FA" w:rsidRDefault="00A438FA" w:rsidP="00A438FA"/>
    <w:p w:rsidR="00A438FA" w:rsidRDefault="00A438FA" w:rsidP="00A438FA">
      <w:pPr>
        <w:ind w:left="709"/>
      </w:pPr>
      <w:r>
        <w:t>Nájemné bez DPH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Kč </w:t>
      </w:r>
    </w:p>
    <w:p w:rsidR="00A438FA" w:rsidRDefault="00A438FA" w:rsidP="00A438FA">
      <w:pPr>
        <w:ind w:left="709"/>
      </w:pPr>
      <w:r>
        <w:t>sazba DPH činí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Kč </w:t>
      </w:r>
    </w:p>
    <w:p w:rsidR="00A438FA" w:rsidRDefault="00A438FA" w:rsidP="00A438FA">
      <w:pPr>
        <w:ind w:left="709"/>
      </w:pPr>
      <w:r>
        <w:t xml:space="preserve">Nájemné včetně DPH                                                       </w:t>
      </w:r>
      <w:r>
        <w:tab/>
        <w:t xml:space="preserve">            </w:t>
      </w:r>
      <w:r>
        <w:tab/>
        <w:t xml:space="preserve"> Kč</w:t>
      </w:r>
    </w:p>
    <w:p w:rsidR="00A438FA" w:rsidRDefault="00A438FA" w:rsidP="00A438FA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Cel</w:t>
      </w:r>
      <w:r w:rsidR="000E0CBF">
        <w:rPr>
          <w:rFonts w:ascii="Times New Roman" w:eastAsia="HiddenHorzOCR" w:hAnsi="Times New Roman" w:cs="Times New Roman"/>
        </w:rPr>
        <w:t>kový počet produktivních dní: 210</w:t>
      </w:r>
      <w:r>
        <w:rPr>
          <w:rFonts w:ascii="Times New Roman" w:eastAsia="HiddenHorzOCR" w:hAnsi="Times New Roman" w:cs="Times New Roman"/>
        </w:rPr>
        <w:t xml:space="preserve">. </w:t>
      </w:r>
    </w:p>
    <w:p w:rsidR="00A438FA" w:rsidRPr="00A438FA" w:rsidRDefault="00A438FA" w:rsidP="00A438FA">
      <w:pPr>
        <w:ind w:left="709"/>
      </w:pPr>
    </w:p>
    <w:p w:rsidR="00DB7FBF" w:rsidRDefault="00804B02" w:rsidP="00804B02">
      <w:pPr>
        <w:pStyle w:val="CM11"/>
        <w:numPr>
          <w:ilvl w:val="0"/>
          <w:numId w:val="14"/>
        </w:numPr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Nájemné za </w:t>
      </w:r>
      <w:r w:rsidR="00A438FA">
        <w:rPr>
          <w:rFonts w:ascii="Times New Roman" w:eastAsia="HiddenHorzOCR" w:hAnsi="Times New Roman" w:cs="Times New Roman"/>
        </w:rPr>
        <w:t xml:space="preserve">1 produktivní den za </w:t>
      </w:r>
      <w:r>
        <w:rPr>
          <w:rFonts w:ascii="Times New Roman" w:eastAsia="HiddenHorzOCR" w:hAnsi="Times New Roman" w:cs="Times New Roman"/>
        </w:rPr>
        <w:t>n</w:t>
      </w:r>
      <w:r w:rsidRPr="00804B02">
        <w:rPr>
          <w:rFonts w:ascii="Times New Roman" w:eastAsia="HiddenHorzOCR" w:hAnsi="Times New Roman" w:cs="Times New Roman"/>
        </w:rPr>
        <w:t xml:space="preserve">ájem zvukového studia pro ozvučení filmů-KA 03 </w:t>
      </w:r>
      <w:proofErr w:type="spellStart"/>
      <w:r w:rsidRPr="00804B02">
        <w:rPr>
          <w:rFonts w:ascii="Times New Roman" w:eastAsia="HiddenHorzOCR" w:hAnsi="Times New Roman" w:cs="Times New Roman"/>
        </w:rPr>
        <w:t>UPa</w:t>
      </w:r>
      <w:proofErr w:type="spellEnd"/>
    </w:p>
    <w:p w:rsidR="00804B02" w:rsidRDefault="00804B02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</w:p>
    <w:p w:rsidR="00DB7FBF" w:rsidRDefault="00AC48B1" w:rsidP="00A438FA">
      <w:pPr>
        <w:pStyle w:val="CM11"/>
        <w:ind w:left="709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Nájemné</w:t>
      </w:r>
      <w:r w:rsidR="00DB7FBF">
        <w:rPr>
          <w:rFonts w:ascii="Times New Roman" w:eastAsia="HiddenHorzOCR" w:hAnsi="Times New Roman" w:cs="Times New Roman"/>
        </w:rPr>
        <w:t xml:space="preserve"> bez DPH</w:t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ab/>
        <w:t xml:space="preserve">    </w:t>
      </w:r>
      <w:r w:rsidR="00DB7FBF">
        <w:rPr>
          <w:rFonts w:ascii="Times New Roman" w:eastAsia="HiddenHorzOCR" w:hAnsi="Times New Roman" w:cs="Times New Roman"/>
        </w:rPr>
        <w:tab/>
        <w:t xml:space="preserve"> Kč </w:t>
      </w:r>
    </w:p>
    <w:p w:rsidR="00DB7FBF" w:rsidRDefault="00DB7FBF" w:rsidP="00A438FA">
      <w:pPr>
        <w:pStyle w:val="CM11"/>
        <w:ind w:left="709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sazba DPH činí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 xml:space="preserve">  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 xml:space="preserve"> Kč </w:t>
      </w:r>
    </w:p>
    <w:p w:rsidR="00E34A71" w:rsidRDefault="00AC48B1" w:rsidP="00A438FA">
      <w:pPr>
        <w:pStyle w:val="CM11"/>
        <w:ind w:left="709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Nájemné</w:t>
      </w:r>
      <w:r w:rsidR="00DB7FBF">
        <w:rPr>
          <w:rFonts w:ascii="Times New Roman" w:eastAsia="HiddenHorzOCR" w:hAnsi="Times New Roman" w:cs="Times New Roman"/>
        </w:rPr>
        <w:t xml:space="preserve"> včetně DPH                                                       </w:t>
      </w:r>
      <w:r w:rsidR="00DB7FBF">
        <w:rPr>
          <w:rFonts w:ascii="Times New Roman" w:eastAsia="HiddenHorzOCR" w:hAnsi="Times New Roman" w:cs="Times New Roman"/>
        </w:rPr>
        <w:tab/>
        <w:t xml:space="preserve">            </w:t>
      </w:r>
      <w:r w:rsidR="00DB7FBF">
        <w:rPr>
          <w:rFonts w:ascii="Times New Roman" w:eastAsia="HiddenHorzOCR" w:hAnsi="Times New Roman" w:cs="Times New Roman"/>
        </w:rPr>
        <w:tab/>
        <w:t xml:space="preserve"> Kč </w:t>
      </w:r>
    </w:p>
    <w:p w:rsidR="00A438FA" w:rsidRDefault="00A438FA" w:rsidP="00A438FA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Cel</w:t>
      </w:r>
      <w:r w:rsidR="000E0CBF">
        <w:rPr>
          <w:rFonts w:ascii="Times New Roman" w:eastAsia="HiddenHorzOCR" w:hAnsi="Times New Roman" w:cs="Times New Roman"/>
        </w:rPr>
        <w:t>kový počet produktivních dní: 45</w:t>
      </w:r>
      <w:r>
        <w:rPr>
          <w:rFonts w:ascii="Times New Roman" w:eastAsia="HiddenHorzOCR" w:hAnsi="Times New Roman" w:cs="Times New Roman"/>
        </w:rPr>
        <w:t xml:space="preserve">. </w:t>
      </w:r>
    </w:p>
    <w:p w:rsidR="00E34A71" w:rsidRPr="00E34A71" w:rsidRDefault="00E34A71" w:rsidP="00E34A71">
      <w:pPr>
        <w:rPr>
          <w:rFonts w:eastAsia="HiddenHorzOCR"/>
        </w:rPr>
      </w:pPr>
    </w:p>
    <w:p w:rsidR="00DB7FBF" w:rsidRPr="005E7B85" w:rsidRDefault="00DB7FBF" w:rsidP="00D076A6">
      <w:pPr>
        <w:pStyle w:val="Default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B7FBF" w:rsidRPr="00321367" w:rsidRDefault="00AC48B1" w:rsidP="00D076A6">
      <w:pPr>
        <w:pStyle w:val="CM11"/>
        <w:numPr>
          <w:ilvl w:val="0"/>
          <w:numId w:val="4"/>
        </w:numPr>
        <w:spacing w:after="122"/>
        <w:ind w:left="0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Takto stanovené</w:t>
      </w:r>
      <w:r w:rsidR="00DB7FBF" w:rsidRPr="00321367">
        <w:rPr>
          <w:rFonts w:ascii="Times New Roman" w:eastAsia="HiddenHorzOCR" w:hAnsi="Times New Roman" w:cs="Times New Roman"/>
        </w:rPr>
        <w:t xml:space="preserve"> </w:t>
      </w:r>
      <w:r>
        <w:rPr>
          <w:rFonts w:ascii="Times New Roman" w:eastAsia="HiddenHorzOCR" w:hAnsi="Times New Roman" w:cs="Times New Roman"/>
        </w:rPr>
        <w:t>nájemné</w:t>
      </w:r>
      <w:r w:rsidR="00DB7FBF" w:rsidRPr="00321367">
        <w:rPr>
          <w:rFonts w:ascii="Times New Roman" w:eastAsia="HiddenHorzOCR" w:hAnsi="Times New Roman" w:cs="Times New Roman"/>
        </w:rPr>
        <w:t xml:space="preserve"> je </w:t>
      </w:r>
      <w:r>
        <w:rPr>
          <w:rFonts w:ascii="Times New Roman" w:eastAsia="HiddenHorzOCR" w:hAnsi="Times New Roman" w:cs="Times New Roman"/>
        </w:rPr>
        <w:t>nájemným celkovým</w:t>
      </w:r>
      <w:r w:rsidR="00DB7FBF" w:rsidRPr="00321367">
        <w:rPr>
          <w:rFonts w:ascii="Times New Roman" w:eastAsia="HiddenHorzOCR" w:hAnsi="Times New Roman" w:cs="Times New Roman"/>
        </w:rPr>
        <w:t xml:space="preserve"> a zahrnuje v</w:t>
      </w:r>
      <w:r w:rsidR="00E34A71">
        <w:rPr>
          <w:rFonts w:ascii="Times New Roman" w:eastAsia="HiddenHorzOCR" w:hAnsi="Times New Roman" w:cs="Times New Roman"/>
        </w:rPr>
        <w:t>eškeré náklady (uvedené v čl. I</w:t>
      </w:r>
      <w:r w:rsidR="00DB7FBF" w:rsidRPr="00321367">
        <w:rPr>
          <w:rFonts w:ascii="Times New Roman" w:eastAsia="HiddenHorzOCR" w:hAnsi="Times New Roman" w:cs="Times New Roman"/>
        </w:rPr>
        <w:t xml:space="preserve">) nezbytné k řádnému a včasnému plnění závazků z této smlouvy. Změna výše ceny </w:t>
      </w:r>
      <w:r>
        <w:rPr>
          <w:rFonts w:ascii="Times New Roman" w:eastAsia="HiddenHorzOCR" w:hAnsi="Times New Roman" w:cs="Times New Roman"/>
        </w:rPr>
        <w:t xml:space="preserve">nájemného </w:t>
      </w:r>
      <w:r w:rsidR="00DB7FBF" w:rsidRPr="00321367">
        <w:rPr>
          <w:rFonts w:ascii="Times New Roman" w:eastAsia="HiddenHorzOCR" w:hAnsi="Times New Roman" w:cs="Times New Roman"/>
        </w:rPr>
        <w:t xml:space="preserve">je přípustná pouze v případě změny zákonné sazby DPH. V tomto případě bude ke smlouvě vyhotoven dodatek. </w:t>
      </w:r>
    </w:p>
    <w:p w:rsidR="00340B88" w:rsidRDefault="00AC48B1" w:rsidP="00340B88">
      <w:pPr>
        <w:numPr>
          <w:ilvl w:val="0"/>
          <w:numId w:val="4"/>
        </w:numPr>
        <w:ind w:left="0"/>
        <w:rPr>
          <w:rFonts w:eastAsia="HiddenHorzOCR"/>
          <w:sz w:val="20"/>
          <w:szCs w:val="20"/>
        </w:rPr>
      </w:pPr>
      <w:r>
        <w:rPr>
          <w:rFonts w:eastAsia="HiddenHorzOCR"/>
        </w:rPr>
        <w:t xml:space="preserve">Pronajímatel </w:t>
      </w:r>
      <w:r w:rsidR="00DB7FBF" w:rsidRPr="00321367">
        <w:rPr>
          <w:rFonts w:eastAsia="HiddenHorzOCR"/>
        </w:rPr>
        <w:t xml:space="preserve">je oprávněn fakturovat </w:t>
      </w:r>
      <w:r w:rsidR="0069117C">
        <w:rPr>
          <w:rFonts w:eastAsia="HiddenHorzOCR"/>
        </w:rPr>
        <w:t xml:space="preserve">produktivní dny </w:t>
      </w:r>
      <w:r w:rsidR="00DB7FBF" w:rsidRPr="00321367">
        <w:rPr>
          <w:rFonts w:eastAsia="HiddenHorzOCR"/>
        </w:rPr>
        <w:t xml:space="preserve">pouze za skutečně </w:t>
      </w:r>
      <w:r>
        <w:rPr>
          <w:rFonts w:eastAsia="HiddenHorzOCR"/>
        </w:rPr>
        <w:t>přenechaný předmět nájmu</w:t>
      </w:r>
      <w:r w:rsidR="00340B88">
        <w:rPr>
          <w:rFonts w:eastAsia="HiddenHorzOCR"/>
        </w:rPr>
        <w:t xml:space="preserve"> (část předmětu nájmu)</w:t>
      </w:r>
      <w:r w:rsidR="00804B02">
        <w:rPr>
          <w:rFonts w:eastAsia="HiddenHorzOCR"/>
        </w:rPr>
        <w:t>, a to po potvrzení skutečného počtu produktivních dní nájemcem.</w:t>
      </w:r>
      <w:r w:rsidR="00DB7FBF" w:rsidRPr="00321367">
        <w:rPr>
          <w:rFonts w:eastAsia="HiddenHorzOCR"/>
          <w:sz w:val="20"/>
          <w:szCs w:val="20"/>
        </w:rPr>
        <w:t xml:space="preserve"> </w:t>
      </w:r>
    </w:p>
    <w:p w:rsidR="00340B88" w:rsidRDefault="00340B88" w:rsidP="00340B88">
      <w:pPr>
        <w:rPr>
          <w:rFonts w:eastAsia="HiddenHorzOCR"/>
          <w:sz w:val="20"/>
          <w:szCs w:val="20"/>
        </w:rPr>
      </w:pPr>
    </w:p>
    <w:p w:rsidR="00340B88" w:rsidRPr="00340B88" w:rsidRDefault="00340B88" w:rsidP="00340B88">
      <w:pPr>
        <w:numPr>
          <w:ilvl w:val="0"/>
          <w:numId w:val="4"/>
        </w:numPr>
        <w:ind w:left="0"/>
        <w:rPr>
          <w:rFonts w:eastAsia="HiddenHorzOCR"/>
          <w:sz w:val="20"/>
          <w:szCs w:val="20"/>
        </w:rPr>
      </w:pPr>
      <w:r>
        <w:rPr>
          <w:rFonts w:eastAsia="HiddenHorzOCR"/>
          <w:szCs w:val="20"/>
        </w:rPr>
        <w:t>Produktivním dnem je den plnohodnotného využití, nejedná se o den marného nevyužití z důvodu spočívajících na straně pronajímatele.</w:t>
      </w:r>
    </w:p>
    <w:p w:rsidR="00DB7FBF" w:rsidRDefault="00DB7FBF" w:rsidP="00D076A6">
      <w:pPr>
        <w:ind w:left="540" w:hanging="540"/>
        <w:rPr>
          <w:rFonts w:eastAsia="HiddenHorzOCR"/>
          <w:sz w:val="20"/>
          <w:szCs w:val="20"/>
        </w:rPr>
      </w:pPr>
    </w:p>
    <w:p w:rsidR="00DB7FBF" w:rsidRDefault="00E26B50" w:rsidP="00D076A6">
      <w:pPr>
        <w:numPr>
          <w:ilvl w:val="0"/>
          <w:numId w:val="4"/>
        </w:numPr>
        <w:ind w:left="0"/>
        <w:jc w:val="both"/>
      </w:pPr>
      <w:r w:rsidRPr="00E26B50">
        <w:rPr>
          <w:snapToGrid w:val="0"/>
        </w:rPr>
        <w:t>Nájemné se platí měsíčně pozadu</w:t>
      </w:r>
      <w:r w:rsidR="00E34A71">
        <w:rPr>
          <w:snapToGrid w:val="0"/>
        </w:rPr>
        <w:t>, tj. prvního dne měsíce následujícího po měsíci, ve kterém došlo k užívání předmětu nájmu</w:t>
      </w:r>
      <w:r w:rsidRPr="00E26B50">
        <w:rPr>
          <w:snapToGrid w:val="0"/>
        </w:rPr>
        <w:t xml:space="preserve">. </w:t>
      </w:r>
      <w:r>
        <w:t>Nájemce</w:t>
      </w:r>
      <w:r w:rsidR="00DB7FBF">
        <w:t xml:space="preserve"> neposkytuje zálohy. Úhrada </w:t>
      </w:r>
      <w:r>
        <w:t xml:space="preserve">nájemného </w:t>
      </w:r>
      <w:r w:rsidR="00DB7FBF">
        <w:t xml:space="preserve">bude provedena bezhotovostním převodem na účet </w:t>
      </w:r>
      <w:r>
        <w:t>pronajímatele</w:t>
      </w:r>
      <w:r w:rsidR="00DB7FBF">
        <w:t xml:space="preserve">, a to na základě daňového dokladu (faktury) vystaveného </w:t>
      </w:r>
      <w:r>
        <w:t>pronajímatelem.</w:t>
      </w:r>
      <w:r w:rsidR="00E34A71">
        <w:t xml:space="preserve"> Pronajímatel je oprávněn fakturovat pouze </w:t>
      </w:r>
      <w:r w:rsidR="00BA2FB2">
        <w:t>skutečný počet produktivních</w:t>
      </w:r>
      <w:r w:rsidR="00E34A71">
        <w:t xml:space="preserve"> dní</w:t>
      </w:r>
      <w:r w:rsidR="008E1E2F">
        <w:t xml:space="preserve"> (jednotek)</w:t>
      </w:r>
      <w:r w:rsidR="00E34A71">
        <w:t>, ve kterých došlo k užívání předmětu nájmu v souladu s položkovým rozpočtem, který je nedílnou součástí této smlouvy jako příloha č. 2 „položkový rozpočet“.</w:t>
      </w:r>
    </w:p>
    <w:p w:rsidR="00E26B50" w:rsidRDefault="00E26B50" w:rsidP="00E26B50">
      <w:pPr>
        <w:jc w:val="both"/>
      </w:pPr>
      <w:bookmarkStart w:id="0" w:name="_GoBack"/>
      <w:bookmarkEnd w:id="0"/>
    </w:p>
    <w:p w:rsidR="00DB7FBF" w:rsidRPr="006E6EF9" w:rsidRDefault="00DB7FBF" w:rsidP="00D076A6">
      <w:pPr>
        <w:numPr>
          <w:ilvl w:val="0"/>
          <w:numId w:val="4"/>
        </w:numPr>
        <w:ind w:left="57"/>
        <w:jc w:val="both"/>
        <w:rPr>
          <w:b/>
        </w:rPr>
      </w:pPr>
      <w:r>
        <w:t xml:space="preserve">Faktura musí mít veškeré náležitosti daňového a účetního dokladu dle § 28 zákona č. 235/2004 Sb., o dani z přidané hodnoty, ve znění pozdějších předpisů. Doba splatnosti faktury je stanovena na 21 kalendářních dnů ode dne doručení faktury </w:t>
      </w:r>
      <w:r w:rsidR="00E26B50">
        <w:t>nájemci</w:t>
      </w:r>
      <w:r>
        <w:t>.</w:t>
      </w:r>
      <w:r w:rsidRPr="000D3673">
        <w:rPr>
          <w:rFonts w:eastAsia="HiddenHorzOCR"/>
        </w:rPr>
        <w:t xml:space="preserve"> </w:t>
      </w:r>
      <w:r w:rsidR="006E6EF9">
        <w:rPr>
          <w:rFonts w:eastAsia="HiddenHorzOCR"/>
        </w:rPr>
        <w:t xml:space="preserve">Na faktuře </w:t>
      </w:r>
      <w:r w:rsidR="006E6EF9">
        <w:rPr>
          <w:rFonts w:eastAsia="HiddenHorzOCR"/>
        </w:rPr>
        <w:lastRenderedPageBreak/>
        <w:t xml:space="preserve">musí být také uveden název a registrační číslo projektu: </w:t>
      </w:r>
      <w:r w:rsidR="006E6EF9" w:rsidRPr="006E6EF9">
        <w:rPr>
          <w:rFonts w:eastAsia="HiddenHorzOCR"/>
          <w:b/>
        </w:rPr>
        <w:t>Idea univerzity</w:t>
      </w:r>
      <w:r w:rsidR="006E6EF9" w:rsidRPr="006E6EF9">
        <w:rPr>
          <w:rFonts w:eastAsia="HiddenHorzOCR"/>
          <w:b/>
        </w:rPr>
        <w:br/>
      </w:r>
      <w:proofErr w:type="spellStart"/>
      <w:r w:rsidR="006E6EF9" w:rsidRPr="006E6EF9">
        <w:rPr>
          <w:rFonts w:eastAsia="HiddenHorzOCR"/>
          <w:b/>
        </w:rPr>
        <w:t>Reg</w:t>
      </w:r>
      <w:proofErr w:type="spellEnd"/>
      <w:r w:rsidR="006E6EF9" w:rsidRPr="006E6EF9">
        <w:rPr>
          <w:rFonts w:eastAsia="HiddenHorzOCR"/>
          <w:b/>
        </w:rPr>
        <w:t xml:space="preserve">. </w:t>
      </w:r>
      <w:proofErr w:type="gramStart"/>
      <w:r w:rsidR="006E6EF9" w:rsidRPr="006E6EF9">
        <w:rPr>
          <w:rFonts w:eastAsia="HiddenHorzOCR"/>
          <w:b/>
        </w:rPr>
        <w:t>č.</w:t>
      </w:r>
      <w:proofErr w:type="gramEnd"/>
      <w:r w:rsidR="006E6EF9" w:rsidRPr="006E6EF9">
        <w:rPr>
          <w:rFonts w:eastAsia="HiddenHorzOCR"/>
          <w:b/>
        </w:rPr>
        <w:t>: CZ.1.07/2.2.00/28.0270</w:t>
      </w:r>
      <w:r w:rsidR="006E6EF9">
        <w:rPr>
          <w:rFonts w:eastAsia="HiddenHorzOCR"/>
          <w:b/>
        </w:rPr>
        <w:t>.</w:t>
      </w:r>
    </w:p>
    <w:p w:rsidR="00DB7FBF" w:rsidRDefault="00DB7FBF" w:rsidP="00D076A6">
      <w:pPr>
        <w:jc w:val="both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 xml:space="preserve">Pokud faktura neobsahuje všechny zákonem a smlouvou stanovené náležitosti, je </w:t>
      </w:r>
      <w:r w:rsidR="00E26B50">
        <w:t xml:space="preserve">nájemce </w:t>
      </w:r>
      <w:r>
        <w:t>oprávněn ji vrátit s tím, že pro</w:t>
      </w:r>
      <w:r w:rsidR="00E26B50">
        <w:t>najímatel</w:t>
      </w:r>
      <w:r>
        <w:t xml:space="preserve"> je poté povinen doručit novou fakturu s novým termínem splatnosti. V takovém případě není </w:t>
      </w:r>
      <w:r w:rsidR="00AA285A">
        <w:t>nájemce</w:t>
      </w:r>
      <w:r>
        <w:t xml:space="preserve"> v prodlení s úhradou.  Platby budou probíhat výhradně v CZK.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V případě nedodržení termínu splatnosti faktur vystavených pro</w:t>
      </w:r>
      <w:r w:rsidR="00E26B50">
        <w:t>najímatelem</w:t>
      </w:r>
      <w:r>
        <w:t xml:space="preserve">, je tento oprávněn účtovat </w:t>
      </w:r>
      <w:r w:rsidR="00E26B50">
        <w:t>nájemci</w:t>
      </w:r>
      <w:r>
        <w:t xml:space="preserve"> úrok z prodlení v zákonné výši za každý i započatý kalendářní den.</w:t>
      </w:r>
    </w:p>
    <w:p w:rsidR="00DB7FBF" w:rsidRDefault="00DB7FBF" w:rsidP="00D076A6">
      <w:pPr>
        <w:pStyle w:val="Odstavecseseznamem"/>
      </w:pPr>
    </w:p>
    <w:p w:rsidR="00DB7FBF" w:rsidRDefault="00DB7FBF" w:rsidP="005312B5">
      <w:pPr>
        <w:numPr>
          <w:ilvl w:val="0"/>
          <w:numId w:val="4"/>
        </w:numPr>
        <w:ind w:left="57"/>
        <w:jc w:val="both"/>
      </w:pPr>
      <w:r>
        <w:t xml:space="preserve">V případě, že </w:t>
      </w:r>
      <w:r w:rsidR="00E26B50">
        <w:t>pronajímatel</w:t>
      </w:r>
      <w:r>
        <w:t xml:space="preserve"> nedodrží </w:t>
      </w:r>
      <w:r w:rsidR="008E1E2F">
        <w:t xml:space="preserve">povinnosti a </w:t>
      </w:r>
      <w:r>
        <w:t xml:space="preserve">termín </w:t>
      </w:r>
      <w:r w:rsidR="00E26B50">
        <w:t xml:space="preserve">přenechání předmětu nájmu k užívání </w:t>
      </w:r>
      <w:r>
        <w:t xml:space="preserve">uvedený v čl. IV smlouvy, je </w:t>
      </w:r>
      <w:r w:rsidR="00E26B50">
        <w:t>nájemce oprávněn účtovat pronajímateli</w:t>
      </w:r>
      <w:r>
        <w:t xml:space="preserve"> smluvní pokutu za každý den prodlení ve výši 0,05% z ceny dodávky od požadovaného termínu dodání včetně (poslední den lhůty)</w:t>
      </w:r>
      <w:r w:rsidR="002026EF">
        <w:t>.</w:t>
      </w:r>
      <w:r>
        <w:t xml:space="preserve"> 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Ujednáním o smluvní pokutě nejsou dotčena ustanovení o náhradě škody.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Smluvní pokutu lze požadovat i nad výši přesahující celkovou cenu předmětu plnění.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Nároky uplatněné dle čl. VII této smlouvy jsou splatné do 21 dnů od doručení jejich vyúčtování straně k ní povinné.</w:t>
      </w:r>
    </w:p>
    <w:p w:rsidR="00DB7FBF" w:rsidRDefault="00DB7FBF" w:rsidP="005312B5">
      <w:pPr>
        <w:pStyle w:val="Odstavecseseznamem"/>
        <w:suppressAutoHyphens w:val="0"/>
        <w:spacing w:before="120"/>
        <w:ind w:left="142" w:right="-142"/>
        <w:jc w:val="both"/>
      </w:pPr>
    </w:p>
    <w:p w:rsidR="00DB7FBF" w:rsidRPr="00CD61CF" w:rsidRDefault="00DB7FBF" w:rsidP="005312B5">
      <w:pPr>
        <w:spacing w:before="120"/>
        <w:ind w:left="720" w:right="-142"/>
        <w:jc w:val="both"/>
      </w:pPr>
    </w:p>
    <w:p w:rsidR="00DB7FBF" w:rsidRPr="005312B5" w:rsidRDefault="00DB7FBF" w:rsidP="005312B5">
      <w:pPr>
        <w:ind w:left="57"/>
        <w:jc w:val="both"/>
      </w:pPr>
    </w:p>
    <w:p w:rsidR="00DB7FBF" w:rsidRDefault="00DB7FBF" w:rsidP="00D076A6">
      <w:pPr>
        <w:pStyle w:val="CM17"/>
        <w:spacing w:line="238" w:lineRule="atLeast"/>
        <w:ind w:left="360"/>
        <w:jc w:val="center"/>
        <w:rPr>
          <w:rFonts w:ascii="Times New Roman" w:hAnsi="Times New Roman" w:cs="Times New Roman"/>
          <w:b/>
        </w:rPr>
      </w:pPr>
      <w:r w:rsidRPr="00331F17">
        <w:rPr>
          <w:rFonts w:ascii="Times New Roman" w:hAnsi="Times New Roman" w:cs="Times New Roman"/>
          <w:b/>
        </w:rPr>
        <w:t>IV.</w:t>
      </w:r>
      <w:r>
        <w:br/>
      </w:r>
      <w:r w:rsidRPr="00E325DD">
        <w:rPr>
          <w:rFonts w:ascii="Times New Roman" w:hAnsi="Times New Roman" w:cs="Times New Roman"/>
          <w:b/>
        </w:rPr>
        <w:t>Dodací podmínky</w:t>
      </w:r>
    </w:p>
    <w:p w:rsidR="00987B2D" w:rsidRPr="00987B2D" w:rsidRDefault="00987B2D" w:rsidP="00987B2D"/>
    <w:p w:rsidR="008E1E2F" w:rsidRPr="008E1E2F" w:rsidRDefault="00987B2D" w:rsidP="008E1E2F">
      <w:pPr>
        <w:pStyle w:val="Nadpis2"/>
        <w:keepNext w:val="0"/>
        <w:numPr>
          <w:ilvl w:val="1"/>
          <w:numId w:val="11"/>
        </w:numPr>
        <w:suppressAutoHyphens w:val="0"/>
        <w:spacing w:before="0"/>
        <w:ind w:left="578" w:hanging="578"/>
        <w:rPr>
          <w:rFonts w:ascii="Times New Roman" w:hAnsi="Times New Roman"/>
          <w:b w:val="0"/>
          <w:i w:val="0"/>
          <w:snapToGrid w:val="0"/>
          <w:sz w:val="22"/>
          <w:szCs w:val="24"/>
        </w:rPr>
      </w:pPr>
      <w:r w:rsidRPr="00987B2D">
        <w:rPr>
          <w:rFonts w:ascii="Times New Roman" w:hAnsi="Times New Roman"/>
          <w:b w:val="0"/>
          <w:i w:val="0"/>
          <w:sz w:val="24"/>
          <w:szCs w:val="24"/>
        </w:rPr>
        <w:t>Pronajímatel</w:t>
      </w:r>
      <w:r w:rsidRPr="00987B2D">
        <w:rPr>
          <w:rFonts w:ascii="Times New Roman" w:hAnsi="Times New Roman"/>
          <w:b w:val="0"/>
          <w:i w:val="0"/>
          <w:snapToGrid w:val="0"/>
          <w:sz w:val="24"/>
          <w:szCs w:val="24"/>
        </w:rPr>
        <w:t xml:space="preserve"> se zavazuje předat </w:t>
      </w:r>
      <w:r w:rsidRPr="00987B2D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Předmět nájmu </w:t>
      </w:r>
      <w:r w:rsidRPr="00987B2D">
        <w:rPr>
          <w:rFonts w:ascii="Times New Roman" w:hAnsi="Times New Roman"/>
          <w:b w:val="0"/>
          <w:i w:val="0"/>
          <w:snapToGrid w:val="0"/>
          <w:sz w:val="24"/>
          <w:szCs w:val="24"/>
        </w:rPr>
        <w:t xml:space="preserve">Nájemci </w:t>
      </w:r>
      <w:r w:rsidRPr="00987B2D">
        <w:rPr>
          <w:rFonts w:ascii="Times New Roman" w:hAnsi="Times New Roman"/>
          <w:b w:val="0"/>
          <w:i w:val="0"/>
          <w:sz w:val="24"/>
          <w:szCs w:val="24"/>
        </w:rPr>
        <w:t>v</w:t>
      </w:r>
      <w:r w:rsidR="008E1E2F">
        <w:rPr>
          <w:rFonts w:ascii="Times New Roman" w:hAnsi="Times New Roman"/>
          <w:b w:val="0"/>
          <w:i w:val="0"/>
          <w:sz w:val="24"/>
          <w:szCs w:val="24"/>
        </w:rPr>
        <w:t> místě plnění</w:t>
      </w:r>
      <w:r w:rsidR="008E1E2F" w:rsidRPr="00987B2D" w:rsidDel="008E1E2F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E34A71">
        <w:rPr>
          <w:rFonts w:ascii="Times New Roman" w:hAnsi="Times New Roman"/>
          <w:b w:val="0"/>
          <w:i w:val="0"/>
          <w:snapToGrid w:val="0"/>
          <w:sz w:val="24"/>
          <w:szCs w:val="24"/>
        </w:rPr>
        <w:t>dle dispozic nájemce nejdéle však do 24 hod od výzvy k předání předmětu nájmu učiněné nájemcem</w:t>
      </w:r>
      <w:r w:rsidR="008E1E2F">
        <w:rPr>
          <w:rFonts w:ascii="Times New Roman" w:hAnsi="Times New Roman"/>
          <w:b w:val="0"/>
          <w:i w:val="0"/>
          <w:snapToGrid w:val="0"/>
          <w:sz w:val="24"/>
          <w:szCs w:val="24"/>
        </w:rPr>
        <w:t xml:space="preserve"> vůči</w:t>
      </w:r>
      <w:r w:rsidR="00E34A71">
        <w:rPr>
          <w:rFonts w:ascii="Times New Roman" w:hAnsi="Times New Roman"/>
          <w:b w:val="0"/>
          <w:i w:val="0"/>
          <w:snapToGrid w:val="0"/>
          <w:sz w:val="24"/>
          <w:szCs w:val="24"/>
        </w:rPr>
        <w:t xml:space="preserve"> pronajímateli.</w:t>
      </w:r>
      <w:r w:rsidR="008E1E2F">
        <w:rPr>
          <w:rFonts w:ascii="Times New Roman" w:hAnsi="Times New Roman"/>
          <w:b w:val="0"/>
          <w:i w:val="0"/>
          <w:snapToGrid w:val="0"/>
          <w:sz w:val="24"/>
          <w:szCs w:val="24"/>
        </w:rPr>
        <w:br/>
      </w:r>
    </w:p>
    <w:p w:rsidR="0031344E" w:rsidRPr="008E1E2F" w:rsidRDefault="008E1E2F" w:rsidP="008E1E2F">
      <w:pPr>
        <w:pStyle w:val="Nadpis2"/>
        <w:keepNext w:val="0"/>
        <w:numPr>
          <w:ilvl w:val="1"/>
          <w:numId w:val="11"/>
        </w:numPr>
        <w:suppressAutoHyphens w:val="0"/>
        <w:spacing w:before="0"/>
        <w:ind w:left="578" w:hanging="578"/>
        <w:jc w:val="both"/>
        <w:rPr>
          <w:rFonts w:ascii="Times New Roman" w:hAnsi="Times New Roman"/>
          <w:b w:val="0"/>
          <w:i w:val="0"/>
          <w:snapToGrid w:val="0"/>
          <w:sz w:val="22"/>
          <w:szCs w:val="24"/>
        </w:rPr>
      </w:pPr>
      <w:r w:rsidRPr="008E1E2F">
        <w:rPr>
          <w:rFonts w:ascii="Times New Roman" w:hAnsi="Times New Roman"/>
          <w:b w:val="0"/>
          <w:i w:val="0"/>
          <w:sz w:val="24"/>
        </w:rPr>
        <w:t>Pronajímatel se tímto zavazuje vyvíjet součinnost směřující k plnění předmětu této smlouvy tak, aby byl natočen v následujících rocích níže uvedený počet filmů:</w:t>
      </w:r>
    </w:p>
    <w:p w:rsidR="008E1E2F" w:rsidRDefault="008E1E2F" w:rsidP="008E1E2F">
      <w:pPr>
        <w:ind w:firstLine="578"/>
      </w:pPr>
      <w:r>
        <w:t xml:space="preserve">r. 2012 </w:t>
      </w:r>
      <w:r>
        <w:tab/>
        <w:t xml:space="preserve"> </w:t>
      </w:r>
      <w:r>
        <w:tab/>
      </w:r>
      <w:r>
        <w:tab/>
      </w:r>
      <w:r>
        <w:tab/>
        <w:t>9 filmů</w:t>
      </w:r>
    </w:p>
    <w:p w:rsidR="008E1E2F" w:rsidRDefault="008E1E2F" w:rsidP="008E1E2F">
      <w:pPr>
        <w:ind w:firstLine="578"/>
      </w:pPr>
      <w:r>
        <w:t>r. 2013</w:t>
      </w:r>
      <w:r>
        <w:tab/>
      </w:r>
      <w:r>
        <w:tab/>
      </w:r>
      <w:r>
        <w:tab/>
      </w:r>
      <w:r>
        <w:tab/>
        <w:t>15 filmů</w:t>
      </w:r>
    </w:p>
    <w:p w:rsidR="008E1E2F" w:rsidRDefault="008E1E2F" w:rsidP="008E1E2F">
      <w:pPr>
        <w:ind w:firstLine="578"/>
      </w:pPr>
      <w:r>
        <w:t>r. 2014</w:t>
      </w:r>
      <w:r>
        <w:tab/>
      </w:r>
      <w:r>
        <w:tab/>
      </w:r>
      <w:r>
        <w:tab/>
      </w:r>
      <w:r>
        <w:tab/>
        <w:t>6 filmů.</w:t>
      </w:r>
    </w:p>
    <w:p w:rsidR="008E1E2F" w:rsidRDefault="008E1E2F" w:rsidP="008E1E2F"/>
    <w:p w:rsidR="008E1E2F" w:rsidRPr="0031344E" w:rsidRDefault="008E1E2F" w:rsidP="008E1E2F"/>
    <w:p w:rsidR="00DB7FBF" w:rsidRDefault="00DB7FBF" w:rsidP="00D076A6"/>
    <w:p w:rsidR="00E26B50" w:rsidRPr="000E6FCF" w:rsidRDefault="00E26B50" w:rsidP="00D076A6"/>
    <w:p w:rsidR="00E26B50" w:rsidRPr="00E26B50" w:rsidRDefault="00DB7FBF" w:rsidP="00E26B50">
      <w:pPr>
        <w:pStyle w:val="Nadpis1"/>
        <w:tabs>
          <w:tab w:val="left" w:pos="1382"/>
        </w:tabs>
        <w:suppressAutoHyphens w:val="0"/>
        <w:spacing w:before="0"/>
        <w:ind w:left="578"/>
        <w:jc w:val="center"/>
        <w:rPr>
          <w:rFonts w:ascii="Times New Roman" w:hAnsi="Times New Roman"/>
          <w:sz w:val="24"/>
          <w:szCs w:val="24"/>
        </w:rPr>
      </w:pPr>
      <w:r w:rsidRPr="00E26B50">
        <w:rPr>
          <w:rFonts w:ascii="Times New Roman" w:hAnsi="Times New Roman"/>
          <w:sz w:val="24"/>
          <w:szCs w:val="24"/>
        </w:rPr>
        <w:t>V.</w:t>
      </w:r>
    </w:p>
    <w:p w:rsidR="00E26B50" w:rsidRDefault="00E26B50" w:rsidP="00E26B50">
      <w:pPr>
        <w:pStyle w:val="Nadpis1"/>
        <w:suppressAutoHyphens w:val="0"/>
        <w:spacing w:before="0"/>
        <w:ind w:left="578"/>
        <w:jc w:val="center"/>
        <w:rPr>
          <w:rFonts w:ascii="Times New Roman" w:hAnsi="Times New Roman"/>
          <w:bCs w:val="0"/>
          <w:snapToGrid w:val="0"/>
          <w:kern w:val="28"/>
          <w:sz w:val="24"/>
          <w:szCs w:val="24"/>
          <w:lang w:eastAsia="cs-CZ"/>
        </w:rPr>
      </w:pPr>
      <w:r w:rsidRPr="00E26B50">
        <w:rPr>
          <w:rFonts w:ascii="Times New Roman" w:hAnsi="Times New Roman"/>
          <w:bCs w:val="0"/>
          <w:snapToGrid w:val="0"/>
          <w:kern w:val="28"/>
          <w:sz w:val="24"/>
          <w:szCs w:val="24"/>
          <w:lang w:eastAsia="cs-CZ"/>
        </w:rPr>
        <w:t>Práva a povinnosti smluvních stran</w:t>
      </w:r>
    </w:p>
    <w:p w:rsidR="00E26B50" w:rsidRPr="00E26B50" w:rsidRDefault="00E26B50" w:rsidP="00E26B50">
      <w:pPr>
        <w:rPr>
          <w:lang w:eastAsia="cs-CZ"/>
        </w:rPr>
      </w:pP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jc w:val="both"/>
        <w:outlineLvl w:val="1"/>
        <w:rPr>
          <w:snapToGrid w:val="0"/>
          <w:lang w:val="x-none" w:eastAsia="x-none"/>
        </w:rPr>
      </w:pPr>
      <w:r w:rsidRPr="00E26B50">
        <w:rPr>
          <w:snapToGrid w:val="0"/>
          <w:szCs w:val="20"/>
          <w:lang w:val="x-none" w:eastAsia="x-none"/>
        </w:rPr>
        <w:t xml:space="preserve">Pronajímatel </w:t>
      </w:r>
      <w:r w:rsidRPr="00E26B50">
        <w:rPr>
          <w:szCs w:val="20"/>
          <w:lang w:val="x-none" w:eastAsia="x-none"/>
        </w:rPr>
        <w:t>je povinen předat Nájemci Předmět nájmu</w:t>
      </w:r>
      <w:r w:rsidRPr="00E26B50" w:rsidDel="001608DD">
        <w:rPr>
          <w:szCs w:val="20"/>
          <w:lang w:val="x-none" w:eastAsia="x-none"/>
        </w:rPr>
        <w:t xml:space="preserve"> </w:t>
      </w:r>
      <w:r w:rsidRPr="00E26B50">
        <w:rPr>
          <w:szCs w:val="20"/>
          <w:lang w:val="x-none" w:eastAsia="x-none"/>
        </w:rPr>
        <w:t>ve stavu způsobilém k řádnému užívání</w:t>
      </w:r>
      <w:r w:rsidRPr="00E26B50">
        <w:rPr>
          <w:snapToGrid w:val="0"/>
          <w:lang w:val="x-none" w:eastAsia="x-none"/>
        </w:rPr>
        <w:t>.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ind w:left="578" w:hanging="578"/>
        <w:jc w:val="both"/>
        <w:outlineLvl w:val="1"/>
        <w:rPr>
          <w:snapToGrid w:val="0"/>
          <w:szCs w:val="20"/>
          <w:lang w:val="x-none" w:eastAsia="x-none"/>
        </w:rPr>
      </w:pPr>
      <w:r w:rsidRPr="00E26B50">
        <w:rPr>
          <w:snapToGrid w:val="0"/>
          <w:szCs w:val="20"/>
          <w:lang w:val="x-none" w:eastAsia="x-none"/>
        </w:rPr>
        <w:lastRenderedPageBreak/>
        <w:t xml:space="preserve">Nájemce je oprávněn užívat a provozovat </w:t>
      </w:r>
      <w:r w:rsidRPr="00E26B50">
        <w:rPr>
          <w:szCs w:val="20"/>
          <w:lang w:val="x-none" w:eastAsia="x-none"/>
        </w:rPr>
        <w:t>Předmět nájmu</w:t>
      </w:r>
      <w:r w:rsidRPr="00E26B50">
        <w:rPr>
          <w:snapToGrid w:val="0"/>
          <w:szCs w:val="20"/>
          <w:lang w:val="x-none" w:eastAsia="x-none"/>
        </w:rPr>
        <w:t xml:space="preserve"> v souladu s pokyny výrobce a Pronajímatele, které mu byly Pronajímatelem předány. 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ind w:left="578" w:hanging="578"/>
        <w:jc w:val="both"/>
        <w:outlineLvl w:val="1"/>
        <w:rPr>
          <w:snapToGrid w:val="0"/>
          <w:szCs w:val="20"/>
          <w:lang w:val="x-none" w:eastAsia="x-none"/>
        </w:rPr>
      </w:pPr>
      <w:r w:rsidRPr="00E26B50">
        <w:rPr>
          <w:snapToGrid w:val="0"/>
          <w:szCs w:val="20"/>
          <w:lang w:val="x-none" w:eastAsia="x-none"/>
        </w:rPr>
        <w:t>Pronajímatel je povinen podrobně a pečlivě seznámit Nájemce s odborným zacházením s </w:t>
      </w:r>
      <w:r w:rsidRPr="00E26B50">
        <w:rPr>
          <w:szCs w:val="20"/>
          <w:lang w:val="x-none" w:eastAsia="x-none"/>
        </w:rPr>
        <w:t>Předmětem nájmu</w:t>
      </w:r>
      <w:r w:rsidRPr="00E26B50" w:rsidDel="001608DD">
        <w:rPr>
          <w:szCs w:val="20"/>
          <w:lang w:val="x-none" w:eastAsia="x-none"/>
        </w:rPr>
        <w:t xml:space="preserve"> </w:t>
      </w:r>
      <w:r w:rsidRPr="00E26B50">
        <w:rPr>
          <w:snapToGrid w:val="0"/>
          <w:szCs w:val="20"/>
          <w:lang w:val="x-none" w:eastAsia="x-none"/>
        </w:rPr>
        <w:t>a s jeho údržbou.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ind w:left="578" w:hanging="578"/>
        <w:jc w:val="both"/>
        <w:outlineLvl w:val="1"/>
        <w:rPr>
          <w:snapToGrid w:val="0"/>
          <w:szCs w:val="20"/>
          <w:lang w:val="x-none" w:eastAsia="x-none"/>
        </w:rPr>
      </w:pPr>
      <w:r w:rsidRPr="00E26B50">
        <w:rPr>
          <w:snapToGrid w:val="0"/>
          <w:szCs w:val="20"/>
          <w:lang w:val="x-none" w:eastAsia="x-none"/>
        </w:rPr>
        <w:t xml:space="preserve">Pronajímatel se zavazuje zajišťovat na svůj náklad servis Předmětu nájmu, a to včetně materiálu, jehož je k odstranění vady zapotřebí. Bezplatný servis zahrnuje rovněž veškeré nutné preventivní prohlídky Předmětu nájmu. 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ind w:left="578" w:hanging="578"/>
        <w:jc w:val="both"/>
        <w:outlineLvl w:val="1"/>
        <w:rPr>
          <w:snapToGrid w:val="0"/>
          <w:szCs w:val="20"/>
          <w:lang w:val="x-none" w:eastAsia="x-none"/>
        </w:rPr>
      </w:pPr>
      <w:r w:rsidRPr="00E26B50">
        <w:rPr>
          <w:snapToGrid w:val="0"/>
          <w:szCs w:val="20"/>
          <w:lang w:val="x-none" w:eastAsia="x-none"/>
        </w:rPr>
        <w:t xml:space="preserve">Pronajímatel je povinen odstranit nahlášené vady Předmětu nájmu </w:t>
      </w:r>
      <w:r w:rsidR="00621452">
        <w:rPr>
          <w:snapToGrid w:val="0"/>
          <w:szCs w:val="20"/>
          <w:lang w:eastAsia="x-none"/>
        </w:rPr>
        <w:t xml:space="preserve">okamžitě </w:t>
      </w:r>
      <w:r w:rsidRPr="00E26B50">
        <w:rPr>
          <w:snapToGrid w:val="0"/>
          <w:szCs w:val="20"/>
          <w:lang w:val="x-none" w:eastAsia="x-none"/>
        </w:rPr>
        <w:t>od nahlášení.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spacing w:after="60"/>
        <w:ind w:left="578" w:hanging="578"/>
        <w:jc w:val="both"/>
        <w:outlineLvl w:val="1"/>
        <w:rPr>
          <w:lang w:val="x-none" w:eastAsia="x-none"/>
        </w:rPr>
      </w:pPr>
      <w:r w:rsidRPr="00E26B50">
        <w:rPr>
          <w:lang w:val="x-none" w:eastAsia="x-none"/>
        </w:rPr>
        <w:t xml:space="preserve">Nájemce nebude bez předchozího písemného souhlasu Pronajímatele provádět nebo povolovat jakoukoli opravu, úpravu, změnu nebo doplnění </w:t>
      </w:r>
      <w:r w:rsidRPr="00E26B50">
        <w:rPr>
          <w:bCs/>
          <w:lang w:val="x-none" w:eastAsia="x-none"/>
        </w:rPr>
        <w:t>Předmětu nájmu</w:t>
      </w:r>
      <w:r w:rsidRPr="00E26B50">
        <w:rPr>
          <w:lang w:val="x-none" w:eastAsia="x-none"/>
        </w:rPr>
        <w:t xml:space="preserve">. </w:t>
      </w:r>
    </w:p>
    <w:p w:rsidR="00E26B50" w:rsidRPr="00E26B50" w:rsidRDefault="00E26B50" w:rsidP="00E26B50">
      <w:pPr>
        <w:numPr>
          <w:ilvl w:val="1"/>
          <w:numId w:val="11"/>
        </w:numPr>
        <w:suppressAutoHyphens w:val="0"/>
        <w:rPr>
          <w:rFonts w:ascii="CG Times" w:hAnsi="CG Times"/>
          <w:szCs w:val="20"/>
          <w:lang w:eastAsia="cs-CZ"/>
        </w:rPr>
      </w:pPr>
      <w:r w:rsidRPr="00E26B50">
        <w:rPr>
          <w:rFonts w:ascii="CG Times" w:hAnsi="CG Times"/>
          <w:szCs w:val="20"/>
          <w:lang w:eastAsia="cs-CZ"/>
        </w:rPr>
        <w:t>Nájemce není oprávněn dát Předmět nájmu do podnájmu další osobě.</w:t>
      </w:r>
    </w:p>
    <w:p w:rsidR="00DB7FBF" w:rsidRDefault="00DB7FBF" w:rsidP="00E26B50">
      <w:pPr>
        <w:pStyle w:val="CM17"/>
        <w:spacing w:after="237" w:line="238" w:lineRule="atLeast"/>
        <w:ind w:left="360"/>
        <w:jc w:val="center"/>
        <w:rPr>
          <w:rFonts w:ascii="Times New Roman" w:hAnsi="Times New Roman" w:cs="Times New Roman"/>
        </w:rPr>
      </w:pPr>
    </w:p>
    <w:p w:rsidR="00DB7FBF" w:rsidRDefault="00DB7FBF" w:rsidP="00D076A6">
      <w:pPr>
        <w:pStyle w:val="CM17"/>
        <w:spacing w:after="237" w:line="238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VI. </w:t>
      </w:r>
      <w:r>
        <w:rPr>
          <w:rFonts w:ascii="Times New Roman" w:hAnsi="Times New Roman" w:cs="Times New Roman"/>
          <w:b/>
        </w:rPr>
        <w:br/>
        <w:t>Závěrečná ustanovení</w:t>
      </w:r>
    </w:p>
    <w:p w:rsidR="00DB7FBF" w:rsidRDefault="00AA285A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  <w:rPr>
          <w:color w:val="000000"/>
        </w:rPr>
      </w:pPr>
      <w:r>
        <w:rPr>
          <w:color w:val="000000"/>
        </w:rPr>
        <w:t>Pronajímatel</w:t>
      </w:r>
      <w:r w:rsidR="00DB7FBF" w:rsidRPr="00760C5C">
        <w:rPr>
          <w:color w:val="000000"/>
        </w:rPr>
        <w:t xml:space="preserve"> </w:t>
      </w:r>
      <w:r w:rsidR="00DB7FBF">
        <w:rPr>
          <w:color w:val="000000"/>
        </w:rPr>
        <w:t>je</w:t>
      </w:r>
      <w:r w:rsidR="00DB7FBF" w:rsidRPr="00760C5C">
        <w:rPr>
          <w:color w:val="000000"/>
        </w:rPr>
        <w:t xml:space="preserve"> 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 nebo z veřejné finanční podpory.</w:t>
      </w:r>
    </w:p>
    <w:p w:rsidR="00DB7FBF" w:rsidRDefault="00DB7FBF" w:rsidP="00D076A6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760C5C">
        <w:rPr>
          <w:color w:val="000000"/>
        </w:rPr>
        <w:t>Pr</w:t>
      </w:r>
      <w:r w:rsidR="00AA285A">
        <w:rPr>
          <w:color w:val="000000"/>
        </w:rPr>
        <w:t>onajímatel</w:t>
      </w:r>
      <w:r w:rsidRPr="00760C5C">
        <w:rPr>
          <w:color w:val="000000"/>
        </w:rPr>
        <w:t xml:space="preserve"> se zavazuje uchovávat všechny doklady a dokumenty po dobu a způsobem stanoveným platnými právními předpisy (zákon č. 563/1991 o účetnictví, ve znění pozdějších předpisů a zákon č. 499/2004 Sb., o archivnictví </w:t>
      </w:r>
      <w:r w:rsidRPr="00760C5C">
        <w:t>a spisové službě a o změně některých zákonů, ve znění pozdějších předpisů).</w:t>
      </w:r>
    </w:p>
    <w:p w:rsidR="0006099D" w:rsidRDefault="0006099D" w:rsidP="0036703A">
      <w:pPr>
        <w:pStyle w:val="Odstavecseseznamem"/>
      </w:pPr>
    </w:p>
    <w:p w:rsidR="0006099D" w:rsidRDefault="0006099D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>
        <w:t>Pronajímatel je povinen umožnit</w:t>
      </w:r>
      <w:r w:rsidRPr="00A0563E">
        <w:t xml:space="preserve">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914864" w:rsidRPr="00914864" w:rsidRDefault="00914864" w:rsidP="00914864">
      <w:pPr>
        <w:pStyle w:val="Odstavecseseznamem"/>
      </w:pPr>
    </w:p>
    <w:p w:rsidR="00914864" w:rsidRPr="00914864" w:rsidRDefault="00914864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914864">
        <w:t>S výjimkou případů vyšší moci bude kterákoli Strana odpovídat za jakékoli škody (zahrnující skutečnou škodu a ušlý zisk), které budou způsobeny druhé Straně porušením jakékoli povinnosti, prohlášení nebo záruky uvedených v této Smlouvě (včetně jejich příloh), či jakéhokoli potvrzení nebo jiného písemného dokladu, či příslušného zákona nebo nařízení („</w:t>
      </w:r>
      <w:r w:rsidRPr="00914864">
        <w:rPr>
          <w:u w:val="single"/>
        </w:rPr>
        <w:t>Škoda</w:t>
      </w:r>
      <w:r w:rsidRPr="00914864">
        <w:t>“).</w:t>
      </w:r>
    </w:p>
    <w:p w:rsidR="00DB7FBF" w:rsidRDefault="00DB7FBF" w:rsidP="00D076A6">
      <w:pPr>
        <w:pStyle w:val="Odstavecseseznamem"/>
      </w:pPr>
    </w:p>
    <w:p w:rsidR="00DB7FBF" w:rsidRPr="00B35597" w:rsidRDefault="00AA285A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>
        <w:rPr>
          <w:rFonts w:eastAsia="HiddenHorzOCR"/>
        </w:rPr>
        <w:t>Pronajímatel</w:t>
      </w:r>
      <w:r w:rsidR="00DB7FBF">
        <w:rPr>
          <w:rFonts w:eastAsia="HiddenHorzOCR"/>
        </w:rPr>
        <w:t xml:space="preserve"> se zavazuje během plnění smlouvy i po ukončení smlouvy zachovávat mlčenlivost o všech skutečnostech, které se dozví od </w:t>
      </w:r>
      <w:r>
        <w:rPr>
          <w:rFonts w:eastAsia="HiddenHorzOCR"/>
        </w:rPr>
        <w:t>nájemce</w:t>
      </w:r>
      <w:r w:rsidR="00DB7FBF">
        <w:rPr>
          <w:rFonts w:eastAsia="HiddenHorzOCR"/>
        </w:rPr>
        <w:t xml:space="preserve"> v souvislosti s plněním smlouvy.</w:t>
      </w:r>
    </w:p>
    <w:p w:rsidR="00B35597" w:rsidRDefault="00B35597" w:rsidP="00B35597">
      <w:pPr>
        <w:pStyle w:val="Odstavecseseznamem"/>
      </w:pPr>
    </w:p>
    <w:p w:rsidR="00B35597" w:rsidRDefault="00B35597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B35597">
        <w:t>Pronajímatel prohlašuje, že je oprávněným vlastníkem Předmětu nájmu, že Pronajímatel je oprávně</w:t>
      </w:r>
      <w:r w:rsidR="006E6EF9">
        <w:t>n disponovat s Předmětem nájmu.</w:t>
      </w:r>
    </w:p>
    <w:p w:rsidR="00B35597" w:rsidRDefault="00B35597" w:rsidP="00B35597">
      <w:pPr>
        <w:pStyle w:val="Odstavecseseznamem"/>
      </w:pPr>
    </w:p>
    <w:p w:rsidR="00914864" w:rsidRDefault="00B35597" w:rsidP="0091486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B35597">
        <w:lastRenderedPageBreak/>
        <w:t>Pronajímatel prohlašuje, že souhlasí se zveřejněním všech náležitostí smluvního vztahu založeného touto smlouvou</w:t>
      </w:r>
      <w:r>
        <w:t>.</w:t>
      </w:r>
    </w:p>
    <w:p w:rsidR="00914864" w:rsidRDefault="00914864" w:rsidP="00914864">
      <w:pPr>
        <w:pStyle w:val="Odstavecseseznamem"/>
      </w:pPr>
    </w:p>
    <w:p w:rsidR="00914864" w:rsidRPr="00914864" w:rsidRDefault="00914864" w:rsidP="0091486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914864">
        <w:t>Smlouva nabývá platnosti a účinnosti dnem jejího podpisu posledním z účastníků této smlouvy</w:t>
      </w:r>
      <w:r w:rsidR="00C44295">
        <w:t>.</w:t>
      </w:r>
    </w:p>
    <w:p w:rsidR="00914864" w:rsidRDefault="00914864" w:rsidP="00914864">
      <w:pPr>
        <w:pStyle w:val="Odstavecseseznamem"/>
        <w:rPr>
          <w:highlight w:val="yellow"/>
        </w:rPr>
      </w:pPr>
    </w:p>
    <w:p w:rsidR="00B35597" w:rsidRPr="00B35597" w:rsidRDefault="00B35597" w:rsidP="00914864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914864">
        <w:t xml:space="preserve">Nájem skončí uplynutím doby, na kterou byl sjednán anebo dohodou účastníků. </w:t>
      </w:r>
    </w:p>
    <w:p w:rsidR="00DB7FBF" w:rsidRPr="0061692C" w:rsidRDefault="00DB7FBF" w:rsidP="0061692C">
      <w:pPr>
        <w:rPr>
          <w:rFonts w:eastAsia="HiddenHorzOCR"/>
        </w:rPr>
      </w:pPr>
    </w:p>
    <w:p w:rsidR="00AA285A" w:rsidRDefault="00DB7FBF" w:rsidP="00AA285A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Smluvní strany této smlouvy prohlašují a stvrzují svými podpisy, že tuto smlouvu uzavírají svobodně a vážně, že ji neuzavírají v tísni, ani za jinak nápadně nevýhodných podmínek, že si ji řádně přečetly a jsou srozuměny s jejím obsahem. </w:t>
      </w:r>
      <w:r w:rsidRPr="00AA285A">
        <w:rPr>
          <w:rFonts w:ascii="Times New Roman" w:eastAsia="HiddenHorzOCR" w:hAnsi="Times New Roman" w:cs="Times New Roman"/>
        </w:rPr>
        <w:t xml:space="preserve"> </w:t>
      </w:r>
    </w:p>
    <w:p w:rsidR="00AA285A" w:rsidRDefault="00DB7FBF" w:rsidP="00AA285A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 w:rsidRPr="00AA285A">
        <w:rPr>
          <w:rFonts w:ascii="Times New Roman" w:eastAsia="HiddenHorzOCR" w:hAnsi="Times New Roman" w:cs="Times New Roman"/>
        </w:rPr>
        <w:t>Změny smlouvy lze provádět pouze formou dodatků uzavřených smluvními stranami.</w:t>
      </w:r>
    </w:p>
    <w:p w:rsidR="00DB7FBF" w:rsidRPr="00AA285A" w:rsidRDefault="00DB7FBF" w:rsidP="00AA285A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 w:rsidRPr="00AA285A">
        <w:rPr>
          <w:rFonts w:ascii="Times New Roman" w:eastAsia="HiddenHorzOCR" w:hAnsi="Times New Roman" w:cs="Times New Roman"/>
        </w:rPr>
        <w:t>Tato smlouva se vyhotovuje ve 4 stejnopisech, z nichž každý je originál. Každá ze smluvních stran obdrží 2 vyhotovení.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 </w:t>
      </w:r>
      <w:proofErr w:type="gramStart"/>
      <w:r>
        <w:rPr>
          <w:rFonts w:ascii="Times New Roman" w:eastAsia="HiddenHorzOCR" w:hAnsi="Times New Roman" w:cs="Times New Roman"/>
        </w:rPr>
        <w:t>V           dne:</w:t>
      </w:r>
      <w:proofErr w:type="gramEnd"/>
      <w:r>
        <w:rPr>
          <w:rFonts w:ascii="Times New Roman" w:eastAsia="HiddenHorzOCR" w:hAnsi="Times New Roman" w:cs="Times New Roman"/>
        </w:rPr>
        <w:t xml:space="preserve">                                                      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>V Pardubicích dne: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5F5F7A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za </w:t>
      </w:r>
      <w:r w:rsidR="00AA285A">
        <w:rPr>
          <w:rFonts w:ascii="Times New Roman" w:eastAsia="HiddenHorzOCR" w:hAnsi="Times New Roman" w:cs="Times New Roman"/>
        </w:rPr>
        <w:t>pronajímatele</w:t>
      </w:r>
      <w:r>
        <w:rPr>
          <w:rFonts w:ascii="Times New Roman" w:eastAsia="HiddenHorzOCR" w:hAnsi="Times New Roman" w:cs="Times New Roman"/>
        </w:rPr>
        <w:t>: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 w:rsidR="00DB7FBF">
        <w:rPr>
          <w:rFonts w:ascii="Times New Roman" w:eastAsia="HiddenHorzOCR" w:hAnsi="Times New Roman" w:cs="Times New Roman"/>
        </w:rPr>
        <w:t xml:space="preserve">za </w:t>
      </w:r>
      <w:r w:rsidR="00AA285A">
        <w:rPr>
          <w:rFonts w:ascii="Times New Roman" w:eastAsia="HiddenHorzOCR" w:hAnsi="Times New Roman" w:cs="Times New Roman"/>
        </w:rPr>
        <w:t>nájemce</w:t>
      </w:r>
      <w:r w:rsidR="00DB7FBF">
        <w:rPr>
          <w:rFonts w:ascii="Times New Roman" w:eastAsia="HiddenHorzOCR" w:hAnsi="Times New Roman" w:cs="Times New Roman"/>
        </w:rPr>
        <w:t>: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…………………</w:t>
      </w:r>
      <w:r w:rsidR="005F5F7A">
        <w:rPr>
          <w:rFonts w:ascii="Times New Roman" w:eastAsia="HiddenHorzOCR" w:hAnsi="Times New Roman" w:cs="Times New Roman"/>
        </w:rPr>
        <w:t>……..</w:t>
      </w:r>
      <w:r w:rsidR="005F5F7A">
        <w:rPr>
          <w:rFonts w:ascii="Times New Roman" w:eastAsia="HiddenHorzOCR" w:hAnsi="Times New Roman" w:cs="Times New Roman"/>
        </w:rPr>
        <w:tab/>
      </w:r>
      <w:r w:rsidR="005F5F7A">
        <w:rPr>
          <w:rFonts w:ascii="Times New Roman" w:eastAsia="HiddenHorzOCR" w:hAnsi="Times New Roman" w:cs="Times New Roman"/>
        </w:rPr>
        <w:tab/>
      </w:r>
      <w:r w:rsidR="005F5F7A">
        <w:rPr>
          <w:rFonts w:ascii="Times New Roman" w:eastAsia="HiddenHorzOCR" w:hAnsi="Times New Roman" w:cs="Times New Roman"/>
        </w:rPr>
        <w:tab/>
      </w:r>
      <w:r w:rsidR="005F5F7A">
        <w:rPr>
          <w:rFonts w:ascii="Times New Roman" w:eastAsia="HiddenHorzOCR" w:hAnsi="Times New Roman" w:cs="Times New Roman"/>
        </w:rPr>
        <w:tab/>
      </w:r>
      <w:r w:rsidR="005F5F7A"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>………………………</w:t>
      </w:r>
      <w:r w:rsidR="005F5F7A">
        <w:rPr>
          <w:rFonts w:ascii="Times New Roman" w:eastAsia="HiddenHorzOCR" w:hAnsi="Times New Roman" w:cs="Times New Roman"/>
        </w:rPr>
        <w:t>…….</w:t>
      </w:r>
    </w:p>
    <w:p w:rsidR="005F5F7A" w:rsidRPr="001C7F7D" w:rsidRDefault="005F5F7A" w:rsidP="005F5F7A">
      <w:pPr>
        <w:pStyle w:val="ablonyUpce"/>
        <w:ind w:left="5664" w:firstLine="6"/>
        <w:rPr>
          <w:sz w:val="24"/>
        </w:rPr>
      </w:pPr>
      <w:r>
        <w:rPr>
          <w:sz w:val="24"/>
        </w:rPr>
        <w:t>prof. Ing. Miroslav Ludwig, CSc., rektor</w:t>
      </w:r>
    </w:p>
    <w:p w:rsidR="00DB7FBF" w:rsidRDefault="00DB7FBF" w:rsidP="005F5F7A">
      <w:pPr>
        <w:pStyle w:val="Default"/>
      </w:pPr>
    </w:p>
    <w:p w:rsidR="005F5F7A" w:rsidRPr="00760C5C" w:rsidRDefault="005F5F7A" w:rsidP="005F5F7A">
      <w:pPr>
        <w:pStyle w:val="Default"/>
      </w:pPr>
    </w:p>
    <w:p w:rsidR="00DB7FBF" w:rsidRDefault="00DB7FBF" w:rsidP="00D076A6">
      <w:pPr>
        <w:pStyle w:val="Zkladntext"/>
      </w:pPr>
      <w:r>
        <w:rPr>
          <w:bCs/>
        </w:rPr>
        <w:t xml:space="preserve"> </w:t>
      </w:r>
      <w:r>
        <w:t xml:space="preserve">příloha č. 1 – technická specifikace </w:t>
      </w:r>
    </w:p>
    <w:p w:rsidR="00E34A71" w:rsidRDefault="00E34A71" w:rsidP="00D076A6">
      <w:pPr>
        <w:pStyle w:val="Zkladntext"/>
      </w:pPr>
      <w:r>
        <w:t>příloha č. 2 – položkový rozpočet</w:t>
      </w:r>
    </w:p>
    <w:p w:rsidR="00DB7FBF" w:rsidRDefault="00DB7FBF"/>
    <w:sectPr w:rsidR="00DB7FBF" w:rsidSect="00E508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91" w:rsidRDefault="00DD1991" w:rsidP="00D076A6">
      <w:r>
        <w:separator/>
      </w:r>
    </w:p>
  </w:endnote>
  <w:endnote w:type="continuationSeparator" w:id="0">
    <w:p w:rsidR="00DD1991" w:rsidRDefault="00DD1991" w:rsidP="00D0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91" w:rsidRDefault="00DD1991" w:rsidP="00D076A6">
      <w:r>
        <w:separator/>
      </w:r>
    </w:p>
  </w:footnote>
  <w:footnote w:type="continuationSeparator" w:id="0">
    <w:p w:rsidR="00DD1991" w:rsidRDefault="00DD1991" w:rsidP="00D0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62" w:rsidRDefault="001B735D">
    <w:pPr>
      <w:pStyle w:val="Zhlav"/>
    </w:pPr>
    <w:ins w:id="1" w:author="UPa" w:date="2012-05-03T19:27:00Z"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-320675</wp:posOffset>
            </wp:positionV>
            <wp:extent cx="6144895" cy="1501140"/>
            <wp:effectExtent l="0" t="0" r="8255" b="381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1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33A0"/>
    <w:multiLevelType w:val="hybridMultilevel"/>
    <w:tmpl w:val="A364D9C8"/>
    <w:lvl w:ilvl="0" w:tplc="26CE346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3" w:hanging="360"/>
      </w:pPr>
    </w:lvl>
    <w:lvl w:ilvl="2" w:tplc="0405001B" w:tentative="1">
      <w:start w:val="1"/>
      <w:numFmt w:val="lowerRoman"/>
      <w:lvlText w:val="%3."/>
      <w:lvlJc w:val="right"/>
      <w:pPr>
        <w:ind w:left="1913" w:hanging="180"/>
      </w:pPr>
    </w:lvl>
    <w:lvl w:ilvl="3" w:tplc="0405000F" w:tentative="1">
      <w:start w:val="1"/>
      <w:numFmt w:val="decimal"/>
      <w:lvlText w:val="%4."/>
      <w:lvlJc w:val="left"/>
      <w:pPr>
        <w:ind w:left="2633" w:hanging="360"/>
      </w:pPr>
    </w:lvl>
    <w:lvl w:ilvl="4" w:tplc="04050019" w:tentative="1">
      <w:start w:val="1"/>
      <w:numFmt w:val="lowerLetter"/>
      <w:lvlText w:val="%5."/>
      <w:lvlJc w:val="left"/>
      <w:pPr>
        <w:ind w:left="3353" w:hanging="360"/>
      </w:pPr>
    </w:lvl>
    <w:lvl w:ilvl="5" w:tplc="0405001B" w:tentative="1">
      <w:start w:val="1"/>
      <w:numFmt w:val="lowerRoman"/>
      <w:lvlText w:val="%6."/>
      <w:lvlJc w:val="right"/>
      <w:pPr>
        <w:ind w:left="4073" w:hanging="180"/>
      </w:pPr>
    </w:lvl>
    <w:lvl w:ilvl="6" w:tplc="0405000F" w:tentative="1">
      <w:start w:val="1"/>
      <w:numFmt w:val="decimal"/>
      <w:lvlText w:val="%7."/>
      <w:lvlJc w:val="left"/>
      <w:pPr>
        <w:ind w:left="4793" w:hanging="360"/>
      </w:pPr>
    </w:lvl>
    <w:lvl w:ilvl="7" w:tplc="04050019" w:tentative="1">
      <w:start w:val="1"/>
      <w:numFmt w:val="lowerLetter"/>
      <w:lvlText w:val="%8."/>
      <w:lvlJc w:val="left"/>
      <w:pPr>
        <w:ind w:left="5513" w:hanging="360"/>
      </w:pPr>
    </w:lvl>
    <w:lvl w:ilvl="8" w:tplc="040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F195C4E"/>
    <w:multiLevelType w:val="multilevel"/>
    <w:tmpl w:val="E7CC36B4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1BEC6389"/>
    <w:multiLevelType w:val="hybridMultilevel"/>
    <w:tmpl w:val="F664018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2F14AA"/>
    <w:multiLevelType w:val="hybridMultilevel"/>
    <w:tmpl w:val="7B98E06C"/>
    <w:lvl w:ilvl="0" w:tplc="9B6620EC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1D51311"/>
    <w:multiLevelType w:val="hybridMultilevel"/>
    <w:tmpl w:val="F454C46A"/>
    <w:lvl w:ilvl="0" w:tplc="2124D9C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7A2A95"/>
    <w:multiLevelType w:val="multilevel"/>
    <w:tmpl w:val="A2D8AAA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FE52866"/>
    <w:multiLevelType w:val="hybridMultilevel"/>
    <w:tmpl w:val="53D8E904"/>
    <w:lvl w:ilvl="0" w:tplc="54441C5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B00EA9"/>
    <w:multiLevelType w:val="multilevel"/>
    <w:tmpl w:val="C28863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31E63DD"/>
    <w:multiLevelType w:val="hybridMultilevel"/>
    <w:tmpl w:val="AD88B42A"/>
    <w:lvl w:ilvl="0" w:tplc="394467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6E748E"/>
    <w:multiLevelType w:val="multilevel"/>
    <w:tmpl w:val="4806852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>
    <w:nsid w:val="64DD43DA"/>
    <w:multiLevelType w:val="hybridMultilevel"/>
    <w:tmpl w:val="69E86EA0"/>
    <w:lvl w:ilvl="0" w:tplc="735E54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57FAB"/>
    <w:multiLevelType w:val="hybridMultilevel"/>
    <w:tmpl w:val="92CE66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C36BF"/>
    <w:multiLevelType w:val="hybridMultilevel"/>
    <w:tmpl w:val="90C2D89C"/>
    <w:lvl w:ilvl="0" w:tplc="6FBE35D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26906FB"/>
    <w:multiLevelType w:val="hybridMultilevel"/>
    <w:tmpl w:val="EE305450"/>
    <w:lvl w:ilvl="0" w:tplc="3F0AB0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A6"/>
    <w:rsid w:val="000553CE"/>
    <w:rsid w:val="0006099D"/>
    <w:rsid w:val="000D3673"/>
    <w:rsid w:val="000E0CBF"/>
    <w:rsid w:val="000E6FCF"/>
    <w:rsid w:val="00116B88"/>
    <w:rsid w:val="001376D5"/>
    <w:rsid w:val="001A5F93"/>
    <w:rsid w:val="001B735D"/>
    <w:rsid w:val="001C7F7D"/>
    <w:rsid w:val="002026EF"/>
    <w:rsid w:val="00214187"/>
    <w:rsid w:val="002A1FEF"/>
    <w:rsid w:val="002C578C"/>
    <w:rsid w:val="0031344E"/>
    <w:rsid w:val="00320442"/>
    <w:rsid w:val="00321367"/>
    <w:rsid w:val="00331F17"/>
    <w:rsid w:val="00334329"/>
    <w:rsid w:val="00340B88"/>
    <w:rsid w:val="0036703A"/>
    <w:rsid w:val="003B7CD7"/>
    <w:rsid w:val="003F01B4"/>
    <w:rsid w:val="00424E16"/>
    <w:rsid w:val="00426B52"/>
    <w:rsid w:val="00435AF5"/>
    <w:rsid w:val="004B3A68"/>
    <w:rsid w:val="004D5115"/>
    <w:rsid w:val="004E2CF2"/>
    <w:rsid w:val="004F694C"/>
    <w:rsid w:val="00520A65"/>
    <w:rsid w:val="00522D45"/>
    <w:rsid w:val="005312B5"/>
    <w:rsid w:val="005E7B85"/>
    <w:rsid w:val="005F5F7A"/>
    <w:rsid w:val="0061692C"/>
    <w:rsid w:val="00621452"/>
    <w:rsid w:val="006714C4"/>
    <w:rsid w:val="0069117C"/>
    <w:rsid w:val="006935A9"/>
    <w:rsid w:val="006A731B"/>
    <w:rsid w:val="006D3BAF"/>
    <w:rsid w:val="006D5F7F"/>
    <w:rsid w:val="006E067A"/>
    <w:rsid w:val="006E5420"/>
    <w:rsid w:val="006E6EF9"/>
    <w:rsid w:val="00760C5C"/>
    <w:rsid w:val="00775099"/>
    <w:rsid w:val="007A0AD4"/>
    <w:rsid w:val="007B4BBB"/>
    <w:rsid w:val="00804B02"/>
    <w:rsid w:val="00856390"/>
    <w:rsid w:val="00896A62"/>
    <w:rsid w:val="008E1E2F"/>
    <w:rsid w:val="00903D09"/>
    <w:rsid w:val="00914864"/>
    <w:rsid w:val="00947117"/>
    <w:rsid w:val="00983506"/>
    <w:rsid w:val="00987B2D"/>
    <w:rsid w:val="00997B2E"/>
    <w:rsid w:val="009B473D"/>
    <w:rsid w:val="009B5B92"/>
    <w:rsid w:val="009D770F"/>
    <w:rsid w:val="00A04847"/>
    <w:rsid w:val="00A438FA"/>
    <w:rsid w:val="00AA285A"/>
    <w:rsid w:val="00AB24E8"/>
    <w:rsid w:val="00AC48B1"/>
    <w:rsid w:val="00B35597"/>
    <w:rsid w:val="00BA2FB2"/>
    <w:rsid w:val="00BE7520"/>
    <w:rsid w:val="00C04A92"/>
    <w:rsid w:val="00C43C68"/>
    <w:rsid w:val="00C44295"/>
    <w:rsid w:val="00CC24F9"/>
    <w:rsid w:val="00CD15FB"/>
    <w:rsid w:val="00CD61CF"/>
    <w:rsid w:val="00D00035"/>
    <w:rsid w:val="00D0611D"/>
    <w:rsid w:val="00D076A6"/>
    <w:rsid w:val="00D100ED"/>
    <w:rsid w:val="00D1591E"/>
    <w:rsid w:val="00D1698A"/>
    <w:rsid w:val="00D50ED2"/>
    <w:rsid w:val="00D8163C"/>
    <w:rsid w:val="00DB24F5"/>
    <w:rsid w:val="00DB7343"/>
    <w:rsid w:val="00DB7FBF"/>
    <w:rsid w:val="00DD1991"/>
    <w:rsid w:val="00DF309A"/>
    <w:rsid w:val="00DF709B"/>
    <w:rsid w:val="00E26B50"/>
    <w:rsid w:val="00E325DD"/>
    <w:rsid w:val="00E34A71"/>
    <w:rsid w:val="00E508FD"/>
    <w:rsid w:val="00EF4E97"/>
    <w:rsid w:val="00F067A1"/>
    <w:rsid w:val="00F3126B"/>
    <w:rsid w:val="00F855CF"/>
    <w:rsid w:val="00FC6FAF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locked/>
    <w:rsid w:val="00AC48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22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1Char">
    <w:name w:val="Nadpis 1 Char"/>
    <w:link w:val="Nadpis1"/>
    <w:rsid w:val="00AC48B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poznpodarou">
    <w:name w:val="footnote text"/>
    <w:basedOn w:val="Normln"/>
    <w:link w:val="TextpoznpodarouChar"/>
    <w:semiHidden/>
    <w:rsid w:val="00AC48B1"/>
    <w:pPr>
      <w:suppressAutoHyphens w:val="0"/>
    </w:pPr>
    <w:rPr>
      <w:rFonts w:ascii="CG Times" w:hAnsi="CG Times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AC48B1"/>
    <w:rPr>
      <w:rFonts w:ascii="CG Times" w:eastAsia="Times New Roman" w:hAnsi="CG Times"/>
      <w:lang w:val="x-none" w:eastAsia="x-none"/>
    </w:rPr>
  </w:style>
  <w:style w:type="character" w:styleId="Znakapoznpodarou">
    <w:name w:val="footnote reference"/>
    <w:semiHidden/>
    <w:rsid w:val="00AC48B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AB24E8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ffbarva1">
    <w:name w:val="ffbarva1"/>
    <w:rsid w:val="00AB24E8"/>
    <w:rPr>
      <w:color w:val="AE6400"/>
    </w:rPr>
  </w:style>
  <w:style w:type="character" w:customStyle="1" w:styleId="hidden1">
    <w:name w:val="hidden1"/>
    <w:rsid w:val="00AB24E8"/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locked/>
    <w:rsid w:val="00AC48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22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1Char">
    <w:name w:val="Nadpis 1 Char"/>
    <w:link w:val="Nadpis1"/>
    <w:rsid w:val="00AC48B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xtpoznpodarou">
    <w:name w:val="footnote text"/>
    <w:basedOn w:val="Normln"/>
    <w:link w:val="TextpoznpodarouChar"/>
    <w:semiHidden/>
    <w:rsid w:val="00AC48B1"/>
    <w:pPr>
      <w:suppressAutoHyphens w:val="0"/>
    </w:pPr>
    <w:rPr>
      <w:rFonts w:ascii="CG Times" w:hAnsi="CG Times"/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semiHidden/>
    <w:rsid w:val="00AC48B1"/>
    <w:rPr>
      <w:rFonts w:ascii="CG Times" w:eastAsia="Times New Roman" w:hAnsi="CG Times"/>
      <w:lang w:val="x-none" w:eastAsia="x-none"/>
    </w:rPr>
  </w:style>
  <w:style w:type="character" w:styleId="Znakapoznpodarou">
    <w:name w:val="footnote reference"/>
    <w:semiHidden/>
    <w:rsid w:val="00AC48B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AB24E8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ffbarva1">
    <w:name w:val="ffbarva1"/>
    <w:rsid w:val="00AB24E8"/>
    <w:rPr>
      <w:color w:val="AE6400"/>
    </w:rPr>
  </w:style>
  <w:style w:type="character" w:customStyle="1" w:styleId="hidden1">
    <w:name w:val="hidden1"/>
    <w:rsid w:val="00AB24E8"/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omas.Petran@up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B0C2-AB60-458B-86CD-05854090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1600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spravce</cp:lastModifiedBy>
  <cp:revision>11</cp:revision>
  <dcterms:created xsi:type="dcterms:W3CDTF">2012-05-14T07:16:00Z</dcterms:created>
  <dcterms:modified xsi:type="dcterms:W3CDTF">2012-05-18T07:36:00Z</dcterms:modified>
</cp:coreProperties>
</file>