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907" w:rsidRDefault="008A3907" w:rsidP="00E72F4E">
      <w:pPr>
        <w:pStyle w:val="Nzev"/>
        <w:spacing w:before="0"/>
        <w:rPr>
          <w:rFonts w:ascii="Arial" w:hAnsi="Arial" w:cs="Arial"/>
          <w:szCs w:val="24"/>
        </w:rPr>
      </w:pPr>
    </w:p>
    <w:p w:rsidR="006271A5" w:rsidRDefault="006271A5" w:rsidP="00A51D84">
      <w:pPr>
        <w:pStyle w:val="Nzev"/>
        <w:spacing w:before="0"/>
        <w:ind w:left="0" w:firstLine="0"/>
        <w:jc w:val="both"/>
        <w:rPr>
          <w:rFonts w:ascii="Arial" w:hAnsi="Arial" w:cs="Arial"/>
          <w:szCs w:val="24"/>
        </w:rPr>
      </w:pPr>
    </w:p>
    <w:p w:rsidR="00A51D84" w:rsidRDefault="00A51D84" w:rsidP="00A51D84">
      <w:pPr>
        <w:pStyle w:val="Nzev"/>
        <w:spacing w:before="0"/>
        <w:ind w:left="0" w:firstLine="0"/>
        <w:jc w:val="both"/>
        <w:rPr>
          <w:rFonts w:ascii="Arial" w:hAnsi="Arial" w:cs="Arial"/>
          <w:szCs w:val="24"/>
        </w:rPr>
      </w:pPr>
    </w:p>
    <w:p w:rsidR="00BA0250" w:rsidRDefault="00B70138" w:rsidP="008A3907">
      <w:pPr>
        <w:spacing w:before="0" w:line="240" w:lineRule="atLeast"/>
        <w:ind w:left="0" w:firstLine="0"/>
        <w:jc w:val="center"/>
        <w:rPr>
          <w:rFonts w:ascii="Calibri" w:hAnsi="Calibri"/>
          <w:b/>
          <w:sz w:val="28"/>
          <w:szCs w:val="28"/>
        </w:rPr>
      </w:pPr>
      <w:r w:rsidRPr="00E713D9">
        <w:rPr>
          <w:rFonts w:ascii="Calibri" w:hAnsi="Calibri"/>
          <w:b/>
          <w:sz w:val="28"/>
          <w:szCs w:val="28"/>
        </w:rPr>
        <w:t>Parametry navrhované uchazečem</w:t>
      </w:r>
    </w:p>
    <w:p w:rsidR="00A7023C" w:rsidRDefault="00A7023C" w:rsidP="008A3907">
      <w:pPr>
        <w:spacing w:before="0" w:line="240" w:lineRule="atLeast"/>
        <w:ind w:left="0" w:firstLine="0"/>
        <w:jc w:val="center"/>
        <w:rPr>
          <w:rFonts w:ascii="Calibri" w:hAnsi="Calibri"/>
          <w:b/>
          <w:sz w:val="28"/>
          <w:szCs w:val="28"/>
        </w:rPr>
      </w:pPr>
    </w:p>
    <w:p w:rsidR="00A7023C" w:rsidRDefault="006E5E5E" w:rsidP="004B3CA7">
      <w:pPr>
        <w:tabs>
          <w:tab w:val="left" w:pos="3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:rsidR="00A7023C" w:rsidRDefault="00A7023C" w:rsidP="00A7023C">
      <w:pPr>
        <w:spacing w:before="0" w:line="240" w:lineRule="atLeast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Pro workshop:</w:t>
      </w:r>
    </w:p>
    <w:p w:rsidR="00E138FB" w:rsidRDefault="00E138FB" w:rsidP="00A7023C">
      <w:pPr>
        <w:spacing w:before="0" w:line="240" w:lineRule="atLeast"/>
        <w:ind w:left="0" w:firstLine="0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3"/>
        <w:gridCol w:w="3006"/>
        <w:gridCol w:w="2914"/>
        <w:gridCol w:w="1212"/>
      </w:tblGrid>
      <w:tr w:rsidR="00E138FB" w:rsidRPr="00E713D9" w:rsidTr="004123E5">
        <w:trPr>
          <w:jc w:val="center"/>
        </w:trPr>
        <w:tc>
          <w:tcPr>
            <w:tcW w:w="1133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Parametr</w:t>
            </w:r>
          </w:p>
        </w:tc>
        <w:tc>
          <w:tcPr>
            <w:tcW w:w="3006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Název</w:t>
            </w:r>
          </w:p>
        </w:tc>
        <w:tc>
          <w:tcPr>
            <w:tcW w:w="2914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Hodnota</w:t>
            </w:r>
          </w:p>
        </w:tc>
        <w:tc>
          <w:tcPr>
            <w:tcW w:w="1212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Jednotka</w:t>
            </w:r>
          </w:p>
        </w:tc>
      </w:tr>
      <w:tr w:rsidR="00E138FB" w:rsidRPr="00E713D9" w:rsidTr="004123E5">
        <w:trPr>
          <w:jc w:val="center"/>
        </w:trPr>
        <w:tc>
          <w:tcPr>
            <w:tcW w:w="1133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3006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Kapacita konferenční místnosti pro společná jednání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914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E138FB" w:rsidRPr="00E713D9" w:rsidRDefault="00E138FB" w:rsidP="00E138FB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osob</w:t>
            </w:r>
          </w:p>
        </w:tc>
      </w:tr>
      <w:tr w:rsidR="00E138FB" w:rsidRPr="00E713D9" w:rsidTr="004123E5">
        <w:trPr>
          <w:jc w:val="center"/>
        </w:trPr>
        <w:tc>
          <w:tcPr>
            <w:tcW w:w="1133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3006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Počet jednolůžkových pokojů</w:t>
            </w:r>
          </w:p>
        </w:tc>
        <w:tc>
          <w:tcPr>
            <w:tcW w:w="2914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E138FB" w:rsidRPr="00E713D9" w:rsidRDefault="00E138FB" w:rsidP="00E138FB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pokojů</w:t>
            </w:r>
          </w:p>
        </w:tc>
      </w:tr>
      <w:tr w:rsidR="00E138FB" w:rsidRPr="00E713D9" w:rsidTr="004123E5">
        <w:trPr>
          <w:jc w:val="center"/>
        </w:trPr>
        <w:tc>
          <w:tcPr>
            <w:tcW w:w="1133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3006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Počet dvoulůžkových pokojů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914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pokojů</w:t>
            </w:r>
          </w:p>
        </w:tc>
      </w:tr>
      <w:tr w:rsidR="00E138FB" w:rsidRPr="00E713D9" w:rsidTr="004123E5">
        <w:trPr>
          <w:jc w:val="center"/>
        </w:trPr>
        <w:tc>
          <w:tcPr>
            <w:tcW w:w="1133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3006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Cena ubytování za osobu/noc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914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Kč/os/noc</w:t>
            </w:r>
          </w:p>
        </w:tc>
      </w:tr>
      <w:tr w:rsidR="00E138FB" w:rsidRPr="00E713D9" w:rsidTr="004123E5">
        <w:trPr>
          <w:jc w:val="center"/>
        </w:trPr>
        <w:tc>
          <w:tcPr>
            <w:tcW w:w="1133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3006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Cena stravování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občerstvení/den  </w:t>
            </w:r>
          </w:p>
        </w:tc>
        <w:tc>
          <w:tcPr>
            <w:tcW w:w="2914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E138FB" w:rsidRPr="00E713D9" w:rsidRDefault="00E138FB" w:rsidP="004123E5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Kč/os/den</w:t>
            </w:r>
          </w:p>
        </w:tc>
      </w:tr>
    </w:tbl>
    <w:p w:rsidR="009B521B" w:rsidRDefault="009B521B" w:rsidP="00A51D84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A51D84" w:rsidRDefault="00A51D84" w:rsidP="00A51D84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4B3CA7" w:rsidRDefault="004B3CA7" w:rsidP="004B3CA7">
      <w:pPr>
        <w:spacing w:before="0" w:line="240" w:lineRule="atLeast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Pro kolokvium:</w:t>
      </w:r>
    </w:p>
    <w:p w:rsidR="004B3CA7" w:rsidRDefault="004B3CA7" w:rsidP="004B3CA7">
      <w:pPr>
        <w:spacing w:before="0" w:line="240" w:lineRule="atLeast"/>
        <w:ind w:left="0" w:firstLine="0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3"/>
        <w:gridCol w:w="3006"/>
        <w:gridCol w:w="2914"/>
        <w:gridCol w:w="1212"/>
      </w:tblGrid>
      <w:tr w:rsidR="004B3CA7" w:rsidRPr="00E713D9" w:rsidTr="009C45BD">
        <w:trPr>
          <w:jc w:val="center"/>
        </w:trPr>
        <w:tc>
          <w:tcPr>
            <w:tcW w:w="1133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Parametr</w:t>
            </w:r>
          </w:p>
        </w:tc>
        <w:tc>
          <w:tcPr>
            <w:tcW w:w="3006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Název</w:t>
            </w:r>
          </w:p>
        </w:tc>
        <w:tc>
          <w:tcPr>
            <w:tcW w:w="2914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Hodnota</w:t>
            </w:r>
          </w:p>
        </w:tc>
        <w:tc>
          <w:tcPr>
            <w:tcW w:w="1212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Jednotka</w:t>
            </w:r>
          </w:p>
        </w:tc>
      </w:tr>
      <w:tr w:rsidR="004B3CA7" w:rsidRPr="00E713D9" w:rsidTr="009C45BD">
        <w:trPr>
          <w:jc w:val="center"/>
        </w:trPr>
        <w:tc>
          <w:tcPr>
            <w:tcW w:w="1133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3006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Kapacita konferenční místnosti pro společná jednání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914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osob</w:t>
            </w:r>
          </w:p>
        </w:tc>
      </w:tr>
      <w:tr w:rsidR="004B3CA7" w:rsidRPr="00E713D9" w:rsidTr="009C45BD">
        <w:trPr>
          <w:jc w:val="center"/>
        </w:trPr>
        <w:tc>
          <w:tcPr>
            <w:tcW w:w="1133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3006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Počet jednolůžkových pokojů</w:t>
            </w:r>
          </w:p>
        </w:tc>
        <w:tc>
          <w:tcPr>
            <w:tcW w:w="2914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pokojů</w:t>
            </w:r>
          </w:p>
        </w:tc>
      </w:tr>
      <w:tr w:rsidR="004B3CA7" w:rsidRPr="00E713D9" w:rsidTr="009C45BD">
        <w:trPr>
          <w:jc w:val="center"/>
        </w:trPr>
        <w:tc>
          <w:tcPr>
            <w:tcW w:w="1133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3006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Počet dvoulůžkových pokojů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914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pokojů</w:t>
            </w:r>
          </w:p>
        </w:tc>
      </w:tr>
      <w:tr w:rsidR="004B3CA7" w:rsidRPr="00E713D9" w:rsidTr="009C45BD">
        <w:trPr>
          <w:jc w:val="center"/>
        </w:trPr>
        <w:tc>
          <w:tcPr>
            <w:tcW w:w="1133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3006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Cena ubytování za osobu/noc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914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Kč/os/noc</w:t>
            </w:r>
          </w:p>
        </w:tc>
      </w:tr>
      <w:tr w:rsidR="004B3CA7" w:rsidRPr="00E713D9" w:rsidTr="009C45BD">
        <w:trPr>
          <w:jc w:val="center"/>
        </w:trPr>
        <w:tc>
          <w:tcPr>
            <w:tcW w:w="1133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3006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713D9">
              <w:rPr>
                <w:rFonts w:ascii="Calibri" w:hAnsi="Calibri" w:cs="Arial"/>
                <w:sz w:val="22"/>
                <w:szCs w:val="22"/>
              </w:rPr>
              <w:t>Cena stravování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 občerstvení/den  </w:t>
            </w:r>
          </w:p>
        </w:tc>
        <w:tc>
          <w:tcPr>
            <w:tcW w:w="2914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4B3CA7" w:rsidRPr="00E713D9" w:rsidRDefault="004B3CA7" w:rsidP="009C45BD">
            <w:pPr>
              <w:spacing w:before="0" w:line="240" w:lineRule="atLeast"/>
              <w:ind w:left="0" w:firstLine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Kč/os/den</w:t>
            </w:r>
          </w:p>
        </w:tc>
      </w:tr>
    </w:tbl>
    <w:p w:rsidR="004B3CA7" w:rsidRDefault="004B3CA7" w:rsidP="004B3CA7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4B3CA7" w:rsidRDefault="004B3CA7" w:rsidP="004B3CA7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4B3CA7" w:rsidRDefault="004B3CA7" w:rsidP="004B3CA7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A51D84" w:rsidRDefault="00A51D84" w:rsidP="00A51D84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A51D84" w:rsidRDefault="00A51D84" w:rsidP="00A51D84">
      <w:pPr>
        <w:spacing w:before="0" w:line="240" w:lineRule="atLeast"/>
        <w:ind w:left="0" w:firstLine="0"/>
        <w:rPr>
          <w:rFonts w:ascii="Arial" w:hAnsi="Arial" w:cs="Arial"/>
          <w:b/>
        </w:rPr>
      </w:pPr>
    </w:p>
    <w:p w:rsidR="00A51D84" w:rsidRDefault="00A51D84" w:rsidP="00A51D84">
      <w:pPr>
        <w:spacing w:before="0" w:line="240" w:lineRule="atLeast"/>
        <w:ind w:left="0" w:firstLine="0"/>
        <w:rPr>
          <w:rFonts w:ascii="Arial" w:hAnsi="Arial" w:cs="Arial"/>
        </w:rPr>
      </w:pPr>
    </w:p>
    <w:p w:rsidR="004B3CA7" w:rsidRDefault="004B3CA7" w:rsidP="00A51D84">
      <w:pPr>
        <w:spacing w:before="0" w:line="240" w:lineRule="atLeast"/>
        <w:ind w:left="0" w:firstLine="0"/>
        <w:rPr>
          <w:rFonts w:ascii="Arial" w:hAnsi="Arial" w:cs="Arial"/>
        </w:rPr>
      </w:pPr>
    </w:p>
    <w:p w:rsidR="004B3CA7" w:rsidRDefault="004B3CA7" w:rsidP="00A51D84">
      <w:pPr>
        <w:spacing w:before="0" w:line="240" w:lineRule="atLeast"/>
        <w:ind w:left="0" w:firstLine="0"/>
        <w:rPr>
          <w:rFonts w:ascii="Arial" w:hAnsi="Arial" w:cs="Arial"/>
        </w:rPr>
      </w:pPr>
    </w:p>
    <w:p w:rsidR="004B3CA7" w:rsidRDefault="004B3CA7" w:rsidP="00A51D84">
      <w:pPr>
        <w:spacing w:before="0" w:line="240" w:lineRule="atLeast"/>
        <w:ind w:left="0" w:firstLine="0"/>
        <w:rPr>
          <w:rFonts w:ascii="Arial" w:hAnsi="Arial" w:cs="Arial"/>
        </w:rPr>
      </w:pPr>
    </w:p>
    <w:p w:rsidR="004B3CA7" w:rsidRDefault="004B3CA7" w:rsidP="00A51D84">
      <w:pPr>
        <w:spacing w:before="0" w:line="240" w:lineRule="atLeast"/>
        <w:ind w:left="0" w:firstLine="0"/>
        <w:rPr>
          <w:rFonts w:ascii="Arial" w:hAnsi="Arial" w:cs="Arial"/>
        </w:rPr>
      </w:pPr>
    </w:p>
    <w:p w:rsidR="009B521B" w:rsidRDefault="009B521B" w:rsidP="008A3907">
      <w:pPr>
        <w:spacing w:before="0" w:line="240" w:lineRule="atLeast"/>
        <w:ind w:left="0" w:firstLine="0"/>
        <w:jc w:val="center"/>
        <w:rPr>
          <w:rFonts w:ascii="Arial" w:hAnsi="Arial" w:cs="Arial"/>
        </w:rPr>
      </w:pPr>
    </w:p>
    <w:p w:rsidR="009B521B" w:rsidRPr="009B521B" w:rsidRDefault="009B521B" w:rsidP="009B521B">
      <w:pPr>
        <w:suppressAutoHyphens/>
        <w:overflowPunct/>
        <w:autoSpaceDE/>
        <w:autoSpaceDN/>
        <w:adjustRightInd/>
        <w:spacing w:before="0" w:line="280" w:lineRule="atLeast"/>
        <w:ind w:left="0" w:firstLine="0"/>
        <w:jc w:val="left"/>
        <w:textAlignment w:val="auto"/>
        <w:rPr>
          <w:rFonts w:ascii="Calibri" w:hAnsi="Calibri"/>
          <w:sz w:val="24"/>
          <w:szCs w:val="24"/>
          <w:lang w:eastAsia="ar-SA"/>
        </w:rPr>
      </w:pPr>
      <w:r w:rsidRPr="009B521B">
        <w:rPr>
          <w:rFonts w:ascii="Calibri" w:hAnsi="Calibri"/>
          <w:sz w:val="24"/>
          <w:szCs w:val="24"/>
          <w:lang w:eastAsia="ar-SA"/>
        </w:rPr>
        <w:t>V </w:t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begin">
          <w:ffData>
            <w:name w:val="Text18"/>
            <w:enabled/>
            <w:calcOnExit w:val="0"/>
            <w:textInput>
              <w:default w:val=".................................."/>
            </w:textInput>
          </w:ffData>
        </w:fldChar>
      </w:r>
      <w:r w:rsidR="0005015E" w:rsidRPr="009B521B">
        <w:rPr>
          <w:rFonts w:ascii="Calibri" w:hAnsi="Calibri"/>
          <w:sz w:val="24"/>
          <w:szCs w:val="24"/>
          <w:lang w:eastAsia="ar-SA"/>
        </w:rPr>
        <w:instrText xml:space="preserve"> FORMTEXT </w:instrText>
      </w:r>
      <w:r w:rsidR="00A64B12" w:rsidRPr="009B521B">
        <w:rPr>
          <w:rFonts w:ascii="Calibri" w:hAnsi="Calibri"/>
          <w:sz w:val="24"/>
          <w:szCs w:val="24"/>
          <w:lang w:eastAsia="ar-SA"/>
        </w:rPr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separate"/>
      </w:r>
      <w:r w:rsidR="0005015E" w:rsidRPr="009B521B">
        <w:rPr>
          <w:rFonts w:ascii="Calibri" w:hAnsi="Calibri"/>
          <w:noProof/>
          <w:sz w:val="24"/>
          <w:szCs w:val="24"/>
          <w:lang w:eastAsia="ar-SA"/>
        </w:rPr>
        <w:t>..................................</w:t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end"/>
      </w:r>
      <w:r w:rsidRPr="009B521B">
        <w:rPr>
          <w:rFonts w:ascii="Calibri" w:hAnsi="Calibri"/>
          <w:sz w:val="24"/>
          <w:szCs w:val="24"/>
          <w:lang w:eastAsia="ar-SA"/>
        </w:rPr>
        <w:t xml:space="preserve"> dne </w:t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begin">
          <w:ffData>
            <w:name w:val="Text18"/>
            <w:enabled/>
            <w:calcOnExit w:val="0"/>
            <w:textInput>
              <w:default w:val=".................................."/>
            </w:textInput>
          </w:ffData>
        </w:fldChar>
      </w:r>
      <w:bookmarkStart w:id="0" w:name="Text18"/>
      <w:r w:rsidRPr="009B521B">
        <w:rPr>
          <w:rFonts w:ascii="Calibri" w:hAnsi="Calibri"/>
          <w:sz w:val="24"/>
          <w:szCs w:val="24"/>
          <w:lang w:eastAsia="ar-SA"/>
        </w:rPr>
        <w:instrText xml:space="preserve"> FORMTEXT </w:instrText>
      </w:r>
      <w:r w:rsidR="00A64B12" w:rsidRPr="009B521B">
        <w:rPr>
          <w:rFonts w:ascii="Calibri" w:hAnsi="Calibri"/>
          <w:sz w:val="24"/>
          <w:szCs w:val="24"/>
          <w:lang w:eastAsia="ar-SA"/>
        </w:rPr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separate"/>
      </w:r>
      <w:r w:rsidRPr="009B521B">
        <w:rPr>
          <w:rFonts w:ascii="Calibri" w:hAnsi="Calibri"/>
          <w:noProof/>
          <w:sz w:val="24"/>
          <w:szCs w:val="24"/>
          <w:lang w:eastAsia="ar-SA"/>
        </w:rPr>
        <w:t>..................................</w:t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end"/>
      </w:r>
      <w:bookmarkEnd w:id="0"/>
    </w:p>
    <w:p w:rsidR="009B521B" w:rsidRPr="009B521B" w:rsidRDefault="009B521B" w:rsidP="009B521B">
      <w:pPr>
        <w:suppressAutoHyphens/>
        <w:overflowPunct/>
        <w:autoSpaceDE/>
        <w:autoSpaceDN/>
        <w:adjustRightInd/>
        <w:spacing w:before="0" w:line="280" w:lineRule="atLeast"/>
        <w:ind w:left="0" w:firstLine="0"/>
        <w:jc w:val="left"/>
        <w:textAlignment w:val="auto"/>
        <w:rPr>
          <w:rFonts w:ascii="Calibri" w:hAnsi="Calibri"/>
          <w:sz w:val="24"/>
          <w:szCs w:val="24"/>
          <w:lang w:eastAsia="ar-SA"/>
        </w:rPr>
      </w:pPr>
    </w:p>
    <w:p w:rsidR="009B521B" w:rsidRPr="009B521B" w:rsidRDefault="00A64B12" w:rsidP="009B521B">
      <w:pPr>
        <w:suppressAutoHyphens/>
        <w:overflowPunct/>
        <w:autoSpaceDE/>
        <w:autoSpaceDN/>
        <w:adjustRightInd/>
        <w:spacing w:before="0" w:line="280" w:lineRule="atLeast"/>
        <w:ind w:left="0" w:firstLine="0"/>
        <w:jc w:val="left"/>
        <w:textAlignment w:val="auto"/>
        <w:rPr>
          <w:rFonts w:ascii="Calibri" w:hAnsi="Calibri"/>
          <w:noProof/>
          <w:sz w:val="24"/>
          <w:szCs w:val="24"/>
          <w:lang w:eastAsia="ar-SA"/>
        </w:rPr>
      </w:pPr>
      <w:r w:rsidRPr="009B521B">
        <w:rPr>
          <w:rFonts w:ascii="Calibri" w:hAnsi="Calibri"/>
          <w:sz w:val="24"/>
          <w:szCs w:val="24"/>
          <w:lang w:eastAsia="ar-SA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bookmarkStart w:id="1" w:name="Text19"/>
      <w:r w:rsidR="009B521B" w:rsidRPr="009B521B">
        <w:rPr>
          <w:rFonts w:ascii="Calibri" w:hAnsi="Calibri"/>
          <w:sz w:val="24"/>
          <w:szCs w:val="24"/>
          <w:lang w:eastAsia="ar-SA"/>
        </w:rPr>
        <w:instrText xml:space="preserve"> FORMTEXT </w:instrText>
      </w:r>
      <w:r w:rsidRPr="009B521B">
        <w:rPr>
          <w:rFonts w:ascii="Calibri" w:hAnsi="Calibri"/>
          <w:sz w:val="24"/>
          <w:szCs w:val="24"/>
          <w:lang w:eastAsia="ar-SA"/>
        </w:rPr>
      </w:r>
      <w:r w:rsidRPr="009B521B">
        <w:rPr>
          <w:rFonts w:ascii="Calibri" w:hAnsi="Calibri"/>
          <w:sz w:val="24"/>
          <w:szCs w:val="24"/>
          <w:lang w:eastAsia="ar-SA"/>
        </w:rPr>
        <w:fldChar w:fldCharType="separate"/>
      </w:r>
      <w:r w:rsidR="009B521B" w:rsidRPr="009B521B">
        <w:rPr>
          <w:rFonts w:ascii="Calibri" w:hAnsi="Calibri"/>
          <w:noProof/>
          <w:sz w:val="24"/>
          <w:szCs w:val="24"/>
          <w:lang w:eastAsia="ar-SA"/>
        </w:rPr>
        <w:t>Vlastnoruční podpis osoby oprávněné za uchazeče jednat</w:t>
      </w:r>
    </w:p>
    <w:p w:rsidR="009B521B" w:rsidRPr="009B521B" w:rsidRDefault="009B521B" w:rsidP="009B521B">
      <w:pPr>
        <w:suppressAutoHyphens/>
        <w:overflowPunct/>
        <w:autoSpaceDE/>
        <w:autoSpaceDN/>
        <w:adjustRightInd/>
        <w:spacing w:before="0" w:line="280" w:lineRule="atLeast"/>
        <w:ind w:left="0" w:firstLine="0"/>
        <w:jc w:val="left"/>
        <w:textAlignment w:val="auto"/>
        <w:rPr>
          <w:sz w:val="24"/>
          <w:szCs w:val="24"/>
          <w:lang w:eastAsia="ar-SA"/>
        </w:rPr>
      </w:pPr>
      <w:r w:rsidRPr="009B521B">
        <w:rPr>
          <w:rFonts w:ascii="Calibri" w:hAnsi="Calibri"/>
          <w:noProof/>
          <w:sz w:val="24"/>
          <w:szCs w:val="24"/>
          <w:lang w:eastAsia="ar-SA"/>
        </w:rPr>
        <w:t>Titul, jméno, příjmení, funkce oprávněné osoby za uchazeče jednat</w:t>
      </w:r>
      <w:r w:rsidR="00A64B12" w:rsidRPr="009B521B">
        <w:rPr>
          <w:rFonts w:ascii="Calibri" w:hAnsi="Calibri"/>
          <w:sz w:val="24"/>
          <w:szCs w:val="24"/>
          <w:lang w:eastAsia="ar-SA"/>
        </w:rPr>
        <w:fldChar w:fldCharType="end"/>
      </w:r>
      <w:bookmarkEnd w:id="1"/>
    </w:p>
    <w:p w:rsidR="009B521B" w:rsidRPr="00D85156" w:rsidRDefault="009B521B" w:rsidP="009B521B">
      <w:pPr>
        <w:spacing w:before="0" w:line="240" w:lineRule="atLeast"/>
        <w:ind w:left="0" w:firstLine="0"/>
        <w:jc w:val="left"/>
        <w:rPr>
          <w:rFonts w:ascii="Arial" w:hAnsi="Arial" w:cs="Arial"/>
        </w:rPr>
      </w:pPr>
    </w:p>
    <w:sectPr w:rsidR="009B521B" w:rsidRPr="00D85156" w:rsidSect="00B16B6B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015" w:rsidRDefault="00472015">
      <w:r>
        <w:separator/>
      </w:r>
    </w:p>
  </w:endnote>
  <w:endnote w:type="continuationSeparator" w:id="1">
    <w:p w:rsidR="00472015" w:rsidRDefault="00472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C6" w:rsidRPr="004724C6" w:rsidRDefault="004724C6" w:rsidP="00167A4B">
    <w:pPr>
      <w:pStyle w:val="Zpat"/>
      <w:rPr>
        <w:rFonts w:ascii="Calibri" w:hAnsi="Calibri"/>
        <w:sz w:val="18"/>
        <w:szCs w:val="18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4724C6" w:rsidRPr="004724C6" w:rsidTr="00167A4B">
      <w:tc>
        <w:tcPr>
          <w:tcW w:w="91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724C6" w:rsidRPr="004724C6" w:rsidRDefault="004724C6" w:rsidP="00167A4B">
          <w:pPr>
            <w:pStyle w:val="Zpat"/>
            <w:jc w:val="center"/>
            <w:rPr>
              <w:rFonts w:ascii="Calibri" w:hAnsi="Calibri"/>
              <w:sz w:val="18"/>
              <w:szCs w:val="18"/>
            </w:rPr>
          </w:pPr>
        </w:p>
        <w:p w:rsidR="004724C6" w:rsidRPr="004724C6" w:rsidRDefault="004724C6" w:rsidP="00167A4B">
          <w:pPr>
            <w:pStyle w:val="Zpat"/>
            <w:jc w:val="center"/>
            <w:rPr>
              <w:rFonts w:ascii="Calibri" w:hAnsi="Calibri"/>
              <w:sz w:val="18"/>
              <w:szCs w:val="18"/>
            </w:rPr>
          </w:pPr>
          <w:r w:rsidRPr="004724C6">
            <w:rPr>
              <w:rFonts w:ascii="Calibri" w:hAnsi="Calibri"/>
              <w:sz w:val="18"/>
              <w:szCs w:val="18"/>
            </w:rPr>
            <w:t>Tento projekt je spolufinancován Evropským sociálním fondem a státním rozpočtem České republiky.</w:t>
          </w:r>
        </w:p>
      </w:tc>
    </w:tr>
  </w:tbl>
  <w:p w:rsidR="004724C6" w:rsidRPr="004724C6" w:rsidRDefault="004724C6" w:rsidP="00167A4B">
    <w:pPr>
      <w:pStyle w:val="Zpat"/>
      <w:rPr>
        <w:rFonts w:ascii="Calibri" w:hAnsi="Calibri"/>
        <w:sz w:val="18"/>
        <w:szCs w:val="18"/>
      </w:rPr>
    </w:pPr>
  </w:p>
  <w:p w:rsidR="004724C6" w:rsidRDefault="004724C6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015" w:rsidRDefault="00472015">
      <w:r>
        <w:separator/>
      </w:r>
    </w:p>
  </w:footnote>
  <w:footnote w:type="continuationSeparator" w:id="1">
    <w:p w:rsidR="00472015" w:rsidRDefault="00472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C6" w:rsidRDefault="004724C6" w:rsidP="001C3447">
    <w:pPr>
      <w:pStyle w:val="Zhlav"/>
      <w:rPr>
        <w:noProof/>
      </w:rPr>
    </w:pPr>
  </w:p>
  <w:p w:rsidR="004724C6" w:rsidRPr="001C3447" w:rsidRDefault="009D19B9" w:rsidP="00E713D9">
    <w:pPr>
      <w:pStyle w:val="Zhlav"/>
      <w:jc w:val="center"/>
    </w:pPr>
    <w:r>
      <w:rPr>
        <w:noProof/>
      </w:rPr>
      <w:drawing>
        <wp:inline distT="0" distB="0" distL="0" distR="0">
          <wp:extent cx="5086350" cy="781050"/>
          <wp:effectExtent l="19050" t="0" r="0" b="0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DC0"/>
    <w:multiLevelType w:val="hybridMultilevel"/>
    <w:tmpl w:val="511E6A76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0726E"/>
    <w:multiLevelType w:val="hybridMultilevel"/>
    <w:tmpl w:val="58FC43BA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2D3C"/>
    <w:multiLevelType w:val="hybridMultilevel"/>
    <w:tmpl w:val="5B84291A"/>
    <w:lvl w:ilvl="0" w:tplc="0405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">
    <w:nsid w:val="0D0E15B4"/>
    <w:multiLevelType w:val="hybridMultilevel"/>
    <w:tmpl w:val="8E3AABB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E0A8F"/>
    <w:multiLevelType w:val="hybridMultilevel"/>
    <w:tmpl w:val="83F6EC7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61798"/>
    <w:multiLevelType w:val="hybridMultilevel"/>
    <w:tmpl w:val="B1164BD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05C3F"/>
    <w:multiLevelType w:val="hybridMultilevel"/>
    <w:tmpl w:val="6570155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B3114"/>
    <w:multiLevelType w:val="hybridMultilevel"/>
    <w:tmpl w:val="176AB78C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513EA"/>
    <w:multiLevelType w:val="hybridMultilevel"/>
    <w:tmpl w:val="46C217D8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121DF"/>
    <w:multiLevelType w:val="hybridMultilevel"/>
    <w:tmpl w:val="313654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133FE7"/>
    <w:multiLevelType w:val="hybridMultilevel"/>
    <w:tmpl w:val="AFA60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47958"/>
    <w:multiLevelType w:val="multilevel"/>
    <w:tmpl w:val="DF241F5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12">
    <w:nsid w:val="33E769C1"/>
    <w:multiLevelType w:val="hybridMultilevel"/>
    <w:tmpl w:val="B4FE0E98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C37DE3"/>
    <w:multiLevelType w:val="multilevel"/>
    <w:tmpl w:val="DD72FB26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14">
    <w:nsid w:val="3C6A008B"/>
    <w:multiLevelType w:val="hybridMultilevel"/>
    <w:tmpl w:val="E5C8B45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4596E"/>
    <w:multiLevelType w:val="hybridMultilevel"/>
    <w:tmpl w:val="4954A5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60658"/>
    <w:multiLevelType w:val="hybridMultilevel"/>
    <w:tmpl w:val="2DB0482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07E4F"/>
    <w:multiLevelType w:val="hybridMultilevel"/>
    <w:tmpl w:val="C9B0E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036F21"/>
    <w:multiLevelType w:val="hybridMultilevel"/>
    <w:tmpl w:val="FAD0B51C"/>
    <w:lvl w:ilvl="0" w:tplc="E97A9706">
      <w:numFmt w:val="bullet"/>
      <w:lvlText w:val="-"/>
      <w:lvlJc w:val="left"/>
      <w:pPr>
        <w:tabs>
          <w:tab w:val="num" w:pos="2406"/>
        </w:tabs>
        <w:ind w:left="2406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9">
    <w:nsid w:val="4CAB7432"/>
    <w:multiLevelType w:val="multilevel"/>
    <w:tmpl w:val="1A4064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E5901EA"/>
    <w:multiLevelType w:val="hybridMultilevel"/>
    <w:tmpl w:val="3AF08C70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77725F"/>
    <w:multiLevelType w:val="hybridMultilevel"/>
    <w:tmpl w:val="30323698"/>
    <w:lvl w:ilvl="0" w:tplc="90244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E57D32"/>
    <w:multiLevelType w:val="hybridMultilevel"/>
    <w:tmpl w:val="48904068"/>
    <w:lvl w:ilvl="0" w:tplc="2C424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985D82"/>
    <w:multiLevelType w:val="hybridMultilevel"/>
    <w:tmpl w:val="178A4A58"/>
    <w:lvl w:ilvl="0" w:tplc="0958B7BA">
      <w:start w:val="16"/>
      <w:numFmt w:val="bullet"/>
      <w:lvlText w:val="-"/>
      <w:lvlJc w:val="left"/>
      <w:pPr>
        <w:ind w:left="248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4">
    <w:nsid w:val="5BB621A7"/>
    <w:multiLevelType w:val="multilevel"/>
    <w:tmpl w:val="54A6F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>
    <w:nsid w:val="5CAC059C"/>
    <w:multiLevelType w:val="hybridMultilevel"/>
    <w:tmpl w:val="7FAECA5E"/>
    <w:lvl w:ilvl="0" w:tplc="1FF66A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DC07F8"/>
    <w:multiLevelType w:val="hybridMultilevel"/>
    <w:tmpl w:val="6ABE9AB2"/>
    <w:lvl w:ilvl="0" w:tplc="1B6A19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DD3BDE"/>
    <w:multiLevelType w:val="hybridMultilevel"/>
    <w:tmpl w:val="F41C61B4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13518E"/>
    <w:multiLevelType w:val="hybridMultilevel"/>
    <w:tmpl w:val="DD00EDBE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2B57AE"/>
    <w:multiLevelType w:val="multilevel"/>
    <w:tmpl w:val="E0ACD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0">
    <w:nsid w:val="67630471"/>
    <w:multiLevelType w:val="hybridMultilevel"/>
    <w:tmpl w:val="05BC5DBA"/>
    <w:lvl w:ilvl="0" w:tplc="31501A44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A6572B"/>
    <w:multiLevelType w:val="hybridMultilevel"/>
    <w:tmpl w:val="A112B10E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3211E6"/>
    <w:multiLevelType w:val="multilevel"/>
    <w:tmpl w:val="E64451A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33">
    <w:nsid w:val="721C7A2A"/>
    <w:multiLevelType w:val="hybridMultilevel"/>
    <w:tmpl w:val="DBBC7D26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B53E8A"/>
    <w:multiLevelType w:val="hybridMultilevel"/>
    <w:tmpl w:val="320C5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B300C"/>
    <w:multiLevelType w:val="multilevel"/>
    <w:tmpl w:val="FCEC743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36">
    <w:nsid w:val="7B2C25A5"/>
    <w:multiLevelType w:val="multilevel"/>
    <w:tmpl w:val="E64451A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1296" w:hanging="504"/>
      </w:pPr>
    </w:lvl>
    <w:lvl w:ilvl="3">
      <w:start w:val="1"/>
      <w:numFmt w:val="upperRoman"/>
      <w:lvlText w:val="%4."/>
      <w:legacy w:legacy="1" w:legacySpace="120" w:legacyIndent="180"/>
      <w:lvlJc w:val="left"/>
      <w:pPr>
        <w:ind w:left="1476" w:hanging="180"/>
      </w:pPr>
    </w:lvl>
    <w:lvl w:ilvl="4">
      <w:start w:val="1"/>
      <w:numFmt w:val="decimal"/>
      <w:lvlText w:val=".%5."/>
      <w:legacy w:legacy="1" w:legacySpace="120" w:legacyIndent="792"/>
      <w:lvlJc w:val="left"/>
      <w:pPr>
        <w:ind w:left="2268" w:hanging="792"/>
      </w:pPr>
    </w:lvl>
    <w:lvl w:ilvl="5">
      <w:start w:val="1"/>
      <w:numFmt w:val="decimal"/>
      <w:lvlText w:val=".%5.%6."/>
      <w:legacy w:legacy="1" w:legacySpace="120" w:legacyIndent="936"/>
      <w:lvlJc w:val="left"/>
      <w:pPr>
        <w:ind w:left="3204" w:hanging="936"/>
      </w:pPr>
    </w:lvl>
    <w:lvl w:ilvl="6">
      <w:start w:val="1"/>
      <w:numFmt w:val="decimal"/>
      <w:lvlText w:val=".%5.%6.%7."/>
      <w:legacy w:legacy="1" w:legacySpace="120" w:legacyIndent="1080"/>
      <w:lvlJc w:val="left"/>
      <w:pPr>
        <w:ind w:left="4284" w:hanging="1080"/>
      </w:pPr>
    </w:lvl>
    <w:lvl w:ilvl="7">
      <w:start w:val="1"/>
      <w:numFmt w:val="decimal"/>
      <w:lvlText w:val=".%5.%6.%7.%8."/>
      <w:legacy w:legacy="1" w:legacySpace="120" w:legacyIndent="1224"/>
      <w:lvlJc w:val="left"/>
      <w:pPr>
        <w:ind w:left="5508" w:hanging="1224"/>
      </w:pPr>
    </w:lvl>
    <w:lvl w:ilvl="8">
      <w:start w:val="1"/>
      <w:numFmt w:val="decimal"/>
      <w:lvlText w:val=".%5.%6.%7.%8.%9."/>
      <w:legacy w:legacy="1" w:legacySpace="120" w:legacyIndent="1440"/>
      <w:lvlJc w:val="left"/>
      <w:pPr>
        <w:ind w:left="6948" w:hanging="1440"/>
      </w:pPr>
    </w:lvl>
  </w:abstractNum>
  <w:abstractNum w:abstractNumId="37">
    <w:nsid w:val="7F467504"/>
    <w:multiLevelType w:val="hybridMultilevel"/>
    <w:tmpl w:val="F4308F3E"/>
    <w:lvl w:ilvl="0" w:tplc="E66430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8601B3"/>
    <w:multiLevelType w:val="hybridMultilevel"/>
    <w:tmpl w:val="C6E623C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6"/>
  </w:num>
  <w:num w:numId="3">
    <w:abstractNumId w:val="32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0"/>
  </w:num>
  <w:num w:numId="7">
    <w:abstractNumId w:val="10"/>
  </w:num>
  <w:num w:numId="8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5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23"/>
  </w:num>
  <w:num w:numId="14">
    <w:abstractNumId w:val="34"/>
  </w:num>
  <w:num w:numId="15">
    <w:abstractNumId w:val="28"/>
  </w:num>
  <w:num w:numId="16">
    <w:abstractNumId w:val="12"/>
  </w:num>
  <w:num w:numId="17">
    <w:abstractNumId w:val="16"/>
  </w:num>
  <w:num w:numId="18">
    <w:abstractNumId w:val="7"/>
  </w:num>
  <w:num w:numId="19">
    <w:abstractNumId w:val="1"/>
  </w:num>
  <w:num w:numId="20">
    <w:abstractNumId w:val="8"/>
  </w:num>
  <w:num w:numId="21">
    <w:abstractNumId w:val="20"/>
  </w:num>
  <w:num w:numId="22">
    <w:abstractNumId w:val="6"/>
  </w:num>
  <w:num w:numId="23">
    <w:abstractNumId w:val="33"/>
  </w:num>
  <w:num w:numId="24">
    <w:abstractNumId w:val="5"/>
  </w:num>
  <w:num w:numId="25">
    <w:abstractNumId w:val="4"/>
  </w:num>
  <w:num w:numId="26">
    <w:abstractNumId w:val="27"/>
  </w:num>
  <w:num w:numId="27">
    <w:abstractNumId w:val="3"/>
  </w:num>
  <w:num w:numId="28">
    <w:abstractNumId w:val="37"/>
  </w:num>
  <w:num w:numId="29">
    <w:abstractNumId w:val="14"/>
  </w:num>
  <w:num w:numId="30">
    <w:abstractNumId w:val="31"/>
  </w:num>
  <w:num w:numId="31">
    <w:abstractNumId w:val="9"/>
  </w:num>
  <w:num w:numId="32">
    <w:abstractNumId w:val="19"/>
  </w:num>
  <w:num w:numId="33">
    <w:abstractNumId w:val="18"/>
  </w:num>
  <w:num w:numId="34">
    <w:abstractNumId w:val="24"/>
  </w:num>
  <w:num w:numId="35">
    <w:abstractNumId w:val="29"/>
  </w:num>
  <w:num w:numId="36">
    <w:abstractNumId w:val="25"/>
  </w:num>
  <w:num w:numId="37">
    <w:abstractNumId w:val="2"/>
  </w:num>
  <w:num w:numId="38">
    <w:abstractNumId w:val="38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622"/>
    <w:rsid w:val="00006674"/>
    <w:rsid w:val="000200CE"/>
    <w:rsid w:val="000313BC"/>
    <w:rsid w:val="0005015E"/>
    <w:rsid w:val="000501AD"/>
    <w:rsid w:val="00072607"/>
    <w:rsid w:val="00085A5D"/>
    <w:rsid w:val="00085D7D"/>
    <w:rsid w:val="00097AFE"/>
    <w:rsid w:val="000A2BA7"/>
    <w:rsid w:val="000A5B34"/>
    <w:rsid w:val="000A7B6F"/>
    <w:rsid w:val="000B1E44"/>
    <w:rsid w:val="000B281C"/>
    <w:rsid w:val="000B5E80"/>
    <w:rsid w:val="000C2C4F"/>
    <w:rsid w:val="000F19A8"/>
    <w:rsid w:val="000F457D"/>
    <w:rsid w:val="000F6480"/>
    <w:rsid w:val="00102DD7"/>
    <w:rsid w:val="00125B29"/>
    <w:rsid w:val="00125FA9"/>
    <w:rsid w:val="0013066A"/>
    <w:rsid w:val="00131008"/>
    <w:rsid w:val="00133CB4"/>
    <w:rsid w:val="00136BE3"/>
    <w:rsid w:val="00140644"/>
    <w:rsid w:val="00146FDE"/>
    <w:rsid w:val="0014716F"/>
    <w:rsid w:val="00151E4C"/>
    <w:rsid w:val="00162A48"/>
    <w:rsid w:val="00167A4B"/>
    <w:rsid w:val="0017588A"/>
    <w:rsid w:val="0017685F"/>
    <w:rsid w:val="00184219"/>
    <w:rsid w:val="00184A49"/>
    <w:rsid w:val="001C3447"/>
    <w:rsid w:val="001D3E86"/>
    <w:rsid w:val="001F4FA7"/>
    <w:rsid w:val="00227444"/>
    <w:rsid w:val="002526BE"/>
    <w:rsid w:val="0025524F"/>
    <w:rsid w:val="00261160"/>
    <w:rsid w:val="00265227"/>
    <w:rsid w:val="00272702"/>
    <w:rsid w:val="0027385E"/>
    <w:rsid w:val="0029138B"/>
    <w:rsid w:val="002C4185"/>
    <w:rsid w:val="002F7FA1"/>
    <w:rsid w:val="0030290D"/>
    <w:rsid w:val="00307819"/>
    <w:rsid w:val="00310F84"/>
    <w:rsid w:val="00311AE3"/>
    <w:rsid w:val="00352EA2"/>
    <w:rsid w:val="00360C98"/>
    <w:rsid w:val="003673F2"/>
    <w:rsid w:val="003B614E"/>
    <w:rsid w:val="003B7D72"/>
    <w:rsid w:val="003C1C77"/>
    <w:rsid w:val="003C2FDB"/>
    <w:rsid w:val="003D4D7B"/>
    <w:rsid w:val="003E6937"/>
    <w:rsid w:val="003F3061"/>
    <w:rsid w:val="004140B6"/>
    <w:rsid w:val="00416581"/>
    <w:rsid w:val="00420266"/>
    <w:rsid w:val="004260F4"/>
    <w:rsid w:val="00433102"/>
    <w:rsid w:val="00450535"/>
    <w:rsid w:val="00472015"/>
    <w:rsid w:val="004724C6"/>
    <w:rsid w:val="00474E7F"/>
    <w:rsid w:val="004915C6"/>
    <w:rsid w:val="004A23E4"/>
    <w:rsid w:val="004A7569"/>
    <w:rsid w:val="004B3CA7"/>
    <w:rsid w:val="004C1271"/>
    <w:rsid w:val="004C31AB"/>
    <w:rsid w:val="004C5E55"/>
    <w:rsid w:val="004C7DCF"/>
    <w:rsid w:val="004E3D85"/>
    <w:rsid w:val="004F50AF"/>
    <w:rsid w:val="004F6ACB"/>
    <w:rsid w:val="0050471B"/>
    <w:rsid w:val="005125F2"/>
    <w:rsid w:val="00513076"/>
    <w:rsid w:val="00526839"/>
    <w:rsid w:val="005310DA"/>
    <w:rsid w:val="00543865"/>
    <w:rsid w:val="0054758B"/>
    <w:rsid w:val="00570B21"/>
    <w:rsid w:val="00580F60"/>
    <w:rsid w:val="005848BF"/>
    <w:rsid w:val="005941E1"/>
    <w:rsid w:val="005C515E"/>
    <w:rsid w:val="005D02DA"/>
    <w:rsid w:val="005D5E6C"/>
    <w:rsid w:val="005E070C"/>
    <w:rsid w:val="006271A5"/>
    <w:rsid w:val="00645B73"/>
    <w:rsid w:val="006643A7"/>
    <w:rsid w:val="00667813"/>
    <w:rsid w:val="006735D5"/>
    <w:rsid w:val="00673DBD"/>
    <w:rsid w:val="0067437B"/>
    <w:rsid w:val="00675206"/>
    <w:rsid w:val="00683B31"/>
    <w:rsid w:val="006875FB"/>
    <w:rsid w:val="006930C4"/>
    <w:rsid w:val="006934E0"/>
    <w:rsid w:val="006E5E5E"/>
    <w:rsid w:val="006F223D"/>
    <w:rsid w:val="00720B3A"/>
    <w:rsid w:val="00720FD6"/>
    <w:rsid w:val="007238BE"/>
    <w:rsid w:val="00735DA3"/>
    <w:rsid w:val="007422C1"/>
    <w:rsid w:val="00752186"/>
    <w:rsid w:val="007557A0"/>
    <w:rsid w:val="007573F4"/>
    <w:rsid w:val="00784246"/>
    <w:rsid w:val="00786D9A"/>
    <w:rsid w:val="007B2A90"/>
    <w:rsid w:val="007B3DA0"/>
    <w:rsid w:val="007C2931"/>
    <w:rsid w:val="007D1E12"/>
    <w:rsid w:val="007E0F86"/>
    <w:rsid w:val="007F2114"/>
    <w:rsid w:val="008155EE"/>
    <w:rsid w:val="00817CBE"/>
    <w:rsid w:val="008210B0"/>
    <w:rsid w:val="0083748B"/>
    <w:rsid w:val="00841DF8"/>
    <w:rsid w:val="00886F81"/>
    <w:rsid w:val="00887005"/>
    <w:rsid w:val="0089346D"/>
    <w:rsid w:val="0089398A"/>
    <w:rsid w:val="008A3907"/>
    <w:rsid w:val="008D0547"/>
    <w:rsid w:val="008D4C28"/>
    <w:rsid w:val="008F1F2B"/>
    <w:rsid w:val="008F2AFC"/>
    <w:rsid w:val="008F4DEA"/>
    <w:rsid w:val="009217E3"/>
    <w:rsid w:val="00925015"/>
    <w:rsid w:val="009319DD"/>
    <w:rsid w:val="0093392C"/>
    <w:rsid w:val="009458E9"/>
    <w:rsid w:val="009538FA"/>
    <w:rsid w:val="00955622"/>
    <w:rsid w:val="00991C40"/>
    <w:rsid w:val="009925FC"/>
    <w:rsid w:val="009B01D8"/>
    <w:rsid w:val="009B1F97"/>
    <w:rsid w:val="009B521B"/>
    <w:rsid w:val="009B5936"/>
    <w:rsid w:val="009C4AC2"/>
    <w:rsid w:val="009D19B9"/>
    <w:rsid w:val="009D61D0"/>
    <w:rsid w:val="009E3016"/>
    <w:rsid w:val="009F31AA"/>
    <w:rsid w:val="009F6916"/>
    <w:rsid w:val="00A14752"/>
    <w:rsid w:val="00A30B63"/>
    <w:rsid w:val="00A3519A"/>
    <w:rsid w:val="00A437EE"/>
    <w:rsid w:val="00A51D84"/>
    <w:rsid w:val="00A64B12"/>
    <w:rsid w:val="00A67A1C"/>
    <w:rsid w:val="00A67ECF"/>
    <w:rsid w:val="00A7023C"/>
    <w:rsid w:val="00A9665C"/>
    <w:rsid w:val="00AB125C"/>
    <w:rsid w:val="00AB459F"/>
    <w:rsid w:val="00AC2B0E"/>
    <w:rsid w:val="00AF2693"/>
    <w:rsid w:val="00AF2738"/>
    <w:rsid w:val="00AF678A"/>
    <w:rsid w:val="00B16B6B"/>
    <w:rsid w:val="00B37008"/>
    <w:rsid w:val="00B55988"/>
    <w:rsid w:val="00B61918"/>
    <w:rsid w:val="00B70138"/>
    <w:rsid w:val="00B710EA"/>
    <w:rsid w:val="00B74FA3"/>
    <w:rsid w:val="00B769BE"/>
    <w:rsid w:val="00B86C63"/>
    <w:rsid w:val="00B86D92"/>
    <w:rsid w:val="00B965D1"/>
    <w:rsid w:val="00BA0250"/>
    <w:rsid w:val="00BB4B49"/>
    <w:rsid w:val="00BB7D7D"/>
    <w:rsid w:val="00BE1848"/>
    <w:rsid w:val="00BF049B"/>
    <w:rsid w:val="00BF533B"/>
    <w:rsid w:val="00C069EE"/>
    <w:rsid w:val="00C14628"/>
    <w:rsid w:val="00C31D4E"/>
    <w:rsid w:val="00C405EF"/>
    <w:rsid w:val="00C4301B"/>
    <w:rsid w:val="00C45811"/>
    <w:rsid w:val="00C5222F"/>
    <w:rsid w:val="00C54401"/>
    <w:rsid w:val="00C62573"/>
    <w:rsid w:val="00C6430C"/>
    <w:rsid w:val="00C93924"/>
    <w:rsid w:val="00CA71F8"/>
    <w:rsid w:val="00CD262F"/>
    <w:rsid w:val="00CF25D3"/>
    <w:rsid w:val="00D0788F"/>
    <w:rsid w:val="00D36CE2"/>
    <w:rsid w:val="00D42410"/>
    <w:rsid w:val="00D45BE6"/>
    <w:rsid w:val="00D471FC"/>
    <w:rsid w:val="00D65BA6"/>
    <w:rsid w:val="00D679A6"/>
    <w:rsid w:val="00D67B82"/>
    <w:rsid w:val="00D8039A"/>
    <w:rsid w:val="00D811B8"/>
    <w:rsid w:val="00D85156"/>
    <w:rsid w:val="00DC2908"/>
    <w:rsid w:val="00DD3A9F"/>
    <w:rsid w:val="00DD72C7"/>
    <w:rsid w:val="00DF02A7"/>
    <w:rsid w:val="00DF322C"/>
    <w:rsid w:val="00DF37D5"/>
    <w:rsid w:val="00E05F44"/>
    <w:rsid w:val="00E133A5"/>
    <w:rsid w:val="00E138FB"/>
    <w:rsid w:val="00E22641"/>
    <w:rsid w:val="00E36AC4"/>
    <w:rsid w:val="00E504FD"/>
    <w:rsid w:val="00E51648"/>
    <w:rsid w:val="00E6418A"/>
    <w:rsid w:val="00E713D9"/>
    <w:rsid w:val="00E72F4E"/>
    <w:rsid w:val="00E8394E"/>
    <w:rsid w:val="00EB331C"/>
    <w:rsid w:val="00EB61EE"/>
    <w:rsid w:val="00EC023C"/>
    <w:rsid w:val="00EC125D"/>
    <w:rsid w:val="00ED5C8D"/>
    <w:rsid w:val="00ED66F7"/>
    <w:rsid w:val="00EF671A"/>
    <w:rsid w:val="00F23236"/>
    <w:rsid w:val="00F30568"/>
    <w:rsid w:val="00F31D8D"/>
    <w:rsid w:val="00F4300B"/>
    <w:rsid w:val="00F7472A"/>
    <w:rsid w:val="00F7729C"/>
    <w:rsid w:val="00F8009D"/>
    <w:rsid w:val="00FB158F"/>
    <w:rsid w:val="00FE2F68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16B6B"/>
    <w:pPr>
      <w:overflowPunct w:val="0"/>
      <w:autoSpaceDE w:val="0"/>
      <w:autoSpaceDN w:val="0"/>
      <w:adjustRightInd w:val="0"/>
      <w:spacing w:before="120"/>
      <w:ind w:left="794" w:hanging="794"/>
      <w:jc w:val="both"/>
      <w:textAlignment w:val="baseline"/>
    </w:pPr>
  </w:style>
  <w:style w:type="paragraph" w:styleId="Nadpis1">
    <w:name w:val="heading 1"/>
    <w:basedOn w:val="Normln"/>
    <w:next w:val="Normln"/>
    <w:qFormat/>
    <w:rsid w:val="00B16B6B"/>
    <w:pPr>
      <w:keepNext/>
      <w:spacing w:line="240" w:lineRule="atLeast"/>
      <w:outlineLvl w:val="0"/>
    </w:pPr>
    <w:rPr>
      <w:i/>
    </w:rPr>
  </w:style>
  <w:style w:type="paragraph" w:styleId="Nadpis2">
    <w:name w:val="heading 2"/>
    <w:basedOn w:val="Normln"/>
    <w:next w:val="Normln"/>
    <w:qFormat/>
    <w:rsid w:val="00B16B6B"/>
    <w:pPr>
      <w:keepNext/>
      <w:outlineLvl w:val="1"/>
    </w:pPr>
    <w:rPr>
      <w:i/>
    </w:rPr>
  </w:style>
  <w:style w:type="paragraph" w:styleId="Nadpis3">
    <w:name w:val="heading 3"/>
    <w:basedOn w:val="Normln"/>
    <w:next w:val="Normln"/>
    <w:qFormat/>
    <w:rsid w:val="00B16B6B"/>
    <w:pPr>
      <w:keepNext/>
      <w:spacing w:line="240" w:lineRule="atLeast"/>
      <w:ind w:left="1485" w:firstLine="675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rsid w:val="00B16B6B"/>
    <w:pPr>
      <w:keepNext/>
      <w:spacing w:line="240" w:lineRule="atLeast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B16B6B"/>
    <w:pPr>
      <w:keepNext/>
      <w:spacing w:before="40"/>
      <w:outlineLvl w:val="4"/>
    </w:pPr>
    <w:rPr>
      <w:rFonts w:ascii="Arial" w:hAnsi="Arial" w:cs="Arial"/>
      <w:b/>
      <w:bCs/>
      <w:sz w:val="22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16B6B"/>
  </w:style>
  <w:style w:type="paragraph" w:styleId="Zhlav">
    <w:name w:val="header"/>
    <w:basedOn w:val="Normln"/>
    <w:link w:val="ZhlavChar"/>
    <w:uiPriority w:val="99"/>
    <w:rsid w:val="00B16B6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16B6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16B6B"/>
  </w:style>
  <w:style w:type="paragraph" w:customStyle="1" w:styleId="Zkladntext21">
    <w:name w:val="Základní text 21"/>
    <w:basedOn w:val="Normln"/>
    <w:rsid w:val="00B16B6B"/>
    <w:rPr>
      <w:color w:val="000000"/>
    </w:rPr>
  </w:style>
  <w:style w:type="paragraph" w:styleId="Nzev">
    <w:name w:val="Title"/>
    <w:basedOn w:val="Normln"/>
    <w:link w:val="NzevChar"/>
    <w:qFormat/>
    <w:rsid w:val="00B16B6B"/>
    <w:pPr>
      <w:spacing w:line="240" w:lineRule="atLeast"/>
      <w:jc w:val="center"/>
    </w:pPr>
    <w:rPr>
      <w:b/>
      <w:sz w:val="24"/>
    </w:rPr>
  </w:style>
  <w:style w:type="paragraph" w:customStyle="1" w:styleId="Zkladntext22">
    <w:name w:val="Základní text 22"/>
    <w:basedOn w:val="Normln"/>
    <w:rsid w:val="00B16B6B"/>
    <w:pPr>
      <w:spacing w:line="240" w:lineRule="atLeast"/>
      <w:ind w:left="2127"/>
    </w:pPr>
    <w:rPr>
      <w:rFonts w:ascii="Arial" w:hAnsi="Arial"/>
    </w:rPr>
  </w:style>
  <w:style w:type="paragraph" w:styleId="Textbubliny">
    <w:name w:val="Balloon Text"/>
    <w:basedOn w:val="Normln"/>
    <w:semiHidden/>
    <w:rsid w:val="00B16B6B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B16B6B"/>
    <w:pPr>
      <w:overflowPunct/>
      <w:autoSpaceDE/>
      <w:autoSpaceDN/>
      <w:adjustRightInd/>
      <w:spacing w:line="360" w:lineRule="auto"/>
      <w:textAlignment w:val="auto"/>
    </w:pPr>
    <w:rPr>
      <w:sz w:val="24"/>
      <w:szCs w:val="22"/>
    </w:rPr>
  </w:style>
  <w:style w:type="table" w:styleId="Mkatabulky">
    <w:name w:val="Table Grid"/>
    <w:basedOn w:val="Normlntabulka"/>
    <w:rsid w:val="00AB459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vrendokumentu">
    <w:name w:val="Document Map"/>
    <w:basedOn w:val="Normln"/>
    <w:semiHidden/>
    <w:rsid w:val="000C2C4F"/>
    <w:pPr>
      <w:shd w:val="clear" w:color="auto" w:fill="000080"/>
    </w:pPr>
    <w:rPr>
      <w:rFonts w:ascii="Tahoma" w:hAnsi="Tahoma" w:cs="Tahoma"/>
    </w:rPr>
  </w:style>
  <w:style w:type="character" w:styleId="Zvraznn">
    <w:name w:val="Emphasis"/>
    <w:uiPriority w:val="20"/>
    <w:qFormat/>
    <w:rsid w:val="00FB158F"/>
    <w:rPr>
      <w:i/>
      <w:iCs/>
    </w:rPr>
  </w:style>
  <w:style w:type="paragraph" w:styleId="Odstavecseseznamem">
    <w:name w:val="List Paragraph"/>
    <w:basedOn w:val="Normln"/>
    <w:uiPriority w:val="34"/>
    <w:qFormat/>
    <w:rsid w:val="00227444"/>
    <w:pPr>
      <w:overflowPunct/>
      <w:autoSpaceDE/>
      <w:autoSpaceDN/>
      <w:adjustRightInd/>
      <w:spacing w:before="0"/>
      <w:ind w:left="720" w:firstLine="0"/>
      <w:jc w:val="left"/>
      <w:textAlignment w:val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398A"/>
  </w:style>
  <w:style w:type="character" w:customStyle="1" w:styleId="ZpatChar">
    <w:name w:val="Zápatí Char"/>
    <w:basedOn w:val="Standardnpsmoodstavce"/>
    <w:link w:val="Zpat"/>
    <w:rsid w:val="0089398A"/>
  </w:style>
  <w:style w:type="character" w:styleId="Odkaznakoment">
    <w:name w:val="annotation reference"/>
    <w:rsid w:val="002727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2702"/>
  </w:style>
  <w:style w:type="character" w:customStyle="1" w:styleId="TextkomenteChar">
    <w:name w:val="Text komentáře Char"/>
    <w:basedOn w:val="Standardnpsmoodstavce"/>
    <w:link w:val="Textkomente"/>
    <w:rsid w:val="00272702"/>
  </w:style>
  <w:style w:type="paragraph" w:styleId="Pedmtkomente">
    <w:name w:val="annotation subject"/>
    <w:basedOn w:val="Textkomente"/>
    <w:next w:val="Textkomente"/>
    <w:link w:val="PedmtkomenteChar"/>
    <w:rsid w:val="00272702"/>
    <w:rPr>
      <w:b/>
      <w:bCs/>
    </w:rPr>
  </w:style>
  <w:style w:type="character" w:customStyle="1" w:styleId="PedmtkomenteChar">
    <w:name w:val="Předmět komentáře Char"/>
    <w:link w:val="Pedmtkomente"/>
    <w:rsid w:val="00272702"/>
    <w:rPr>
      <w:b/>
      <w:bCs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rsid w:val="00C93924"/>
    <w:pPr>
      <w:overflowPunct/>
      <w:autoSpaceDE/>
      <w:autoSpaceDN/>
      <w:adjustRightInd/>
      <w:spacing w:before="0" w:after="160" w:line="240" w:lineRule="exact"/>
      <w:ind w:left="0" w:firstLine="0"/>
      <w:jc w:val="left"/>
      <w:textAlignment w:val="auto"/>
    </w:pPr>
    <w:rPr>
      <w:rFonts w:ascii="Verdana" w:hAnsi="Verdana" w:cs="Verdana"/>
      <w:lang w:val="en-US" w:eastAsia="en-US"/>
    </w:rPr>
  </w:style>
  <w:style w:type="character" w:customStyle="1" w:styleId="NzevChar">
    <w:name w:val="Název Char"/>
    <w:basedOn w:val="Standardnpsmoodstavce"/>
    <w:link w:val="Nzev"/>
    <w:rsid w:val="00A7023C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2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HOPE - E.S., v.o.s.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PETR VOLEK A EVA JURčIčKOVá</dc:creator>
  <cp:lastModifiedBy>tereza</cp:lastModifiedBy>
  <cp:revision>8</cp:revision>
  <cp:lastPrinted>2011-06-14T09:34:00Z</cp:lastPrinted>
  <dcterms:created xsi:type="dcterms:W3CDTF">2011-06-14T10:08:00Z</dcterms:created>
  <dcterms:modified xsi:type="dcterms:W3CDTF">2012-06-18T11:03:00Z</dcterms:modified>
</cp:coreProperties>
</file>