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10" w:rsidRDefault="000C6710" w:rsidP="000C6710">
      <w:pPr>
        <w:pStyle w:val="Nadpisploha"/>
        <w:jc w:val="left"/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</w:p>
    <w:p w:rsidR="00E35967" w:rsidRPr="00E35967" w:rsidRDefault="00E35967" w:rsidP="00E359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57A2">
        <w:tab/>
      </w:r>
      <w:r w:rsidR="00CE57A2">
        <w:tab/>
      </w:r>
      <w:r w:rsidR="00094EC2">
        <w:t xml:space="preserve">Příloha </w:t>
      </w:r>
      <w:proofErr w:type="gramStart"/>
      <w:r w:rsidR="00094EC2">
        <w:t>č.1</w:t>
      </w:r>
      <w:proofErr w:type="gramEnd"/>
    </w:p>
    <w:p w:rsidR="00AC3AE4" w:rsidRDefault="005A64B6" w:rsidP="000C6710">
      <w:pPr>
        <w:pStyle w:val="Nadpisploha"/>
      </w:pPr>
      <w:r>
        <w:t>K</w:t>
      </w:r>
      <w:r w:rsidR="00AC3AE4" w:rsidRPr="00E36F32">
        <w:t>rycí list nabídky</w:t>
      </w:r>
      <w:bookmarkEnd w:id="0"/>
      <w:bookmarkEnd w:id="1"/>
      <w:bookmarkEnd w:id="2"/>
      <w:bookmarkEnd w:id="3"/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48"/>
        <w:gridCol w:w="1954"/>
        <w:gridCol w:w="1955"/>
        <w:gridCol w:w="1955"/>
      </w:tblGrid>
      <w:tr w:rsidR="00AC3AE4" w:rsidTr="000C6710">
        <w:trPr>
          <w:trHeight w:val="1230"/>
        </w:trPr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veřejné zakázky: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094EC2" w:rsidRDefault="00094EC2" w:rsidP="00094EC2">
            <w:pPr>
              <w:tabs>
                <w:tab w:val="left" w:pos="99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Pilotáž testových a dotazníkových</w:t>
            </w:r>
          </w:p>
          <w:p w:rsidR="00094EC2" w:rsidRPr="00B47092" w:rsidRDefault="00094EC2" w:rsidP="00094EC2">
            <w:pPr>
              <w:tabs>
                <w:tab w:val="left" w:pos="993"/>
              </w:tabs>
              <w:jc w:val="center"/>
            </w:pPr>
            <w:r>
              <w:rPr>
                <w:b/>
                <w:bCs/>
              </w:rPr>
              <w:t>modulů pro aplikaci PIAAC on - line</w:t>
            </w:r>
          </w:p>
          <w:p w:rsidR="00AC3AE4" w:rsidRPr="00DD4F58" w:rsidRDefault="00AC3AE4" w:rsidP="00707C17">
            <w:pPr>
              <w:jc w:val="center"/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052E7" w:rsidP="00F17ACF">
            <w:pPr>
              <w:rPr>
                <w:b/>
              </w:rPr>
            </w:pPr>
            <w:r>
              <w:rPr>
                <w:b/>
              </w:rPr>
              <w:t>Druh a k</w:t>
            </w:r>
            <w:r w:rsidR="00AA4F2D">
              <w:rPr>
                <w:b/>
              </w:rPr>
              <w:t>ategorie</w:t>
            </w:r>
            <w:r w:rsidR="00AC3AE4" w:rsidRPr="002E53DD">
              <w:rPr>
                <w:b/>
              </w:rPr>
              <w:t xml:space="preserve"> veřejné zakázky:</w:t>
            </w:r>
          </w:p>
        </w:tc>
        <w:tc>
          <w:tcPr>
            <w:tcW w:w="5864" w:type="dxa"/>
            <w:gridSpan w:val="3"/>
            <w:shd w:val="clear" w:color="auto" w:fill="FFFF99"/>
          </w:tcPr>
          <w:p w:rsidR="00AC3AE4" w:rsidRPr="00903A6A" w:rsidRDefault="00AC3AE4" w:rsidP="00E052E7">
            <w:pPr>
              <w:jc w:val="both"/>
            </w:pPr>
            <w:r w:rsidRPr="00903A6A">
              <w:rPr>
                <w:bCs/>
              </w:rPr>
              <w:t xml:space="preserve">Veřejná zakázka malého rozsahu </w:t>
            </w:r>
            <w:r w:rsidR="00E052E7">
              <w:t>na služby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Zadavatel</w:t>
            </w:r>
          </w:p>
        </w:tc>
        <w:tc>
          <w:tcPr>
            <w:tcW w:w="5864" w:type="dxa"/>
            <w:gridSpan w:val="3"/>
          </w:tcPr>
          <w:p w:rsidR="00935CEF" w:rsidRPr="00903A6A" w:rsidRDefault="00935CEF" w:rsidP="00F17ACF">
            <w:pPr>
              <w:rPr>
                <w:b/>
              </w:rPr>
            </w:pP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35CEF" w:rsidP="00F17ACF">
            <w:pPr>
              <w:rPr>
                <w:b/>
              </w:rPr>
            </w:pPr>
            <w:r>
              <w:rPr>
                <w:b/>
              </w:rPr>
              <w:t>Název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Pr="00094EC2" w:rsidRDefault="00094EC2" w:rsidP="00F17ACF">
            <w:pPr>
              <w:rPr>
                <w:bCs/>
              </w:rPr>
            </w:pPr>
            <w:r w:rsidRPr="00094EC2">
              <w:rPr>
                <w:bCs/>
              </w:rPr>
              <w:t>Dům zahraničních služeb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Default="00935CEF" w:rsidP="00F17ACF">
            <w:pPr>
              <w:rPr>
                <w:b/>
              </w:rPr>
            </w:pPr>
            <w:r>
              <w:rPr>
                <w:b/>
              </w:rPr>
              <w:t>Sídlo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Pr="00094EC2" w:rsidRDefault="00094EC2" w:rsidP="00F17ACF">
            <w:pPr>
              <w:rPr>
                <w:bCs/>
              </w:rPr>
            </w:pPr>
            <w:r w:rsidRPr="00094EC2">
              <w:rPr>
                <w:bCs/>
              </w:rPr>
              <w:t>Na Poříčí 1035/4, 110 00 Praha 1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IČO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Pr="00094EC2" w:rsidRDefault="00094EC2" w:rsidP="00F17ACF">
            <w:pPr>
              <w:rPr>
                <w:bCs/>
              </w:rPr>
            </w:pPr>
            <w:r w:rsidRPr="00094EC2">
              <w:rPr>
                <w:bCs/>
              </w:rPr>
              <w:t>61386839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Osoba oprávněná jednat jménem zadavatele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96CAF" w:rsidRPr="00094EC2" w:rsidRDefault="00094EC2" w:rsidP="00F17ACF">
            <w:pPr>
              <w:rPr>
                <w:bCs/>
              </w:rPr>
            </w:pPr>
            <w:r w:rsidRPr="00094EC2">
              <w:rPr>
                <w:bCs/>
              </w:rPr>
              <w:t xml:space="preserve">Ing. Iva </w:t>
            </w:r>
            <w:proofErr w:type="spellStart"/>
            <w:r w:rsidRPr="00094EC2">
              <w:rPr>
                <w:bCs/>
              </w:rPr>
              <w:t>Tatarková</w:t>
            </w:r>
            <w:proofErr w:type="spellEnd"/>
            <w:r w:rsidRPr="00094EC2">
              <w:rPr>
                <w:bCs/>
              </w:rPr>
              <w:t>, ředitelka</w:t>
            </w:r>
          </w:p>
        </w:tc>
      </w:tr>
      <w:tr w:rsidR="00903A6A">
        <w:tc>
          <w:tcPr>
            <w:tcW w:w="3348" w:type="dxa"/>
            <w:shd w:val="clear" w:color="auto" w:fill="FFFF99"/>
          </w:tcPr>
          <w:p w:rsidR="00903A6A" w:rsidRPr="00903A6A" w:rsidRDefault="00903A6A" w:rsidP="00F17ACF">
            <w:pPr>
              <w:rPr>
                <w:b/>
              </w:rPr>
            </w:pPr>
            <w:r>
              <w:rPr>
                <w:b/>
              </w:rPr>
              <w:t>Uchazeč</w:t>
            </w:r>
          </w:p>
        </w:tc>
        <w:tc>
          <w:tcPr>
            <w:tcW w:w="5864" w:type="dxa"/>
            <w:gridSpan w:val="3"/>
          </w:tcPr>
          <w:p w:rsidR="00903A6A" w:rsidRPr="00903A6A" w:rsidRDefault="00903A6A" w:rsidP="00F17ACF">
            <w:pPr>
              <w:rPr>
                <w:b/>
              </w:rPr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uchazeče: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339F7" w:rsidP="00F17ACF">
            <w:pPr>
              <w:rPr>
                <w:b/>
              </w:rPr>
            </w:pPr>
            <w:r>
              <w:rPr>
                <w:b/>
              </w:rPr>
              <w:t xml:space="preserve">Adresa sídla </w:t>
            </w:r>
            <w:r w:rsidR="00AC3AE4" w:rsidRPr="002E53DD">
              <w:rPr>
                <w:b/>
              </w:rPr>
              <w:t>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IČ</w:t>
            </w:r>
            <w:ins w:id="5" w:author="Alexandra Svobodová" w:date="2013-01-04T13:46:00Z">
              <w:r w:rsidR="00C521D8">
                <w:rPr>
                  <w:b/>
                </w:rPr>
                <w:t>O</w:t>
              </w:r>
            </w:ins>
            <w:bookmarkStart w:id="6" w:name="_GoBack"/>
            <w:bookmarkEnd w:id="6"/>
            <w:r w:rsidRPr="002E53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Titul, j</w:t>
            </w:r>
            <w:r w:rsidRPr="002E53DD">
              <w:rPr>
                <w:b/>
              </w:rPr>
              <w:t xml:space="preserve">méno </w:t>
            </w:r>
            <w:r>
              <w:rPr>
                <w:b/>
              </w:rPr>
              <w:t xml:space="preserve">a příjmení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E</w:t>
            </w:r>
            <w:r w:rsidRPr="002E53DD">
              <w:rPr>
                <w:b/>
              </w:rPr>
              <w:t>-mail 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Titul, jméno a příjmení</w:t>
            </w:r>
            <w:r w:rsidRPr="002E53DD">
              <w:rPr>
                <w:b/>
              </w:rPr>
              <w:t xml:space="preserve">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E</w:t>
            </w:r>
            <w:r w:rsidRPr="002E53DD">
              <w:rPr>
                <w:b/>
              </w:rPr>
              <w:t>-mail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vMerge w:val="restart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 xml:space="preserve">Nabídková cena </w:t>
            </w:r>
            <w:r>
              <w:rPr>
                <w:b/>
              </w:rPr>
              <w:t>celkem: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bez DPH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DPH v Kč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s DPH</w:t>
            </w:r>
          </w:p>
        </w:tc>
      </w:tr>
      <w:tr w:rsidR="00AC3AE4">
        <w:tc>
          <w:tcPr>
            <w:tcW w:w="3348" w:type="dxa"/>
            <w:vMerge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</w:tcPr>
          <w:p w:rsidR="00AC3AE4" w:rsidRDefault="00AC3AE4" w:rsidP="00F17ACF"/>
        </w:tc>
        <w:tc>
          <w:tcPr>
            <w:tcW w:w="1955" w:type="dxa"/>
          </w:tcPr>
          <w:p w:rsidR="00AC3AE4" w:rsidRDefault="00AC3AE4" w:rsidP="00F17ACF"/>
        </w:tc>
        <w:tc>
          <w:tcPr>
            <w:tcW w:w="1955" w:type="dxa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Datum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>
              <w:rPr>
                <w:b/>
              </w:rPr>
              <w:t>Titul, j</w:t>
            </w:r>
            <w:r w:rsidRPr="002E53DD">
              <w:rPr>
                <w:b/>
              </w:rPr>
              <w:t>méno a příjmení oprávněné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 w:rsidTr="000C6710">
        <w:trPr>
          <w:trHeight w:val="438"/>
        </w:trPr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 xml:space="preserve">Podpis </w:t>
            </w:r>
            <w:r w:rsidRPr="002E53DD">
              <w:rPr>
                <w:b/>
              </w:rPr>
              <w:t>oprávněné osoby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  <w:p w:rsidR="00DD4A46" w:rsidRDefault="00DD4A46" w:rsidP="00F17ACF"/>
        </w:tc>
      </w:tr>
    </w:tbl>
    <w:p w:rsidR="00AC3AE4" w:rsidRPr="00DD4F58" w:rsidRDefault="00AC3AE4" w:rsidP="00AC3AE4"/>
    <w:p w:rsidR="00AC3AE4" w:rsidRDefault="00AC3AE4" w:rsidP="006C1880"/>
    <w:sectPr w:rsidR="00AC3AE4" w:rsidSect="00093C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D52" w:rsidRDefault="00E31D52">
      <w:r>
        <w:separator/>
      </w:r>
    </w:p>
  </w:endnote>
  <w:endnote w:type="continuationSeparator" w:id="0">
    <w:p w:rsidR="00E31D52" w:rsidRDefault="00E3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DD" w:rsidRDefault="00AA330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21D8">
      <w:rPr>
        <w:noProof/>
      </w:rPr>
      <w:t>1</w:t>
    </w:r>
    <w:r>
      <w:rPr>
        <w:noProof/>
      </w:rPr>
      <w:fldChar w:fldCharType="end"/>
    </w:r>
  </w:p>
  <w:p w:rsidR="003707DD" w:rsidRDefault="003707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D52" w:rsidRDefault="00E31D52">
      <w:r>
        <w:separator/>
      </w:r>
    </w:p>
  </w:footnote>
  <w:footnote w:type="continuationSeparator" w:id="0">
    <w:p w:rsidR="00E31D52" w:rsidRDefault="00E31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B8" w:rsidRPr="00CE57A2" w:rsidRDefault="001F2EAA" w:rsidP="00CE57A2">
    <w:pPr>
      <w:pStyle w:val="Zhlav"/>
    </w:pPr>
    <w:r w:rsidRPr="00CE57A2">
      <w:tab/>
    </w:r>
    <w:r w:rsidR="00CE57A2" w:rsidRPr="00CE57A2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630555</wp:posOffset>
          </wp:positionH>
          <wp:positionV relativeFrom="paragraph">
            <wp:posOffset>-81280</wp:posOffset>
          </wp:positionV>
          <wp:extent cx="4857750" cy="1193800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9655" cy="11874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E57A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E4"/>
    <w:rsid w:val="00093C04"/>
    <w:rsid w:val="00094EC2"/>
    <w:rsid w:val="000C6710"/>
    <w:rsid w:val="000D6619"/>
    <w:rsid w:val="000E323B"/>
    <w:rsid w:val="001F2EAA"/>
    <w:rsid w:val="002054E7"/>
    <w:rsid w:val="00214B0B"/>
    <w:rsid w:val="00220DDE"/>
    <w:rsid w:val="002471AE"/>
    <w:rsid w:val="002520AA"/>
    <w:rsid w:val="00282104"/>
    <w:rsid w:val="00317F23"/>
    <w:rsid w:val="0034421A"/>
    <w:rsid w:val="00355598"/>
    <w:rsid w:val="00365B97"/>
    <w:rsid w:val="003707DD"/>
    <w:rsid w:val="003D701D"/>
    <w:rsid w:val="00504BA6"/>
    <w:rsid w:val="00590582"/>
    <w:rsid w:val="005960DD"/>
    <w:rsid w:val="005A64B6"/>
    <w:rsid w:val="005F1B3D"/>
    <w:rsid w:val="00616E0D"/>
    <w:rsid w:val="006643DA"/>
    <w:rsid w:val="00667097"/>
    <w:rsid w:val="006C1880"/>
    <w:rsid w:val="00707C17"/>
    <w:rsid w:val="00753D60"/>
    <w:rsid w:val="00797B59"/>
    <w:rsid w:val="007D12B8"/>
    <w:rsid w:val="00834A65"/>
    <w:rsid w:val="008C0AEA"/>
    <w:rsid w:val="00903A6A"/>
    <w:rsid w:val="0093149C"/>
    <w:rsid w:val="00935CEF"/>
    <w:rsid w:val="009767CA"/>
    <w:rsid w:val="00996CAF"/>
    <w:rsid w:val="009A453F"/>
    <w:rsid w:val="009E1C2C"/>
    <w:rsid w:val="00AA3301"/>
    <w:rsid w:val="00AA4F2D"/>
    <w:rsid w:val="00AC3AE4"/>
    <w:rsid w:val="00B105CE"/>
    <w:rsid w:val="00B45785"/>
    <w:rsid w:val="00B85E0A"/>
    <w:rsid w:val="00B94F9D"/>
    <w:rsid w:val="00BD06AD"/>
    <w:rsid w:val="00BE0C82"/>
    <w:rsid w:val="00BF705C"/>
    <w:rsid w:val="00C521D8"/>
    <w:rsid w:val="00C52423"/>
    <w:rsid w:val="00CC4400"/>
    <w:rsid w:val="00CC4B2D"/>
    <w:rsid w:val="00CE57A2"/>
    <w:rsid w:val="00D62EEC"/>
    <w:rsid w:val="00DB11C5"/>
    <w:rsid w:val="00DD4A46"/>
    <w:rsid w:val="00E002CC"/>
    <w:rsid w:val="00E052E7"/>
    <w:rsid w:val="00E31D52"/>
    <w:rsid w:val="00E32F78"/>
    <w:rsid w:val="00E339F7"/>
    <w:rsid w:val="00E35967"/>
    <w:rsid w:val="00E45B29"/>
    <w:rsid w:val="00E50076"/>
    <w:rsid w:val="00E62DB4"/>
    <w:rsid w:val="00F12468"/>
    <w:rsid w:val="00F17ACF"/>
    <w:rsid w:val="00F22D2E"/>
    <w:rsid w:val="00F52355"/>
    <w:rsid w:val="00F61325"/>
    <w:rsid w:val="00F7244B"/>
    <w:rsid w:val="00FC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zachystalova</dc:creator>
  <cp:lastModifiedBy>Alexandra Svobodová</cp:lastModifiedBy>
  <cp:revision>4</cp:revision>
  <cp:lastPrinted>2012-07-23T09:31:00Z</cp:lastPrinted>
  <dcterms:created xsi:type="dcterms:W3CDTF">2012-11-13T10:22:00Z</dcterms:created>
  <dcterms:modified xsi:type="dcterms:W3CDTF">2013-01-04T12:46:00Z</dcterms:modified>
</cp:coreProperties>
</file>