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F3" w:rsidRDefault="008D49F3" w:rsidP="008D49F3">
      <w:bookmarkStart w:id="0" w:name="_GoBack"/>
      <w:bookmarkEnd w:id="0"/>
    </w:p>
    <w:p w:rsidR="0081091F" w:rsidRDefault="0081091F" w:rsidP="008D49F3"/>
    <w:p w:rsidR="0081091F" w:rsidRDefault="0081091F" w:rsidP="008D49F3"/>
    <w:p w:rsidR="00756387" w:rsidRDefault="00756387" w:rsidP="00CC65B9">
      <w:pPr>
        <w:ind w:left="1416" w:firstLine="708"/>
      </w:pPr>
    </w:p>
    <w:p w:rsidR="00756387" w:rsidRPr="00C719F4" w:rsidRDefault="00756387" w:rsidP="00756387">
      <w:pPr>
        <w:rPr>
          <w:rFonts w:ascii="Times New Roman" w:hAnsi="Times New Roman"/>
          <w:b/>
          <w:sz w:val="28"/>
          <w:szCs w:val="28"/>
        </w:rPr>
      </w:pPr>
      <w:r w:rsidRPr="00C719F4">
        <w:rPr>
          <w:rFonts w:ascii="Times New Roman" w:hAnsi="Times New Roman"/>
          <w:b/>
          <w:sz w:val="28"/>
          <w:szCs w:val="28"/>
        </w:rPr>
        <w:t xml:space="preserve">Příloha </w:t>
      </w:r>
      <w:r w:rsidR="0081091F" w:rsidRPr="00C719F4">
        <w:rPr>
          <w:rFonts w:ascii="Times New Roman" w:hAnsi="Times New Roman"/>
          <w:b/>
          <w:sz w:val="28"/>
          <w:szCs w:val="28"/>
        </w:rPr>
        <w:t>č.</w:t>
      </w:r>
      <w:r w:rsidR="00C719F4">
        <w:rPr>
          <w:rFonts w:ascii="Times New Roman" w:hAnsi="Times New Roman"/>
          <w:b/>
          <w:sz w:val="28"/>
          <w:szCs w:val="28"/>
        </w:rPr>
        <w:t xml:space="preserve"> </w:t>
      </w:r>
      <w:r w:rsidR="0081091F" w:rsidRPr="00C719F4">
        <w:rPr>
          <w:rFonts w:ascii="Times New Roman" w:hAnsi="Times New Roman"/>
          <w:b/>
          <w:sz w:val="28"/>
          <w:szCs w:val="28"/>
        </w:rPr>
        <w:t>1</w:t>
      </w:r>
      <w:r w:rsidR="008D49F3" w:rsidRPr="00C719F4">
        <w:rPr>
          <w:rFonts w:ascii="Times New Roman" w:hAnsi="Times New Roman"/>
          <w:b/>
          <w:sz w:val="28"/>
          <w:szCs w:val="28"/>
        </w:rPr>
        <w:t xml:space="preserve"> </w:t>
      </w:r>
      <w:r w:rsidR="00C719F4" w:rsidRPr="00C719F4">
        <w:rPr>
          <w:rFonts w:ascii="Times New Roman" w:hAnsi="Times New Roman"/>
          <w:b/>
          <w:sz w:val="28"/>
          <w:szCs w:val="28"/>
        </w:rPr>
        <w:t xml:space="preserve">- </w:t>
      </w:r>
      <w:r w:rsidRPr="00C719F4">
        <w:rPr>
          <w:rFonts w:ascii="Times New Roman" w:hAnsi="Times New Roman"/>
          <w:b/>
          <w:sz w:val="28"/>
          <w:szCs w:val="28"/>
        </w:rPr>
        <w:t>Požadované parametry pro software:</w:t>
      </w:r>
    </w:p>
    <w:p w:rsidR="00756387" w:rsidRPr="0081091F" w:rsidRDefault="00756387" w:rsidP="00756387">
      <w:pPr>
        <w:rPr>
          <w:rFonts w:ascii="Times New Roman" w:hAnsi="Times New Roman"/>
        </w:rPr>
      </w:pP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 xml:space="preserve">PC i MAC platforma, </w:t>
      </w: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 xml:space="preserve">Kompatibilita vstupních dat se </w:t>
      </w:r>
      <w:proofErr w:type="spellStart"/>
      <w:r w:rsidRPr="0081091F">
        <w:rPr>
          <w:rFonts w:ascii="Times New Roman" w:hAnsi="Times New Roman"/>
        </w:rPr>
        <w:t>spreadsheetovým</w:t>
      </w:r>
      <w:proofErr w:type="spellEnd"/>
      <w:r w:rsidRPr="0081091F">
        <w:rPr>
          <w:rFonts w:ascii="Times New Roman" w:hAnsi="Times New Roman"/>
        </w:rPr>
        <w:t xml:space="preserve"> software </w:t>
      </w:r>
      <w:proofErr w:type="spellStart"/>
      <w:r w:rsidRPr="0081091F">
        <w:rPr>
          <w:rFonts w:ascii="Times New Roman" w:hAnsi="Times New Roman"/>
        </w:rPr>
        <w:t>msexcel</w:t>
      </w:r>
      <w:proofErr w:type="spellEnd"/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>2D a 3D korelační diagramy („</w:t>
      </w:r>
      <w:proofErr w:type="spellStart"/>
      <w:r w:rsidRPr="0081091F">
        <w:rPr>
          <w:rFonts w:ascii="Times New Roman" w:hAnsi="Times New Roman"/>
        </w:rPr>
        <w:t>scatterplots</w:t>
      </w:r>
      <w:proofErr w:type="spellEnd"/>
      <w:r w:rsidRPr="0081091F">
        <w:rPr>
          <w:rFonts w:ascii="Times New Roman" w:hAnsi="Times New Roman"/>
        </w:rPr>
        <w:t>“)</w:t>
      </w: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>„</w:t>
      </w:r>
      <w:proofErr w:type="spellStart"/>
      <w:r w:rsidRPr="0081091F">
        <w:rPr>
          <w:rFonts w:ascii="Times New Roman" w:hAnsi="Times New Roman"/>
        </w:rPr>
        <w:t>Volcanoplots</w:t>
      </w:r>
      <w:proofErr w:type="spellEnd"/>
      <w:r w:rsidRPr="0081091F">
        <w:rPr>
          <w:rFonts w:ascii="Times New Roman" w:hAnsi="Times New Roman"/>
        </w:rPr>
        <w:t>“ – korelační diagramy pro rychlé vyhodnocení změn, které jsou využívány v bioinformatice</w:t>
      </w: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 xml:space="preserve">Krabicové diagramy („Box </w:t>
      </w:r>
      <w:proofErr w:type="spellStart"/>
      <w:r w:rsidRPr="0081091F">
        <w:rPr>
          <w:rFonts w:ascii="Times New Roman" w:hAnsi="Times New Roman"/>
        </w:rPr>
        <w:t>plots</w:t>
      </w:r>
      <w:proofErr w:type="spellEnd"/>
      <w:r w:rsidRPr="0081091F">
        <w:rPr>
          <w:rFonts w:ascii="Times New Roman" w:hAnsi="Times New Roman"/>
        </w:rPr>
        <w:t>“)</w:t>
      </w: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 xml:space="preserve">2D </w:t>
      </w:r>
      <w:proofErr w:type="spellStart"/>
      <w:r w:rsidRPr="0081091F">
        <w:rPr>
          <w:rFonts w:ascii="Times New Roman" w:hAnsi="Times New Roman"/>
        </w:rPr>
        <w:t>dendrogramy</w:t>
      </w:r>
      <w:proofErr w:type="spellEnd"/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>Chromosomální mapy</w:t>
      </w: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>„</w:t>
      </w:r>
      <w:proofErr w:type="spellStart"/>
      <w:r w:rsidRPr="0081091F">
        <w:rPr>
          <w:rFonts w:ascii="Times New Roman" w:hAnsi="Times New Roman"/>
        </w:rPr>
        <w:t>Pathway</w:t>
      </w:r>
      <w:proofErr w:type="spellEnd"/>
      <w:r w:rsidRPr="0081091F">
        <w:rPr>
          <w:rFonts w:ascii="Times New Roman" w:hAnsi="Times New Roman"/>
        </w:rPr>
        <w:t>“ diagramy</w:t>
      </w: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r w:rsidRPr="0081091F">
        <w:rPr>
          <w:rFonts w:ascii="Times New Roman" w:hAnsi="Times New Roman"/>
        </w:rPr>
        <w:t>Klasifikační pohledy</w:t>
      </w:r>
    </w:p>
    <w:p w:rsidR="00756387" w:rsidRPr="0081091F" w:rsidRDefault="00756387" w:rsidP="00756387">
      <w:pPr>
        <w:numPr>
          <w:ilvl w:val="0"/>
          <w:numId w:val="27"/>
        </w:numPr>
        <w:spacing w:after="0"/>
        <w:jc w:val="left"/>
        <w:rPr>
          <w:rFonts w:ascii="Times New Roman" w:hAnsi="Times New Roman"/>
        </w:rPr>
      </w:pPr>
      <w:proofErr w:type="gramStart"/>
      <w:r w:rsidRPr="0081091F">
        <w:rPr>
          <w:rFonts w:ascii="Times New Roman" w:hAnsi="Times New Roman"/>
        </w:rPr>
        <w:t>Statistika</w:t>
      </w:r>
      <w:proofErr w:type="gramEnd"/>
      <w:r w:rsidRPr="0081091F">
        <w:rPr>
          <w:rFonts w:ascii="Times New Roman" w:hAnsi="Times New Roman"/>
        </w:rPr>
        <w:t xml:space="preserve"> –</w:t>
      </w:r>
      <w:proofErr w:type="gramStart"/>
      <w:r w:rsidRPr="0081091F">
        <w:rPr>
          <w:rFonts w:ascii="Times New Roman" w:hAnsi="Times New Roman"/>
        </w:rPr>
        <w:t>Jedno</w:t>
      </w:r>
      <w:proofErr w:type="gramEnd"/>
      <w:r w:rsidRPr="0081091F">
        <w:rPr>
          <w:rFonts w:ascii="Times New Roman" w:hAnsi="Times New Roman"/>
        </w:rPr>
        <w:t xml:space="preserve"> a dvou parametrová ANOVA + </w:t>
      </w:r>
      <w:proofErr w:type="spellStart"/>
      <w:r w:rsidRPr="0081091F">
        <w:rPr>
          <w:rFonts w:ascii="Times New Roman" w:hAnsi="Times New Roman"/>
        </w:rPr>
        <w:t>Tukey</w:t>
      </w:r>
      <w:proofErr w:type="spellEnd"/>
      <w:r w:rsidRPr="0081091F">
        <w:rPr>
          <w:rFonts w:ascii="Times New Roman" w:hAnsi="Times New Roman"/>
        </w:rPr>
        <w:t xml:space="preserve"> a Student-</w:t>
      </w:r>
      <w:proofErr w:type="spellStart"/>
      <w:r w:rsidRPr="0081091F">
        <w:rPr>
          <w:rFonts w:ascii="Times New Roman" w:hAnsi="Times New Roman"/>
        </w:rPr>
        <w:t>Newman</w:t>
      </w:r>
      <w:proofErr w:type="spellEnd"/>
      <w:r w:rsidRPr="0081091F">
        <w:rPr>
          <w:rFonts w:ascii="Times New Roman" w:hAnsi="Times New Roman"/>
        </w:rPr>
        <w:t>-</w:t>
      </w:r>
      <w:proofErr w:type="spellStart"/>
      <w:r w:rsidRPr="0081091F">
        <w:rPr>
          <w:rFonts w:ascii="Times New Roman" w:hAnsi="Times New Roman"/>
        </w:rPr>
        <w:t>Keuls</w:t>
      </w:r>
      <w:proofErr w:type="spellEnd"/>
      <w:r w:rsidRPr="0081091F">
        <w:rPr>
          <w:rFonts w:ascii="Times New Roman" w:hAnsi="Times New Roman"/>
        </w:rPr>
        <w:t xml:space="preserve"> „post hoc“ testy</w:t>
      </w:r>
    </w:p>
    <w:p w:rsidR="00756387" w:rsidRPr="0081091F" w:rsidRDefault="00756387" w:rsidP="00CC65B9">
      <w:pPr>
        <w:ind w:left="1416" w:firstLine="708"/>
        <w:rPr>
          <w:rFonts w:ascii="Times New Roman" w:hAnsi="Times New Roman"/>
        </w:rPr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Default="00756387" w:rsidP="00CC65B9">
      <w:pPr>
        <w:ind w:left="1416" w:firstLine="708"/>
      </w:pPr>
    </w:p>
    <w:p w:rsidR="00756387" w:rsidRPr="00CC65B9" w:rsidRDefault="00756387" w:rsidP="00CC65B9">
      <w:pPr>
        <w:ind w:left="1416" w:firstLine="708"/>
        <w:rPr>
          <w:b/>
        </w:rPr>
      </w:pPr>
    </w:p>
    <w:sectPr w:rsidR="00756387" w:rsidRPr="00CC65B9" w:rsidSect="008D49F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522" w:right="1134" w:bottom="567" w:left="1418" w:header="708" w:footer="141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DC" w:rsidRDefault="00E56EDC">
      <w:r>
        <w:separator/>
      </w:r>
    </w:p>
  </w:endnote>
  <w:endnote w:type="continuationSeparator" w:id="0">
    <w:p w:rsidR="00E56EDC" w:rsidRDefault="00E5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9F3" w:rsidRPr="008D49F3" w:rsidRDefault="008D49F3" w:rsidP="008D49F3">
    <w:pPr>
      <w:tabs>
        <w:tab w:val="center" w:pos="4536"/>
        <w:tab w:val="right" w:pos="9072"/>
      </w:tabs>
      <w:spacing w:after="0"/>
      <w:ind w:right="360"/>
      <w:jc w:val="center"/>
      <w:rPr>
        <w:ins w:id="1" w:author="Fürstová Iveta" w:date="2012-12-10T16:10:00Z"/>
        <w:rFonts w:eastAsia="Calibri" w:cs="Arial"/>
        <w:spacing w:val="8"/>
        <w:sz w:val="20"/>
        <w:lang w:eastAsia="en-US"/>
      </w:rPr>
    </w:pPr>
    <w:ins w:id="2" w:author="Fürstová Iveta" w:date="2012-12-10T16:10:00Z">
      <w:r w:rsidRPr="008D49F3">
        <w:rPr>
          <w:rFonts w:ascii="Calibri" w:eastAsia="Calibri" w:hAnsi="Calibri"/>
          <w:szCs w:val="22"/>
          <w:lang w:eastAsia="en-US"/>
        </w:rPr>
        <w:tab/>
      </w:r>
      <w:r w:rsidRPr="008D49F3">
        <w:rPr>
          <w:rFonts w:eastAsia="Calibri" w:cs="Arial"/>
          <w:spacing w:val="8"/>
          <w:sz w:val="20"/>
          <w:lang w:eastAsia="en-US"/>
        </w:rPr>
        <w:t>„Tato veřejná zakázka je spolufinancována Evropským sociálním fondem a státním rozpočtem České republiky“</w:t>
      </w:r>
    </w:ins>
  </w:p>
  <w:p w:rsidR="008D49F3" w:rsidRDefault="008D49F3">
    <w:pPr>
      <w:pStyle w:val="Zpat"/>
      <w:rPr>
        <w:ins w:id="3" w:author="Fürstová Iveta" w:date="2012-12-10T16:10:00Z"/>
      </w:rPr>
    </w:pPr>
  </w:p>
  <w:p w:rsidR="00ED0770" w:rsidRDefault="00ED07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9F3" w:rsidRPr="0081091F" w:rsidRDefault="00280B19">
    <w:pPr>
      <w:pStyle w:val="Zpat"/>
      <w:jc w:val="right"/>
      <w:rPr>
        <w:rFonts w:ascii="Times New Roman" w:hAnsi="Times New Roman"/>
      </w:rPr>
    </w:pPr>
    <w:r w:rsidRPr="0081091F">
      <w:rPr>
        <w:rFonts w:ascii="Times New Roman" w:hAnsi="Times New Roman"/>
      </w:rPr>
      <w:fldChar w:fldCharType="begin"/>
    </w:r>
    <w:r w:rsidR="008D49F3" w:rsidRPr="0081091F">
      <w:rPr>
        <w:rFonts w:ascii="Times New Roman" w:hAnsi="Times New Roman"/>
      </w:rPr>
      <w:instrText>PAGE   \* MERGEFORMAT</w:instrText>
    </w:r>
    <w:r w:rsidRPr="0081091F">
      <w:rPr>
        <w:rFonts w:ascii="Times New Roman" w:hAnsi="Times New Roman"/>
      </w:rPr>
      <w:fldChar w:fldCharType="separate"/>
    </w:r>
    <w:r w:rsidR="00052A6A">
      <w:rPr>
        <w:rFonts w:ascii="Times New Roman" w:hAnsi="Times New Roman"/>
        <w:noProof/>
      </w:rPr>
      <w:t>1</w:t>
    </w:r>
    <w:r w:rsidRPr="0081091F">
      <w:rPr>
        <w:rFonts w:ascii="Times New Roman" w:hAnsi="Times New Roman"/>
      </w:rPr>
      <w:fldChar w:fldCharType="end"/>
    </w:r>
  </w:p>
  <w:p w:rsidR="008D49F3" w:rsidRPr="0081091F" w:rsidRDefault="0081091F">
    <w:pPr>
      <w:pStyle w:val="Zpat"/>
      <w:rPr>
        <w:rFonts w:ascii="Times New Roman" w:hAnsi="Times New Roman"/>
      </w:rPr>
    </w:pPr>
    <w:r w:rsidRPr="0081091F">
      <w:rPr>
        <w:rFonts w:ascii="Times New Roman" w:hAnsi="Times New Roman"/>
      </w:rPr>
      <w:t>„Tato veřejná zakázka je spolufinancována Evropským sociálním fondem a státním rozpočtem Česk</w:t>
    </w:r>
    <w:r>
      <w:rPr>
        <w:rFonts w:ascii="Times New Roman" w:hAnsi="Times New Roman"/>
      </w:rPr>
      <w:t>é</w:t>
    </w:r>
    <w:r w:rsidRPr="0081091F">
      <w:rPr>
        <w:rFonts w:ascii="Times New Roman" w:hAnsi="Times New Roman"/>
      </w:rPr>
      <w:t xml:space="preserve"> republiky“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DC" w:rsidRDefault="00E56EDC">
      <w:r>
        <w:separator/>
      </w:r>
    </w:p>
  </w:footnote>
  <w:footnote w:type="continuationSeparator" w:id="0">
    <w:p w:rsidR="00E56EDC" w:rsidRDefault="00E56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770" w:rsidRDefault="00280B1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077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0770" w:rsidRDefault="00ED07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9F3" w:rsidRDefault="008D49F3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764540</wp:posOffset>
          </wp:positionH>
          <wp:positionV relativeFrom="paragraph">
            <wp:posOffset>-411480</wp:posOffset>
          </wp:positionV>
          <wp:extent cx="4401185" cy="1074420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1185" cy="10744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ED0770" w:rsidRDefault="00ED077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91F" w:rsidRDefault="0081091F">
    <w:pPr>
      <w:pStyle w:val="Zhlav"/>
    </w:pPr>
    <w:r w:rsidRPr="0081091F"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916940</wp:posOffset>
          </wp:positionH>
          <wp:positionV relativeFrom="paragraph">
            <wp:posOffset>-259080</wp:posOffset>
          </wp:positionV>
          <wp:extent cx="4400550" cy="1074420"/>
          <wp:effectExtent l="19050" t="0" r="0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1185" cy="10744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AE5E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0A32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0408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C617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3"/>
    <w:multiLevelType w:val="singleLevel"/>
    <w:tmpl w:val="76D8C7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B778F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4AF6DC2"/>
    <w:multiLevelType w:val="multilevel"/>
    <w:tmpl w:val="0C6606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C43218D"/>
    <w:multiLevelType w:val="hybridMultilevel"/>
    <w:tmpl w:val="D7F8E6C4"/>
    <w:lvl w:ilvl="0" w:tplc="FC0A9BD0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F47D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2" w:tplc="B8E480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EE5DC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FBE04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F6A9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5A43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FACE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2ED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A8394F"/>
    <w:multiLevelType w:val="hybridMultilevel"/>
    <w:tmpl w:val="5E487776"/>
    <w:lvl w:ilvl="0" w:tplc="AD786AEE">
      <w:start w:val="5"/>
      <w:numFmt w:val="lowerLetter"/>
      <w:lvlText w:val="%1)"/>
      <w:lvlJc w:val="left"/>
      <w:pPr>
        <w:tabs>
          <w:tab w:val="num" w:pos="454"/>
        </w:tabs>
        <w:ind w:left="680" w:hanging="323"/>
      </w:pPr>
      <w:rPr>
        <w:rFonts w:ascii="Times New Roman" w:hAnsi="Times New Roman" w:hint="default"/>
        <w:b w:val="0"/>
        <w:i w:val="0"/>
        <w:sz w:val="24"/>
      </w:rPr>
    </w:lvl>
    <w:lvl w:ilvl="1" w:tplc="AAA286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D21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C0F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A4D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C8A1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480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AC41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BE5F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053704"/>
    <w:multiLevelType w:val="hybridMultilevel"/>
    <w:tmpl w:val="8B407D68"/>
    <w:lvl w:ilvl="0" w:tplc="AD26FE5A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695EA1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866A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2C96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CC3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B855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F2E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267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DB68FE"/>
    <w:multiLevelType w:val="hybridMultilevel"/>
    <w:tmpl w:val="2DF20EB4"/>
    <w:lvl w:ilvl="0" w:tplc="74544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6D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2ECC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824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326B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B475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8C0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4638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188F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303097"/>
    <w:multiLevelType w:val="singleLevel"/>
    <w:tmpl w:val="91481FD2"/>
    <w:lvl w:ilvl="0">
      <w:start w:val="1"/>
      <w:numFmt w:val="decimal"/>
      <w:lvlText w:val="%1."/>
      <w:lvlJc w:val="left"/>
      <w:pPr>
        <w:tabs>
          <w:tab w:val="num" w:pos="-904"/>
        </w:tabs>
        <w:ind w:left="-904" w:hanging="372"/>
      </w:pPr>
      <w:rPr>
        <w:rFonts w:hint="default"/>
      </w:rPr>
    </w:lvl>
  </w:abstractNum>
  <w:abstractNum w:abstractNumId="12">
    <w:nsid w:val="1EDB7A51"/>
    <w:multiLevelType w:val="hybridMultilevel"/>
    <w:tmpl w:val="F4F2A458"/>
    <w:lvl w:ilvl="0" w:tplc="86D4FA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0E17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6807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8A8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FE6B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E295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0EBB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E07A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C8C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DF11FE"/>
    <w:multiLevelType w:val="hybridMultilevel"/>
    <w:tmpl w:val="CBF40388"/>
    <w:lvl w:ilvl="0" w:tplc="4FB439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5D2AE8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C0E76E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FE6439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334A7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188C13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FCEA63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8CB5B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FE97E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2993773"/>
    <w:multiLevelType w:val="multilevel"/>
    <w:tmpl w:val="B90EC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25146E0"/>
    <w:multiLevelType w:val="hybridMultilevel"/>
    <w:tmpl w:val="634828AE"/>
    <w:lvl w:ilvl="0" w:tplc="64A0CA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117291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06E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B86C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8E6F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2F6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62D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6C0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CD4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A21C8F"/>
    <w:multiLevelType w:val="singleLevel"/>
    <w:tmpl w:val="BAB2B1D4"/>
    <w:lvl w:ilvl="0">
      <w:start w:val="1"/>
      <w:numFmt w:val="lowerLetter"/>
      <w:lvlText w:val="%1)"/>
      <w:legacy w:legacy="1" w:legacySpace="0" w:legacyIndent="283"/>
      <w:lvlJc w:val="left"/>
      <w:pPr>
        <w:ind w:left="992" w:hanging="283"/>
      </w:pPr>
    </w:lvl>
  </w:abstractNum>
  <w:abstractNum w:abstractNumId="17">
    <w:nsid w:val="552C48EB"/>
    <w:multiLevelType w:val="hybridMultilevel"/>
    <w:tmpl w:val="B7D26F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87181"/>
    <w:multiLevelType w:val="multilevel"/>
    <w:tmpl w:val="B8AE82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FB7D63"/>
    <w:multiLevelType w:val="hybridMultilevel"/>
    <w:tmpl w:val="40B0337A"/>
    <w:lvl w:ilvl="0" w:tplc="29062E0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CAABE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0CAB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A5D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B459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7E6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62DD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0B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42BE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FB4D11"/>
    <w:multiLevelType w:val="hybridMultilevel"/>
    <w:tmpl w:val="A6662226"/>
    <w:lvl w:ilvl="0" w:tplc="A1D617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00A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5A65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0AC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6046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3656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5CC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0C50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60AC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8C32BE"/>
    <w:multiLevelType w:val="hybridMultilevel"/>
    <w:tmpl w:val="3FF2AB4E"/>
    <w:lvl w:ilvl="0" w:tplc="FFF88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3A02D6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9295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902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E83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68C7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60D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8C96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9692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F53C8C"/>
    <w:multiLevelType w:val="hybridMultilevel"/>
    <w:tmpl w:val="13F4F284"/>
    <w:lvl w:ilvl="0" w:tplc="7908AF6A">
      <w:start w:val="7"/>
      <w:numFmt w:val="bullet"/>
      <w:lvlText w:val="-"/>
      <w:lvlJc w:val="left"/>
      <w:pPr>
        <w:tabs>
          <w:tab w:val="num" w:pos="2456"/>
        </w:tabs>
        <w:ind w:left="2456" w:hanging="187"/>
      </w:pPr>
      <w:rPr>
        <w:rFonts w:ascii="Times New Roman" w:eastAsia="Times New Roman" w:hAnsi="Times New Roman" w:cs="Times New Roman" w:hint="default"/>
      </w:rPr>
    </w:lvl>
    <w:lvl w:ilvl="1" w:tplc="248A0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5662B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F2E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E8F4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2419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E65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FC43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7685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91061D"/>
    <w:multiLevelType w:val="multilevel"/>
    <w:tmpl w:val="95CE8FB4"/>
    <w:lvl w:ilvl="0">
      <w:start w:val="5"/>
      <w:numFmt w:val="lowerLetter"/>
      <w:lvlText w:val="%1)"/>
      <w:lvlJc w:val="left"/>
      <w:pPr>
        <w:tabs>
          <w:tab w:val="num" w:pos="454"/>
        </w:tabs>
        <w:ind w:left="680" w:hanging="32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A97ACA"/>
    <w:multiLevelType w:val="hybridMultilevel"/>
    <w:tmpl w:val="CBD2BF60"/>
    <w:lvl w:ilvl="0" w:tplc="402E6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E32FA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ED36BB0"/>
    <w:multiLevelType w:val="hybridMultilevel"/>
    <w:tmpl w:val="2C38EE9E"/>
    <w:lvl w:ilvl="0" w:tplc="C4209EA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878861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C400E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C7CDA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BC6261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69E77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006A5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91671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04ADE6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2736BF2"/>
    <w:multiLevelType w:val="hybridMultilevel"/>
    <w:tmpl w:val="E7F6600A"/>
    <w:lvl w:ilvl="0" w:tplc="402E6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462088"/>
    <w:multiLevelType w:val="hybridMultilevel"/>
    <w:tmpl w:val="731C65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4"/>
  </w:num>
  <w:num w:numId="5">
    <w:abstractNumId w:val="21"/>
  </w:num>
  <w:num w:numId="6">
    <w:abstractNumId w:val="7"/>
  </w:num>
  <w:num w:numId="7">
    <w:abstractNumId w:val="18"/>
  </w:num>
  <w:num w:numId="8">
    <w:abstractNumId w:val="8"/>
  </w:num>
  <w:num w:numId="9">
    <w:abstractNumId w:val="23"/>
  </w:num>
  <w:num w:numId="10">
    <w:abstractNumId w:val="25"/>
  </w:num>
  <w:num w:numId="11">
    <w:abstractNumId w:val="10"/>
  </w:num>
  <w:num w:numId="12">
    <w:abstractNumId w:val="13"/>
  </w:num>
  <w:num w:numId="13">
    <w:abstractNumId w:val="15"/>
  </w:num>
  <w:num w:numId="14">
    <w:abstractNumId w:val="22"/>
  </w:num>
  <w:num w:numId="15">
    <w:abstractNumId w:val="16"/>
  </w:num>
  <w:num w:numId="16">
    <w:abstractNumId w:val="26"/>
  </w:num>
  <w:num w:numId="17">
    <w:abstractNumId w:val="20"/>
  </w:num>
  <w:num w:numId="18">
    <w:abstractNumId w:val="19"/>
  </w:num>
  <w:num w:numId="19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7"/>
  </w:num>
  <w:num w:numId="26">
    <w:abstractNumId w:val="6"/>
  </w:num>
  <w:num w:numId="27">
    <w:abstractNumId w:val="28"/>
  </w:num>
  <w:num w:numId="28">
    <w:abstractNumId w:val="2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DEB"/>
    <w:rsid w:val="00052A6A"/>
    <w:rsid w:val="000A7DE8"/>
    <w:rsid w:val="000F78B5"/>
    <w:rsid w:val="00124A45"/>
    <w:rsid w:val="00163DEB"/>
    <w:rsid w:val="00174A24"/>
    <w:rsid w:val="001C022C"/>
    <w:rsid w:val="00280B19"/>
    <w:rsid w:val="002B50EF"/>
    <w:rsid w:val="003B1B1E"/>
    <w:rsid w:val="003D26A8"/>
    <w:rsid w:val="004D3A04"/>
    <w:rsid w:val="0060179F"/>
    <w:rsid w:val="006A248B"/>
    <w:rsid w:val="00756387"/>
    <w:rsid w:val="0081091F"/>
    <w:rsid w:val="008D49F3"/>
    <w:rsid w:val="00916F19"/>
    <w:rsid w:val="00952F1D"/>
    <w:rsid w:val="00A05DAF"/>
    <w:rsid w:val="00AA2090"/>
    <w:rsid w:val="00AC61D2"/>
    <w:rsid w:val="00B2079A"/>
    <w:rsid w:val="00B54B1E"/>
    <w:rsid w:val="00B848D9"/>
    <w:rsid w:val="00C719F4"/>
    <w:rsid w:val="00C72E86"/>
    <w:rsid w:val="00CC65B9"/>
    <w:rsid w:val="00D370F8"/>
    <w:rsid w:val="00D938E1"/>
    <w:rsid w:val="00DE027B"/>
    <w:rsid w:val="00E56EDC"/>
    <w:rsid w:val="00E84E5F"/>
    <w:rsid w:val="00EC2252"/>
    <w:rsid w:val="00ED0770"/>
    <w:rsid w:val="00ED627B"/>
    <w:rsid w:val="00F1283D"/>
    <w:rsid w:val="00F7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ind w:left="-1418" w:firstLine="142"/>
      <w:jc w:val="right"/>
      <w:outlineLvl w:val="0"/>
    </w:pPr>
    <w:rPr>
      <w:sz w:val="3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oney">
    <w:name w:val="honey"/>
    <w:basedOn w:val="Normln"/>
    <w:pPr>
      <w:spacing w:line="360" w:lineRule="auto"/>
    </w:pPr>
    <w:rPr>
      <w:sz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</w:pPr>
  </w:style>
  <w:style w:type="paragraph" w:styleId="Zkladntext2">
    <w:name w:val="Body Text 2"/>
    <w:basedOn w:val="Normln"/>
    <w:semiHidden/>
  </w:style>
  <w:style w:type="paragraph" w:customStyle="1" w:styleId="Normodsaz">
    <w:name w:val="Norm.odsaz."/>
    <w:basedOn w:val="Normln"/>
    <w:pPr>
      <w:autoSpaceDE w:val="0"/>
      <w:autoSpaceDN w:val="0"/>
      <w:spacing w:before="120"/>
    </w:pPr>
    <w:rPr>
      <w:sz w:val="24"/>
      <w:szCs w:val="24"/>
    </w:rPr>
  </w:style>
  <w:style w:type="paragraph" w:customStyle="1" w:styleId="normalodsazene">
    <w:name w:val="normalodsazene"/>
    <w:basedOn w:val="Normln"/>
    <w:pPr>
      <w:spacing w:before="100" w:beforeAutospacing="1" w:after="100" w:afterAutospacing="1"/>
    </w:pPr>
    <w:rPr>
      <w:szCs w:val="24"/>
    </w:rPr>
  </w:style>
  <w:style w:type="character" w:styleId="slostrnky">
    <w:name w:val="page number"/>
    <w:basedOn w:val="Standardnpsmoodstavce"/>
    <w:semiHidden/>
  </w:style>
  <w:style w:type="paragraph" w:styleId="Seznamsodrkami2">
    <w:name w:val="List Bullet 2"/>
    <w:basedOn w:val="Normln"/>
    <w:autoRedefine/>
    <w:semiHidden/>
    <w:rPr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semiHidden/>
    <w:rPr>
      <w:rFonts w:cs="Arial"/>
      <w:szCs w:val="24"/>
    </w:rPr>
  </w:style>
  <w:style w:type="paragraph" w:styleId="Seznam">
    <w:name w:val="List"/>
    <w:basedOn w:val="Normln"/>
    <w:semiHidden/>
    <w:pPr>
      <w:ind w:left="283" w:hanging="283"/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odsazen">
    <w:name w:val="Body Text Indent"/>
    <w:basedOn w:val="Normln"/>
    <w:semiHidden/>
    <w:pPr>
      <w:tabs>
        <w:tab w:val="left" w:pos="709"/>
        <w:tab w:val="left" w:pos="5387"/>
        <w:tab w:val="right" w:pos="6521"/>
      </w:tabs>
      <w:jc w:val="center"/>
    </w:pPr>
    <w:rPr>
      <w:b/>
      <w:bCs/>
      <w:sz w:val="24"/>
      <w:szCs w:val="24"/>
    </w:rPr>
  </w:style>
  <w:style w:type="paragraph" w:styleId="Nzev">
    <w:name w:val="Title"/>
    <w:basedOn w:val="Normln"/>
    <w:qFormat/>
    <w:pPr>
      <w:tabs>
        <w:tab w:val="left" w:pos="1134"/>
        <w:tab w:val="left" w:pos="4536"/>
        <w:tab w:val="right" w:pos="7938"/>
      </w:tabs>
      <w:jc w:val="center"/>
    </w:pPr>
    <w:rPr>
      <w:rFonts w:ascii="CG Times" w:hAnsi="CG Times"/>
      <w:b/>
      <w:bCs/>
      <w:sz w:val="28"/>
      <w:szCs w:val="28"/>
    </w:rPr>
  </w:style>
  <w:style w:type="character" w:customStyle="1" w:styleId="base">
    <w:name w:val="base"/>
    <w:basedOn w:val="Standardnpsmoodstavce"/>
    <w:rsid w:val="00F7747B"/>
  </w:style>
  <w:style w:type="character" w:styleId="Odkaznakoment">
    <w:name w:val="annotation reference"/>
    <w:uiPriority w:val="99"/>
    <w:semiHidden/>
    <w:unhideWhenUsed/>
    <w:rsid w:val="00AC61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61D2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AC61D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1D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C61D2"/>
    <w:rPr>
      <w:rFonts w:ascii="Arial" w:hAnsi="Arial"/>
      <w:b/>
      <w:bCs/>
    </w:rPr>
  </w:style>
  <w:style w:type="character" w:customStyle="1" w:styleId="ZpatChar">
    <w:name w:val="Zápatí Char"/>
    <w:link w:val="Zpat"/>
    <w:uiPriority w:val="99"/>
    <w:rsid w:val="008D49F3"/>
    <w:rPr>
      <w:rFonts w:ascii="Arial" w:hAnsi="Arial"/>
      <w:sz w:val="22"/>
    </w:rPr>
  </w:style>
  <w:style w:type="character" w:customStyle="1" w:styleId="ZhlavChar">
    <w:name w:val="Záhlaví Char"/>
    <w:link w:val="Zhlav"/>
    <w:uiPriority w:val="99"/>
    <w:rsid w:val="008D49F3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ind w:left="-1418" w:firstLine="142"/>
      <w:jc w:val="right"/>
      <w:outlineLvl w:val="0"/>
    </w:pPr>
    <w:rPr>
      <w:sz w:val="3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oney">
    <w:name w:val="honey"/>
    <w:basedOn w:val="Normln"/>
    <w:pPr>
      <w:spacing w:line="360" w:lineRule="auto"/>
    </w:pPr>
    <w:rPr>
      <w:sz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</w:pPr>
  </w:style>
  <w:style w:type="paragraph" w:styleId="Zkladntext2">
    <w:name w:val="Body Text 2"/>
    <w:basedOn w:val="Normln"/>
    <w:semiHidden/>
  </w:style>
  <w:style w:type="paragraph" w:customStyle="1" w:styleId="Normodsaz">
    <w:name w:val="Norm.odsaz."/>
    <w:basedOn w:val="Normln"/>
    <w:pPr>
      <w:autoSpaceDE w:val="0"/>
      <w:autoSpaceDN w:val="0"/>
      <w:spacing w:before="120"/>
    </w:pPr>
    <w:rPr>
      <w:sz w:val="24"/>
      <w:szCs w:val="24"/>
    </w:rPr>
  </w:style>
  <w:style w:type="paragraph" w:customStyle="1" w:styleId="normalodsazene">
    <w:name w:val="normalodsazene"/>
    <w:basedOn w:val="Normln"/>
    <w:pPr>
      <w:spacing w:before="100" w:beforeAutospacing="1" w:after="100" w:afterAutospacing="1"/>
    </w:pPr>
    <w:rPr>
      <w:szCs w:val="24"/>
    </w:rPr>
  </w:style>
  <w:style w:type="character" w:styleId="slostrnky">
    <w:name w:val="page number"/>
    <w:basedOn w:val="Standardnpsmoodstavce"/>
    <w:semiHidden/>
  </w:style>
  <w:style w:type="paragraph" w:styleId="Seznamsodrkami2">
    <w:name w:val="List Bullet 2"/>
    <w:basedOn w:val="Normln"/>
    <w:autoRedefine/>
    <w:semiHidden/>
    <w:rPr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semiHidden/>
    <w:rPr>
      <w:rFonts w:cs="Arial"/>
      <w:szCs w:val="24"/>
    </w:rPr>
  </w:style>
  <w:style w:type="paragraph" w:styleId="Seznam">
    <w:name w:val="List"/>
    <w:basedOn w:val="Normln"/>
    <w:semiHidden/>
    <w:pPr>
      <w:ind w:left="283" w:hanging="283"/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odsazen">
    <w:name w:val="Body Text Indent"/>
    <w:basedOn w:val="Normln"/>
    <w:semiHidden/>
    <w:pPr>
      <w:tabs>
        <w:tab w:val="left" w:pos="709"/>
        <w:tab w:val="left" w:pos="5387"/>
        <w:tab w:val="right" w:pos="6521"/>
      </w:tabs>
      <w:jc w:val="center"/>
    </w:pPr>
    <w:rPr>
      <w:b/>
      <w:bCs/>
      <w:sz w:val="24"/>
      <w:szCs w:val="24"/>
    </w:rPr>
  </w:style>
  <w:style w:type="paragraph" w:styleId="Nzev">
    <w:name w:val="Title"/>
    <w:basedOn w:val="Normln"/>
    <w:qFormat/>
    <w:pPr>
      <w:tabs>
        <w:tab w:val="left" w:pos="1134"/>
        <w:tab w:val="left" w:pos="4536"/>
        <w:tab w:val="right" w:pos="7938"/>
      </w:tabs>
      <w:jc w:val="center"/>
    </w:pPr>
    <w:rPr>
      <w:rFonts w:ascii="CG Times" w:hAnsi="CG Times"/>
      <w:b/>
      <w:bCs/>
      <w:sz w:val="28"/>
      <w:szCs w:val="28"/>
    </w:rPr>
  </w:style>
  <w:style w:type="character" w:customStyle="1" w:styleId="base">
    <w:name w:val="base"/>
    <w:basedOn w:val="Standardnpsmoodstavce"/>
    <w:rsid w:val="00F7747B"/>
  </w:style>
  <w:style w:type="character" w:styleId="Odkaznakoment">
    <w:name w:val="annotation reference"/>
    <w:uiPriority w:val="99"/>
    <w:semiHidden/>
    <w:unhideWhenUsed/>
    <w:rsid w:val="00AC61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61D2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AC61D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1D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C61D2"/>
    <w:rPr>
      <w:rFonts w:ascii="Arial" w:hAnsi="Arial"/>
      <w:b/>
      <w:bCs/>
    </w:rPr>
  </w:style>
  <w:style w:type="character" w:customStyle="1" w:styleId="ZpatChar">
    <w:name w:val="Zápatí Char"/>
    <w:link w:val="Zpat"/>
    <w:uiPriority w:val="99"/>
    <w:rsid w:val="008D49F3"/>
    <w:rPr>
      <w:rFonts w:ascii="Arial" w:hAnsi="Arial"/>
      <w:sz w:val="22"/>
    </w:rPr>
  </w:style>
  <w:style w:type="character" w:customStyle="1" w:styleId="ZhlavChar">
    <w:name w:val="Záhlaví Char"/>
    <w:link w:val="Zhlav"/>
    <w:uiPriority w:val="99"/>
    <w:rsid w:val="008D49F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OFFICE\sablony\DEKANAT\Hlavi&#269;kov&#253;%20pap&#237;r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D7DD-0C50-4490-BAE7-D4165B67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UNIVERZITA  KARLOVA  V PRAZE</vt:lpstr>
    </vt:vector>
  </TitlesOfParts>
  <Company>1. LF UK</Company>
  <LinksUpToDate>false</LinksUpToDate>
  <CharactersWithSpaces>495</CharactersWithSpaces>
  <SharedDoc>false</SharedDoc>
  <HLinks>
    <vt:vector size="12" baseType="variant">
      <vt:variant>
        <vt:i4>1703957</vt:i4>
      </vt:variant>
      <vt:variant>
        <vt:i4>3</vt:i4>
      </vt:variant>
      <vt:variant>
        <vt:i4>0</vt:i4>
      </vt:variant>
      <vt:variant>
        <vt:i4>5</vt:i4>
      </vt:variant>
      <vt:variant>
        <vt:lpwstr>http://www.natur.cuni.cz/</vt:lpwstr>
      </vt:variant>
      <vt:variant>
        <vt:lpwstr/>
      </vt:variant>
      <vt:variant>
        <vt:i4>7995470</vt:i4>
      </vt:variant>
      <vt:variant>
        <vt:i4>0</vt:i4>
      </vt:variant>
      <vt:variant>
        <vt:i4>0</vt:i4>
      </vt:variant>
      <vt:variant>
        <vt:i4>5</vt:i4>
      </vt:variant>
      <vt:variant>
        <vt:lpwstr>mailto:pavel.stopka@natur.cuni.cz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UNIVERZITA  KARLOVA  V PRAZE</dc:title>
  <dc:creator>Věra Šimánová</dc:creator>
  <cp:lastModifiedBy>Mžiková</cp:lastModifiedBy>
  <cp:revision>2</cp:revision>
  <cp:lastPrinted>2012-08-22T10:12:00Z</cp:lastPrinted>
  <dcterms:created xsi:type="dcterms:W3CDTF">2013-01-22T10:49:00Z</dcterms:created>
  <dcterms:modified xsi:type="dcterms:W3CDTF">2013-01-22T10:49:00Z</dcterms:modified>
</cp:coreProperties>
</file>