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A70" w:rsidRDefault="00C81A70">
      <w:pPr>
        <w:widowControl w:val="0"/>
        <w:spacing w:line="264" w:lineRule="auto"/>
        <w:jc w:val="center"/>
        <w:rPr>
          <w:rFonts w:ascii="Arial Narrow" w:hAnsi="Arial Narrow" w:cs="Arial Narrow"/>
          <w:b/>
          <w:bCs/>
          <w:sz w:val="22"/>
          <w:szCs w:val="22"/>
        </w:rPr>
      </w:pPr>
      <w:bookmarkStart w:id="0" w:name="_GoBack"/>
    </w:p>
    <w:bookmarkEnd w:id="0"/>
    <w:p w:rsidR="00C81A70" w:rsidRDefault="00C81A70">
      <w:pPr>
        <w:widowControl w:val="0"/>
        <w:spacing w:line="264" w:lineRule="auto"/>
        <w:jc w:val="center"/>
        <w:rPr>
          <w:rFonts w:ascii="Arial Narrow" w:hAnsi="Arial Narrow" w:cs="Arial Narrow"/>
          <w:b/>
          <w:bCs/>
          <w:sz w:val="22"/>
          <w:szCs w:val="22"/>
        </w:rPr>
      </w:pPr>
    </w:p>
    <w:p w:rsidR="00C81A70" w:rsidRDefault="00C81A70">
      <w:pPr>
        <w:widowControl w:val="0"/>
        <w:spacing w:line="264" w:lineRule="auto"/>
        <w:jc w:val="center"/>
        <w:rPr>
          <w:rFonts w:ascii="Arial Narrow" w:hAnsi="Arial Narrow" w:cs="Arial Narrow"/>
          <w:b/>
          <w:bCs/>
          <w:sz w:val="22"/>
          <w:szCs w:val="22"/>
        </w:rPr>
      </w:pPr>
    </w:p>
    <w:p w:rsidR="00C81A70" w:rsidRDefault="00C81A70">
      <w:pPr>
        <w:widowControl w:val="0"/>
        <w:spacing w:line="264" w:lineRule="auto"/>
        <w:jc w:val="center"/>
        <w:rPr>
          <w:rFonts w:ascii="Arial Narrow" w:hAnsi="Arial Narrow" w:cs="Arial Narrow"/>
          <w:b/>
          <w:bCs/>
          <w:sz w:val="22"/>
          <w:szCs w:val="22"/>
        </w:rPr>
      </w:pPr>
    </w:p>
    <w:p w:rsidR="00C81A70" w:rsidRDefault="00C81A70">
      <w:pPr>
        <w:widowControl w:val="0"/>
        <w:spacing w:line="264" w:lineRule="auto"/>
        <w:jc w:val="center"/>
        <w:rPr>
          <w:rFonts w:ascii="Arial Narrow" w:hAnsi="Arial Narrow" w:cs="Arial Narrow"/>
          <w:b/>
          <w:bCs/>
          <w:sz w:val="22"/>
          <w:szCs w:val="22"/>
        </w:rPr>
      </w:pPr>
    </w:p>
    <w:p w:rsidR="00C81A70" w:rsidRDefault="00C81A70">
      <w:pPr>
        <w:jc w:val="center"/>
        <w:rPr>
          <w:rFonts w:ascii="Arial Narrow" w:hAnsi="Arial Narrow" w:cs="Arial Narrow"/>
          <w:b/>
          <w:bCs/>
          <w:sz w:val="28"/>
          <w:szCs w:val="28"/>
        </w:rPr>
      </w:pPr>
    </w:p>
    <w:p w:rsidR="00C81A70" w:rsidRDefault="00C81A70">
      <w:pPr>
        <w:jc w:val="center"/>
        <w:rPr>
          <w:rFonts w:ascii="Arial Narrow" w:hAnsi="Arial Narrow" w:cs="Arial Narrow"/>
          <w:b/>
          <w:bCs/>
          <w:sz w:val="28"/>
          <w:szCs w:val="28"/>
        </w:rPr>
      </w:pPr>
    </w:p>
    <w:p w:rsidR="00C81A70" w:rsidRDefault="00C81A70">
      <w:pPr>
        <w:jc w:val="center"/>
        <w:rPr>
          <w:rFonts w:ascii="Arial Narrow" w:hAnsi="Arial Narrow" w:cs="Arial Narrow"/>
          <w:b/>
          <w:bCs/>
          <w:sz w:val="28"/>
          <w:szCs w:val="28"/>
        </w:rPr>
      </w:pPr>
    </w:p>
    <w:p w:rsidR="002C502D" w:rsidRDefault="00C81A70" w:rsidP="002C502D">
      <w:pPr>
        <w:widowControl w:val="0"/>
        <w:spacing w:line="360" w:lineRule="auto"/>
        <w:ind w:left="720"/>
        <w:jc w:val="center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b/>
          <w:bCs/>
          <w:sz w:val="28"/>
          <w:szCs w:val="28"/>
        </w:rPr>
        <w:t>Příloha 2</w:t>
      </w:r>
      <w:r w:rsidR="002C502D">
        <w:rPr>
          <w:rFonts w:ascii="Arial Narrow" w:hAnsi="Arial Narrow" w:cs="Arial Narrow"/>
          <w:b/>
          <w:bCs/>
          <w:sz w:val="28"/>
          <w:szCs w:val="28"/>
        </w:rPr>
        <w:t xml:space="preserve"> - </w:t>
      </w:r>
      <w:r w:rsidR="002C502D">
        <w:rPr>
          <w:rFonts w:ascii="Arial Narrow" w:hAnsi="Arial Narrow" w:cs="Arial Narrow"/>
          <w:sz w:val="22"/>
          <w:szCs w:val="22"/>
        </w:rPr>
        <w:t>čestné prohlášení o splnění základních kvalifikačních předpokladů</w:t>
      </w:r>
    </w:p>
    <w:p w:rsidR="00C81A70" w:rsidRDefault="00C81A70">
      <w:pPr>
        <w:jc w:val="center"/>
        <w:rPr>
          <w:rFonts w:ascii="Arial Narrow" w:hAnsi="Arial Narrow" w:cs="Arial Narrow"/>
          <w:b/>
          <w:bCs/>
          <w:sz w:val="28"/>
          <w:szCs w:val="28"/>
        </w:rPr>
      </w:pPr>
    </w:p>
    <w:p w:rsidR="00C81A70" w:rsidRDefault="00C81A70">
      <w:pPr>
        <w:jc w:val="center"/>
        <w:rPr>
          <w:rFonts w:ascii="Arial Narrow" w:hAnsi="Arial Narrow" w:cs="Arial Narrow"/>
          <w:b/>
          <w:bCs/>
          <w:sz w:val="28"/>
          <w:szCs w:val="28"/>
        </w:rPr>
      </w:pPr>
    </w:p>
    <w:p w:rsidR="00C81A70" w:rsidRDefault="00C81A70">
      <w:pPr>
        <w:jc w:val="center"/>
        <w:rPr>
          <w:rFonts w:ascii="Arial Narrow" w:hAnsi="Arial Narrow" w:cs="Arial Narrow"/>
          <w:sz w:val="28"/>
          <w:szCs w:val="28"/>
        </w:rPr>
      </w:pPr>
      <w:r>
        <w:rPr>
          <w:rFonts w:ascii="Arial Narrow" w:hAnsi="Arial Narrow" w:cs="Arial Narrow"/>
          <w:sz w:val="28"/>
          <w:szCs w:val="28"/>
        </w:rPr>
        <w:t xml:space="preserve">Výzvy k předložení nabídek </w:t>
      </w:r>
    </w:p>
    <w:p w:rsidR="00C81A70" w:rsidRDefault="00C81A70">
      <w:pPr>
        <w:jc w:val="center"/>
        <w:rPr>
          <w:rFonts w:ascii="Arial Narrow" w:hAnsi="Arial Narrow" w:cs="Arial Narrow"/>
          <w:sz w:val="28"/>
          <w:szCs w:val="28"/>
        </w:rPr>
      </w:pPr>
      <w:r>
        <w:rPr>
          <w:rFonts w:ascii="Arial Narrow" w:hAnsi="Arial Narrow" w:cs="Arial Narrow"/>
          <w:sz w:val="28"/>
          <w:szCs w:val="28"/>
        </w:rPr>
        <w:t>veřejné zakázky malého rozsahu</w:t>
      </w:r>
    </w:p>
    <w:p w:rsidR="00C81A70" w:rsidRDefault="00C81A70">
      <w:pPr>
        <w:jc w:val="center"/>
        <w:rPr>
          <w:rFonts w:ascii="Arial Narrow" w:hAnsi="Arial Narrow" w:cs="Arial Narrow"/>
          <w:sz w:val="28"/>
          <w:szCs w:val="28"/>
        </w:rPr>
      </w:pPr>
    </w:p>
    <w:p w:rsidR="00C81A70" w:rsidRDefault="00C81A70" w:rsidP="00AE7E41">
      <w:pPr>
        <w:tabs>
          <w:tab w:val="left" w:pos="5580"/>
        </w:tabs>
        <w:spacing w:line="360" w:lineRule="auto"/>
        <w:jc w:val="center"/>
        <w:rPr>
          <w:rFonts w:ascii="Arial Narrow" w:hAnsi="Arial Narrow" w:cs="Arial Narrow"/>
          <w:b/>
          <w:bCs/>
          <w:sz w:val="32"/>
          <w:szCs w:val="32"/>
        </w:rPr>
      </w:pPr>
      <w:r>
        <w:rPr>
          <w:rFonts w:ascii="Arial Narrow" w:hAnsi="Arial Narrow" w:cs="Arial Narrow"/>
          <w:b/>
          <w:bCs/>
          <w:sz w:val="32"/>
          <w:szCs w:val="32"/>
        </w:rPr>
        <w:t>Tisk publikací</w:t>
      </w:r>
      <w:r w:rsidR="00800A91">
        <w:rPr>
          <w:rFonts w:ascii="Arial Narrow" w:hAnsi="Arial Narrow" w:cs="Arial Narrow"/>
          <w:b/>
          <w:bCs/>
          <w:sz w:val="32"/>
          <w:szCs w:val="32"/>
        </w:rPr>
        <w:t>,</w:t>
      </w:r>
      <w:r>
        <w:rPr>
          <w:rFonts w:ascii="Arial Narrow" w:hAnsi="Arial Narrow" w:cs="Arial Narrow"/>
          <w:b/>
          <w:bCs/>
          <w:sz w:val="32"/>
          <w:szCs w:val="32"/>
        </w:rPr>
        <w:t xml:space="preserve"> učebních </w:t>
      </w:r>
      <w:r w:rsidR="00800A91">
        <w:rPr>
          <w:rFonts w:ascii="Arial Narrow" w:hAnsi="Arial Narrow" w:cs="Arial Narrow"/>
          <w:b/>
          <w:bCs/>
          <w:sz w:val="32"/>
          <w:szCs w:val="32"/>
        </w:rPr>
        <w:t xml:space="preserve">a propagačních </w:t>
      </w:r>
      <w:r>
        <w:rPr>
          <w:rFonts w:ascii="Arial Narrow" w:hAnsi="Arial Narrow" w:cs="Arial Narrow"/>
          <w:b/>
          <w:bCs/>
          <w:sz w:val="32"/>
          <w:szCs w:val="32"/>
        </w:rPr>
        <w:t>materiálů pro potřeby Hnutí DUHA</w:t>
      </w:r>
    </w:p>
    <w:p w:rsidR="00C81A70" w:rsidRDefault="00C81A70">
      <w:pPr>
        <w:jc w:val="center"/>
        <w:rPr>
          <w:rFonts w:ascii="Arial Narrow" w:hAnsi="Arial Narrow" w:cs="Arial Narrow"/>
          <w:sz w:val="28"/>
          <w:szCs w:val="28"/>
        </w:rPr>
      </w:pPr>
    </w:p>
    <w:p w:rsidR="00C81A70" w:rsidRDefault="00C81A70">
      <w:pPr>
        <w:widowControl w:val="0"/>
        <w:spacing w:line="360" w:lineRule="auto"/>
        <w:jc w:val="center"/>
        <w:rPr>
          <w:rFonts w:ascii="Arial Narrow" w:hAnsi="Arial Narrow" w:cs="Arial Narrow"/>
          <w:sz w:val="22"/>
          <w:szCs w:val="22"/>
        </w:rPr>
      </w:pPr>
    </w:p>
    <w:p w:rsidR="00C81A70" w:rsidRDefault="00C81A70">
      <w:pPr>
        <w:pageBreakBefore/>
        <w:jc w:val="center"/>
        <w:rPr>
          <w:rFonts w:ascii="Arial Narrow" w:hAnsi="Arial Narrow" w:cs="Arial Narrow"/>
          <w:sz w:val="28"/>
          <w:szCs w:val="28"/>
        </w:rPr>
      </w:pPr>
      <w:r>
        <w:rPr>
          <w:rFonts w:ascii="Arial Narrow" w:hAnsi="Arial Narrow" w:cs="Arial Narrow"/>
          <w:sz w:val="28"/>
          <w:szCs w:val="28"/>
        </w:rPr>
        <w:lastRenderedPageBreak/>
        <w:t>veřejná zakázka malého rozsahu</w:t>
      </w:r>
    </w:p>
    <w:p w:rsidR="00C81A70" w:rsidRPr="006A780A" w:rsidRDefault="00C81A70" w:rsidP="002206C7">
      <w:pPr>
        <w:jc w:val="center"/>
        <w:rPr>
          <w:rFonts w:ascii="Arial" w:hAnsi="Arial" w:cs="Arial"/>
          <w:sz w:val="30"/>
          <w:szCs w:val="30"/>
        </w:rPr>
      </w:pPr>
      <w:r w:rsidRPr="006A780A">
        <w:rPr>
          <w:rFonts w:ascii="Arial" w:hAnsi="Arial" w:cs="Arial"/>
          <w:b/>
          <w:bCs/>
          <w:sz w:val="30"/>
          <w:szCs w:val="30"/>
        </w:rPr>
        <w:t>Tisk publikací, učebních a propagačních materiálů pro potřeby Hnutí DUHA</w:t>
      </w:r>
    </w:p>
    <w:p w:rsidR="00C81A70" w:rsidRDefault="00C81A70">
      <w:pPr>
        <w:pStyle w:val="Nadpis2"/>
        <w:tabs>
          <w:tab w:val="center" w:pos="4500"/>
        </w:tabs>
        <w:jc w:val="center"/>
        <w:rPr>
          <w:rFonts w:ascii="Arial Narrow" w:hAnsi="Arial Narrow" w:cs="Arial Narrow"/>
          <w:i w:val="0"/>
          <w:iCs w:val="0"/>
        </w:rPr>
      </w:pPr>
      <w:r>
        <w:rPr>
          <w:rFonts w:ascii="Arial Narrow" w:hAnsi="Arial Narrow" w:cs="Arial Narrow"/>
          <w:i w:val="0"/>
          <w:iCs w:val="0"/>
        </w:rPr>
        <w:t>ČESTNÉ PROHLÁŠENÍ</w:t>
      </w:r>
    </w:p>
    <w:p w:rsidR="00C81A70" w:rsidRDefault="00C81A70">
      <w:pPr>
        <w:pStyle w:val="Nadpis2"/>
        <w:tabs>
          <w:tab w:val="center" w:pos="4500"/>
        </w:tabs>
        <w:jc w:val="center"/>
        <w:rPr>
          <w:rFonts w:ascii="Arial Narrow" w:hAnsi="Arial Narrow" w:cs="Arial Narrow"/>
          <w:i w:val="0"/>
          <w:iCs w:val="0"/>
        </w:rPr>
      </w:pPr>
      <w:r>
        <w:rPr>
          <w:rFonts w:ascii="Arial Narrow" w:hAnsi="Arial Narrow" w:cs="Arial Narrow"/>
          <w:i w:val="0"/>
          <w:iCs w:val="0"/>
        </w:rPr>
        <w:t>O SPLNĚNÍ ZÁKLADNÍCH KVALIFIKAČNÍCH PŘEDPOKLADŮ</w:t>
      </w:r>
    </w:p>
    <w:p w:rsidR="00C81A70" w:rsidRDefault="00C81A70">
      <w:pPr>
        <w:rPr>
          <w:rFonts w:ascii="Arial Narrow" w:hAnsi="Arial Narrow" w:cs="Arial Narrow"/>
          <w:i/>
          <w:iCs/>
          <w:sz w:val="22"/>
          <w:szCs w:val="22"/>
        </w:rPr>
      </w:pPr>
    </w:p>
    <w:p w:rsidR="00C81A70" w:rsidRDefault="00C81A70">
      <w:pPr>
        <w:rPr>
          <w:rFonts w:ascii="Arial Narrow" w:hAnsi="Arial Narrow" w:cs="Arial Narrow"/>
          <w:i/>
          <w:iCs/>
          <w:sz w:val="22"/>
          <w:szCs w:val="22"/>
        </w:rPr>
      </w:pPr>
    </w:p>
    <w:p w:rsidR="00C81A70" w:rsidRDefault="00C81A70">
      <w:pPr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Já (my) níže podepsaný(í) čestně prohlašuji(eme), že dodavatel (obchodní firma)  …………..……………………………………………………………………………………………………………………  splňuje základní kvalifikační předpoklady podle zákona č. 137/2006., o veřejných zakázkách, ve znění pozdějších předpisů, a to v rozsahu podle § 53 odst. 1 uvedeného zákona, a to tak, že: </w:t>
      </w:r>
    </w:p>
    <w:p w:rsidR="00C81A70" w:rsidRDefault="00C81A70">
      <w:pPr>
        <w:ind w:firstLine="720"/>
        <w:jc w:val="both"/>
        <w:rPr>
          <w:rFonts w:ascii="Arial Narrow" w:hAnsi="Arial Narrow" w:cs="Arial Narrow"/>
          <w:sz w:val="22"/>
          <w:szCs w:val="22"/>
        </w:rPr>
      </w:pPr>
    </w:p>
    <w:p w:rsidR="00C81A70" w:rsidRPr="00092E16" w:rsidRDefault="00C81A70" w:rsidP="004475E6">
      <w:pPr>
        <w:numPr>
          <w:ilvl w:val="0"/>
          <w:numId w:val="22"/>
        </w:numPr>
        <w:suppressAutoHyphens w:val="0"/>
        <w:jc w:val="both"/>
        <w:rPr>
          <w:rFonts w:ascii="Arial Narrow" w:hAnsi="Arial Narrow" w:cs="Arial Narrow"/>
          <w:sz w:val="22"/>
          <w:szCs w:val="22"/>
        </w:rPr>
      </w:pPr>
      <w:r w:rsidRPr="00092E16">
        <w:rPr>
          <w:rFonts w:ascii="Arial Narrow" w:hAnsi="Arial Narrow" w:cs="Arial Narrow"/>
          <w:color w:val="000000"/>
          <w:sz w:val="22"/>
          <w:szCs w:val="22"/>
        </w:rPr>
        <w:t xml:space="preserve">jak </w:t>
      </w:r>
      <w:r>
        <w:rPr>
          <w:rFonts w:ascii="Arial Narrow" w:hAnsi="Arial Narrow" w:cs="Arial Narrow"/>
          <w:color w:val="000000"/>
          <w:sz w:val="22"/>
          <w:szCs w:val="22"/>
        </w:rPr>
        <w:t>uvedená</w:t>
      </w:r>
      <w:r w:rsidRPr="00092E16">
        <w:rPr>
          <w:rFonts w:ascii="Arial Narrow" w:hAnsi="Arial Narrow" w:cs="Arial Narrow"/>
          <w:color w:val="000000"/>
          <w:sz w:val="22"/>
          <w:szCs w:val="22"/>
        </w:rPr>
        <w:t xml:space="preserve"> právnická osoba</w:t>
      </w:r>
      <w:r>
        <w:rPr>
          <w:rFonts w:ascii="Arial Narrow" w:hAnsi="Arial Narrow" w:cs="Arial Narrow"/>
          <w:color w:val="000000"/>
          <w:sz w:val="22"/>
          <w:szCs w:val="22"/>
        </w:rPr>
        <w:t xml:space="preserve"> (dodavatel)</w:t>
      </w:r>
      <w:r w:rsidRPr="00092E16">
        <w:rPr>
          <w:rFonts w:ascii="Arial Narrow" w:hAnsi="Arial Narrow" w:cs="Arial Narrow"/>
          <w:color w:val="000000"/>
          <w:sz w:val="22"/>
          <w:szCs w:val="22"/>
        </w:rPr>
        <w:t xml:space="preserve">, tak </w:t>
      </w:r>
      <w:r w:rsidRPr="00092E16">
        <w:rPr>
          <w:rFonts w:ascii="Arial Narrow" w:hAnsi="Arial Narrow" w:cs="Arial Narrow"/>
          <w:sz w:val="22"/>
          <w:szCs w:val="22"/>
        </w:rPr>
        <w:t>nikdo ze statutárního orgánu dodavatele nebyl pravomocně odsouzen pro trestný čin spáchaný ve prospěch organizované zločinecké skupiny, trestný čin účasti na organizované zločinecké skupině, legalizace výnosů z trestné činnosti, podílnictví, přij</w:t>
      </w:r>
      <w:r>
        <w:rPr>
          <w:rFonts w:ascii="Arial Narrow" w:hAnsi="Arial Narrow" w:cs="Arial Narrow"/>
          <w:sz w:val="22"/>
          <w:szCs w:val="22"/>
        </w:rPr>
        <w:t>etí</w:t>
      </w:r>
      <w:r w:rsidRPr="00092E16">
        <w:rPr>
          <w:rFonts w:ascii="Arial Narrow" w:hAnsi="Arial Narrow" w:cs="Arial Narrow"/>
          <w:sz w:val="22"/>
          <w:szCs w:val="22"/>
        </w:rPr>
        <w:t xml:space="preserve"> úplatku, podpl</w:t>
      </w:r>
      <w:r>
        <w:rPr>
          <w:rFonts w:ascii="Arial Narrow" w:hAnsi="Arial Narrow" w:cs="Arial Narrow"/>
          <w:sz w:val="22"/>
          <w:szCs w:val="22"/>
        </w:rPr>
        <w:t>a</w:t>
      </w:r>
      <w:r w:rsidRPr="00092E16">
        <w:rPr>
          <w:rFonts w:ascii="Arial Narrow" w:hAnsi="Arial Narrow" w:cs="Arial Narrow"/>
          <w:sz w:val="22"/>
          <w:szCs w:val="22"/>
        </w:rPr>
        <w:t xml:space="preserve">cení, nepřímého úplatkářství, podvodu, úvěrového podvodu, včetně případů, kdy jde o přípravu nebo pokus nebo účastenství na takovém trestném činu, nebo došlo k zahlazení odsouzení za spáchání takového trestného činu </w:t>
      </w:r>
    </w:p>
    <w:p w:rsidR="00C81A70" w:rsidRPr="00092E16" w:rsidRDefault="00C81A70" w:rsidP="004475E6">
      <w:pPr>
        <w:ind w:left="360"/>
        <w:jc w:val="both"/>
        <w:rPr>
          <w:rFonts w:ascii="Arial Narrow" w:hAnsi="Arial Narrow" w:cs="Arial Narrow"/>
          <w:sz w:val="22"/>
          <w:szCs w:val="22"/>
        </w:rPr>
      </w:pPr>
    </w:p>
    <w:p w:rsidR="00C81A70" w:rsidRPr="00092E16" w:rsidRDefault="00C81A70" w:rsidP="004475E6">
      <w:pPr>
        <w:autoSpaceDE w:val="0"/>
        <w:autoSpaceDN w:val="0"/>
        <w:adjustRightInd w:val="0"/>
        <w:rPr>
          <w:rFonts w:ascii="Arial Narrow" w:hAnsi="Arial Narrow" w:cs="Arial Narrow"/>
          <w:color w:val="000000"/>
          <w:sz w:val="22"/>
          <w:szCs w:val="22"/>
        </w:rPr>
      </w:pPr>
    </w:p>
    <w:p w:rsidR="00C81A70" w:rsidRPr="00092E16" w:rsidRDefault="00C81A70" w:rsidP="004475E6">
      <w:pPr>
        <w:numPr>
          <w:ilvl w:val="0"/>
          <w:numId w:val="22"/>
        </w:numPr>
        <w:suppressAutoHyphens w:val="0"/>
        <w:jc w:val="both"/>
        <w:rPr>
          <w:rFonts w:ascii="Arial Narrow" w:hAnsi="Arial Narrow" w:cs="Arial Narrow"/>
          <w:sz w:val="22"/>
          <w:szCs w:val="22"/>
        </w:rPr>
      </w:pPr>
      <w:r w:rsidRPr="00092E16">
        <w:rPr>
          <w:rFonts w:ascii="Arial Narrow" w:hAnsi="Arial Narrow" w:cs="Arial Narrow"/>
          <w:color w:val="000000"/>
          <w:sz w:val="22"/>
          <w:szCs w:val="22"/>
        </w:rPr>
        <w:t xml:space="preserve"> jak </w:t>
      </w:r>
      <w:r>
        <w:rPr>
          <w:rFonts w:ascii="Arial Narrow" w:hAnsi="Arial Narrow" w:cs="Arial Narrow"/>
          <w:color w:val="000000"/>
          <w:sz w:val="22"/>
          <w:szCs w:val="22"/>
        </w:rPr>
        <w:t>uvedená</w:t>
      </w:r>
      <w:r w:rsidRPr="00092E16">
        <w:rPr>
          <w:rFonts w:ascii="Arial Narrow" w:hAnsi="Arial Narrow" w:cs="Arial Narrow"/>
          <w:color w:val="000000"/>
          <w:sz w:val="22"/>
          <w:szCs w:val="22"/>
        </w:rPr>
        <w:t xml:space="preserve"> právnická osoba</w:t>
      </w:r>
      <w:r>
        <w:rPr>
          <w:rFonts w:ascii="Arial Narrow" w:hAnsi="Arial Narrow" w:cs="Arial Narrow"/>
          <w:color w:val="000000"/>
          <w:sz w:val="22"/>
          <w:szCs w:val="22"/>
        </w:rPr>
        <w:t xml:space="preserve"> (dodavatel)</w:t>
      </w:r>
      <w:r w:rsidRPr="00092E16">
        <w:rPr>
          <w:rFonts w:ascii="Arial Narrow" w:hAnsi="Arial Narrow" w:cs="Arial Narrow"/>
          <w:color w:val="000000"/>
          <w:sz w:val="22"/>
          <w:szCs w:val="22"/>
        </w:rPr>
        <w:t xml:space="preserve">, tak </w:t>
      </w:r>
      <w:r w:rsidRPr="00092E16">
        <w:rPr>
          <w:rFonts w:ascii="Arial Narrow" w:hAnsi="Arial Narrow" w:cs="Arial Narrow"/>
          <w:sz w:val="22"/>
          <w:szCs w:val="22"/>
        </w:rPr>
        <w:t xml:space="preserve">nikdo ze statutárního orgánu dodavatele nebyl pravomocně odsouzen pro trestný čin, jehož skutková podstata souvisí s předmětem podnikání dodavatele podle zvláštních právních předpisů nebo došlo k zahlazení odsouzení za spáchání takového trestného činu </w:t>
      </w:r>
    </w:p>
    <w:p w:rsidR="00C81A70" w:rsidRPr="00092E16" w:rsidRDefault="00C81A70" w:rsidP="004475E6">
      <w:pPr>
        <w:jc w:val="both"/>
        <w:rPr>
          <w:rFonts w:ascii="Arial Narrow" w:hAnsi="Arial Narrow" w:cs="Arial Narrow"/>
          <w:sz w:val="22"/>
          <w:szCs w:val="22"/>
        </w:rPr>
      </w:pPr>
    </w:p>
    <w:p w:rsidR="00C81A70" w:rsidRPr="00D02BA1" w:rsidRDefault="00C81A70" w:rsidP="004475E6">
      <w:pPr>
        <w:ind w:left="720"/>
        <w:jc w:val="both"/>
        <w:rPr>
          <w:rFonts w:ascii="Arial Narrow" w:hAnsi="Arial Narrow" w:cs="Arial Narrow"/>
          <w:i/>
          <w:iCs/>
          <w:sz w:val="22"/>
          <w:szCs w:val="22"/>
        </w:rPr>
      </w:pPr>
      <w:r w:rsidRPr="00092E16">
        <w:rPr>
          <w:rFonts w:ascii="Arial Narrow" w:hAnsi="Arial Narrow" w:cs="Arial Narrow"/>
          <w:i/>
          <w:iCs/>
          <w:sz w:val="22"/>
          <w:szCs w:val="22"/>
        </w:rPr>
        <w:t xml:space="preserve">Upozornění pro písmena a) a b): jde-li o právnickou osobu, musí tento předpoklad </w:t>
      </w:r>
      <w:r>
        <w:rPr>
          <w:rFonts w:ascii="Arial Narrow" w:hAnsi="Arial Narrow" w:cs="Arial Narrow"/>
          <w:i/>
          <w:iCs/>
          <w:sz w:val="22"/>
          <w:szCs w:val="22"/>
        </w:rPr>
        <w:t xml:space="preserve">(podmínku) </w:t>
      </w:r>
      <w:r w:rsidRPr="00092E16">
        <w:rPr>
          <w:rFonts w:ascii="Arial Narrow" w:hAnsi="Arial Narrow" w:cs="Arial Narrow"/>
          <w:i/>
          <w:iCs/>
          <w:sz w:val="22"/>
          <w:szCs w:val="22"/>
        </w:rPr>
        <w:t xml:space="preserve">splňovat </w:t>
      </w:r>
      <w:r>
        <w:rPr>
          <w:rFonts w:ascii="Arial Narrow" w:hAnsi="Arial Narrow" w:cs="Arial Narrow"/>
          <w:i/>
          <w:iCs/>
          <w:sz w:val="22"/>
          <w:szCs w:val="22"/>
        </w:rPr>
        <w:t xml:space="preserve">jak právnická osoba, tak její </w:t>
      </w:r>
      <w:r w:rsidRPr="00092E16">
        <w:rPr>
          <w:rFonts w:ascii="Arial Narrow" w:hAnsi="Arial Narrow" w:cs="Arial Narrow"/>
          <w:i/>
          <w:iCs/>
          <w:sz w:val="22"/>
          <w:szCs w:val="22"/>
        </w:rPr>
        <w:t>statutární orgán nebo každý člen statutárního</w:t>
      </w:r>
      <w:r w:rsidRPr="00D02BA1">
        <w:rPr>
          <w:rFonts w:ascii="Arial Narrow" w:hAnsi="Arial Narrow" w:cs="Arial Narrow"/>
          <w:i/>
          <w:iCs/>
          <w:sz w:val="22"/>
          <w:szCs w:val="22"/>
        </w:rPr>
        <w:t xml:space="preserve"> orgánu a je-li statutárním orgánem dodavatele či členem statutárního orgánu dodavatele právnická osoba, musí tento předpoklad splňovat </w:t>
      </w:r>
      <w:r>
        <w:rPr>
          <w:rFonts w:ascii="Arial Narrow" w:hAnsi="Arial Narrow" w:cs="Arial Narrow"/>
          <w:i/>
          <w:iCs/>
          <w:sz w:val="22"/>
          <w:szCs w:val="22"/>
        </w:rPr>
        <w:t xml:space="preserve">jak právnická osoba, tak její </w:t>
      </w:r>
      <w:r w:rsidRPr="00D02BA1">
        <w:rPr>
          <w:rFonts w:ascii="Arial Narrow" w:hAnsi="Arial Narrow" w:cs="Arial Narrow"/>
          <w:i/>
          <w:iCs/>
          <w:sz w:val="22"/>
          <w:szCs w:val="22"/>
        </w:rPr>
        <w:t>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 území České republiky, tak k zemi svého sídla, místa podnikání či bydliště;</w:t>
      </w:r>
    </w:p>
    <w:p w:rsidR="00C81A70" w:rsidRDefault="00C81A70">
      <w:pPr>
        <w:jc w:val="both"/>
        <w:rPr>
          <w:rFonts w:ascii="Arial Narrow" w:hAnsi="Arial Narrow" w:cs="Arial Narrow"/>
          <w:sz w:val="22"/>
          <w:szCs w:val="22"/>
        </w:rPr>
      </w:pPr>
    </w:p>
    <w:p w:rsidR="00C81A70" w:rsidRDefault="00C81A70">
      <w:pPr>
        <w:numPr>
          <w:ilvl w:val="0"/>
          <w:numId w:val="22"/>
        </w:numPr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nikdo ze statutárního orgánu dodavatele ani jiná osoba dodavatele nenaplnil skutkovou podstatu jednání nekalé soutěže formou podplácení podle zvláštního právního předpisu;</w:t>
      </w:r>
    </w:p>
    <w:p w:rsidR="00C81A70" w:rsidRDefault="00C81A70">
      <w:pPr>
        <w:ind w:left="360"/>
        <w:jc w:val="both"/>
        <w:rPr>
          <w:rFonts w:ascii="Arial Narrow" w:hAnsi="Arial Narrow" w:cs="Arial Narrow"/>
          <w:sz w:val="22"/>
          <w:szCs w:val="22"/>
        </w:rPr>
      </w:pPr>
    </w:p>
    <w:p w:rsidR="00C81A70" w:rsidRDefault="00C81A70">
      <w:pPr>
        <w:numPr>
          <w:ilvl w:val="0"/>
          <w:numId w:val="22"/>
        </w:numPr>
        <w:spacing w:before="120" w:after="6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vůči jehož majetku neprobíhá insolvenční řízení, v němž bylo vydáno rozhodnutí o úpadku nebo insolvenční návrh nebyl zamítnut proto, že majetek nepostačuje k úhradě nákladů insolvenčního řízení, nebo nebyl konkurs </w:t>
      </w:r>
      <w:r>
        <w:rPr>
          <w:rFonts w:ascii="Arial Narrow" w:hAnsi="Arial Narrow" w:cs="Arial Narrow"/>
          <w:sz w:val="22"/>
          <w:szCs w:val="22"/>
        </w:rPr>
        <w:lastRenderedPageBreak/>
        <w:t>zrušen proto, že majetek byl zcela nepostačující podle zákona č. 182/2006 Sb., o úpadku a způsobech jeho řešení (insolvenční zákon), ve znění pozdějších předpisů, nebo zavedena nucená správa podle zvláštních právních předpisů;</w:t>
      </w:r>
    </w:p>
    <w:p w:rsidR="00C81A70" w:rsidRDefault="00C81A70">
      <w:pPr>
        <w:jc w:val="both"/>
        <w:rPr>
          <w:rFonts w:ascii="Arial Narrow" w:hAnsi="Arial Narrow" w:cs="Arial Narrow"/>
          <w:sz w:val="22"/>
          <w:szCs w:val="22"/>
        </w:rPr>
      </w:pPr>
    </w:p>
    <w:p w:rsidR="00C81A70" w:rsidRDefault="00C81A70">
      <w:pPr>
        <w:numPr>
          <w:ilvl w:val="0"/>
          <w:numId w:val="22"/>
        </w:numPr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dodavatel není v likvidaci;</w:t>
      </w:r>
    </w:p>
    <w:p w:rsidR="00C81A70" w:rsidRDefault="00C81A70">
      <w:pPr>
        <w:ind w:left="360"/>
        <w:jc w:val="both"/>
        <w:rPr>
          <w:rFonts w:ascii="Arial Narrow" w:hAnsi="Arial Narrow" w:cs="Arial Narrow"/>
          <w:sz w:val="22"/>
          <w:szCs w:val="22"/>
        </w:rPr>
      </w:pPr>
    </w:p>
    <w:p w:rsidR="00C81A70" w:rsidRDefault="00C81A70">
      <w:pPr>
        <w:numPr>
          <w:ilvl w:val="0"/>
          <w:numId w:val="22"/>
        </w:numPr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dodavatel nemá v evidenci daní zachyceny daňové nedoplatky</w:t>
      </w:r>
    </w:p>
    <w:p w:rsidR="00C81A70" w:rsidRDefault="00C81A70">
      <w:pPr>
        <w:jc w:val="both"/>
        <w:rPr>
          <w:rFonts w:ascii="Arial Narrow" w:hAnsi="Arial Narrow" w:cs="Arial Narrow"/>
          <w:sz w:val="22"/>
          <w:szCs w:val="22"/>
        </w:rPr>
      </w:pPr>
    </w:p>
    <w:p w:rsidR="00C81A70" w:rsidRDefault="00C81A70">
      <w:pPr>
        <w:numPr>
          <w:ilvl w:val="0"/>
          <w:numId w:val="22"/>
        </w:numPr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dodavatel nemá nedoplatek na pojistném a na penále na veřejné zdravotní pojištění;</w:t>
      </w:r>
    </w:p>
    <w:p w:rsidR="00C81A70" w:rsidRDefault="00C81A70">
      <w:pPr>
        <w:ind w:left="360"/>
        <w:jc w:val="both"/>
        <w:rPr>
          <w:rFonts w:ascii="Arial Narrow" w:hAnsi="Arial Narrow" w:cs="Arial Narrow"/>
          <w:sz w:val="22"/>
          <w:szCs w:val="22"/>
        </w:rPr>
      </w:pPr>
    </w:p>
    <w:p w:rsidR="00C81A70" w:rsidRDefault="00C81A70">
      <w:pPr>
        <w:numPr>
          <w:ilvl w:val="0"/>
          <w:numId w:val="22"/>
        </w:numPr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dodavatel nemá nedoplatek na pojistném a na penále na sociální zabezpečení a příspěvku na státní politiku zaměstnanosti;</w:t>
      </w:r>
    </w:p>
    <w:p w:rsidR="00C81A70" w:rsidRDefault="00C81A70">
      <w:pPr>
        <w:ind w:left="360"/>
        <w:jc w:val="both"/>
        <w:rPr>
          <w:rFonts w:ascii="Arial Narrow" w:hAnsi="Arial Narrow" w:cs="Arial Narrow"/>
          <w:sz w:val="22"/>
          <w:szCs w:val="22"/>
        </w:rPr>
      </w:pPr>
    </w:p>
    <w:p w:rsidR="00C81A70" w:rsidRDefault="00C81A70">
      <w:pPr>
        <w:ind w:left="720"/>
        <w:jc w:val="both"/>
        <w:rPr>
          <w:rFonts w:ascii="Arial Narrow" w:hAnsi="Arial Narrow" w:cs="Arial Narrow"/>
          <w:i/>
          <w:iCs/>
          <w:sz w:val="22"/>
          <w:szCs w:val="22"/>
        </w:rPr>
      </w:pPr>
      <w:r>
        <w:rPr>
          <w:rFonts w:ascii="Arial Narrow" w:hAnsi="Arial Narrow" w:cs="Arial Narrow"/>
          <w:i/>
          <w:iCs/>
          <w:sz w:val="22"/>
          <w:szCs w:val="22"/>
        </w:rPr>
        <w:t>Upozornění pro písmena f) až h): v případě, že je dodavatelem zahraniční dodavatel, musí toto prohlášení doplnit o prohlášení vztahující se jak k České republice, tak k zemi sídla, místa podnikání či bydliště dodavatele;</w:t>
      </w:r>
    </w:p>
    <w:p w:rsidR="00C81A70" w:rsidRDefault="00C81A70">
      <w:pPr>
        <w:ind w:left="720"/>
        <w:jc w:val="both"/>
        <w:rPr>
          <w:rFonts w:ascii="Arial Narrow" w:hAnsi="Arial Narrow" w:cs="Arial Narrow"/>
          <w:i/>
          <w:iCs/>
          <w:sz w:val="22"/>
          <w:szCs w:val="22"/>
        </w:rPr>
      </w:pPr>
    </w:p>
    <w:p w:rsidR="00C81A70" w:rsidRDefault="00C81A70">
      <w:pPr>
        <w:numPr>
          <w:ilvl w:val="0"/>
          <w:numId w:val="22"/>
        </w:numPr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dodavatel nebyl v posledních 3 letech pravomocně disciplinárně potrestán ani mu nebylo pravomocně uloženo kárné opatření podle zvláštních právních předpisů</w:t>
      </w:r>
    </w:p>
    <w:p w:rsidR="00C81A70" w:rsidRDefault="00C81A70">
      <w:pPr>
        <w:ind w:left="360"/>
        <w:jc w:val="both"/>
        <w:rPr>
          <w:rFonts w:ascii="Arial Narrow" w:hAnsi="Arial Narrow" w:cs="Arial Narrow"/>
          <w:sz w:val="22"/>
          <w:szCs w:val="22"/>
        </w:rPr>
      </w:pPr>
    </w:p>
    <w:p w:rsidR="00C81A70" w:rsidRDefault="00C81A70">
      <w:pPr>
        <w:pStyle w:val="FormtovanvHTML"/>
        <w:numPr>
          <w:ilvl w:val="0"/>
          <w:numId w:val="22"/>
        </w:numPr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není veden v rejstříku osob se zákazem plnění veřejných zakázek</w:t>
      </w:r>
    </w:p>
    <w:p w:rsidR="00C81A70" w:rsidRDefault="00C81A70" w:rsidP="008C5C58">
      <w:pPr>
        <w:pStyle w:val="FormtovanvHTML"/>
        <w:ind w:left="360"/>
        <w:rPr>
          <w:rFonts w:ascii="Arial Narrow" w:hAnsi="Arial Narrow" w:cs="Arial Narrow"/>
          <w:sz w:val="22"/>
          <w:szCs w:val="22"/>
        </w:rPr>
      </w:pPr>
    </w:p>
    <w:p w:rsidR="00C81A70" w:rsidRDefault="00C81A70">
      <w:pPr>
        <w:pStyle w:val="FormtovanvHTML"/>
        <w:numPr>
          <w:ilvl w:val="0"/>
          <w:numId w:val="22"/>
        </w:numPr>
        <w:suppressAutoHyphens w:val="0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dodavateli</w:t>
      </w:r>
      <w:r w:rsidRPr="0078244A">
        <w:rPr>
          <w:rFonts w:ascii="Arial Narrow" w:hAnsi="Arial Narrow" w:cs="Arial Narrow"/>
          <w:sz w:val="22"/>
          <w:szCs w:val="22"/>
        </w:rPr>
        <w:t xml:space="preserve"> nebyla v posledních 3 letech pravomocně uložena pokuta za umožnění výkonu nelegální práce podle zvláštního právního předpisu (§ 5 písm. e) bod 3 zákona č. 435/2004 Sb., o zaměstnanosti, ve znění pozdějších předpisů)</w:t>
      </w:r>
    </w:p>
    <w:p w:rsidR="00C81A70" w:rsidRDefault="00C81A70" w:rsidP="008C5C58">
      <w:pPr>
        <w:pStyle w:val="FormtovanvHTML"/>
        <w:ind w:left="360"/>
        <w:rPr>
          <w:rFonts w:ascii="Arial Narrow" w:hAnsi="Arial Narrow" w:cs="Arial Narrow"/>
          <w:sz w:val="22"/>
          <w:szCs w:val="22"/>
        </w:rPr>
      </w:pPr>
    </w:p>
    <w:p w:rsidR="00C81A70" w:rsidRDefault="00C81A70">
      <w:pPr>
        <w:pStyle w:val="Odstavecseseznamem"/>
        <w:rPr>
          <w:rFonts w:ascii="Arial Narrow" w:hAnsi="Arial Narrow" w:cs="Arial Narrow"/>
          <w:sz w:val="22"/>
          <w:szCs w:val="22"/>
        </w:rPr>
      </w:pPr>
    </w:p>
    <w:p w:rsidR="00C81A70" w:rsidRDefault="00C81A70">
      <w:pPr>
        <w:pStyle w:val="FormtovanvHTML"/>
        <w:ind w:left="720"/>
        <w:rPr>
          <w:rFonts w:ascii="Arial Narrow" w:hAnsi="Arial Narrow" w:cs="Arial Narrow"/>
          <w:sz w:val="22"/>
          <w:szCs w:val="22"/>
        </w:rPr>
      </w:pPr>
    </w:p>
    <w:p w:rsidR="00C81A70" w:rsidRDefault="00C81A70">
      <w:pPr>
        <w:ind w:left="360"/>
        <w:jc w:val="both"/>
        <w:rPr>
          <w:rFonts w:ascii="Arial Narrow" w:hAnsi="Arial Narrow" w:cs="Arial Narrow"/>
          <w:sz w:val="22"/>
          <w:szCs w:val="22"/>
        </w:rPr>
      </w:pPr>
    </w:p>
    <w:p w:rsidR="00C81A70" w:rsidRDefault="00C81A70">
      <w:pPr>
        <w:ind w:left="360"/>
        <w:jc w:val="both"/>
        <w:rPr>
          <w:rFonts w:ascii="Arial Narrow" w:hAnsi="Arial Narrow" w:cs="Arial Narrow"/>
          <w:sz w:val="22"/>
          <w:szCs w:val="22"/>
        </w:rPr>
      </w:pPr>
    </w:p>
    <w:p w:rsidR="00C81A70" w:rsidRDefault="00C81A70">
      <w:pPr>
        <w:ind w:left="720"/>
        <w:jc w:val="both"/>
        <w:rPr>
          <w:rFonts w:ascii="Arial Narrow" w:hAnsi="Arial Narrow" w:cs="Arial Narrow"/>
          <w:i/>
          <w:iCs/>
          <w:sz w:val="22"/>
          <w:szCs w:val="22"/>
        </w:rPr>
      </w:pPr>
    </w:p>
    <w:p w:rsidR="00C81A70" w:rsidRDefault="00C81A70">
      <w:pPr>
        <w:ind w:left="720"/>
        <w:jc w:val="both"/>
        <w:rPr>
          <w:rFonts w:ascii="Arial Narrow" w:hAnsi="Arial Narrow" w:cs="Arial Narrow"/>
          <w:i/>
          <w:iCs/>
          <w:sz w:val="22"/>
          <w:szCs w:val="22"/>
        </w:rPr>
      </w:pPr>
    </w:p>
    <w:p w:rsidR="00C81A70" w:rsidRDefault="00C81A70">
      <w:pPr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V……………………. dne ……………………..</w:t>
      </w:r>
    </w:p>
    <w:p w:rsidR="00C81A70" w:rsidRDefault="00C81A70">
      <w:pPr>
        <w:rPr>
          <w:rFonts w:ascii="Arial Narrow" w:hAnsi="Arial Narrow" w:cs="Arial Narrow"/>
          <w:b/>
          <w:bCs/>
          <w:sz w:val="22"/>
          <w:szCs w:val="22"/>
        </w:rPr>
      </w:pPr>
      <w:r>
        <w:rPr>
          <w:rFonts w:ascii="Arial Narrow" w:hAnsi="Arial Narrow" w:cs="Arial Narrow"/>
          <w:b/>
          <w:bCs/>
          <w:sz w:val="22"/>
          <w:szCs w:val="22"/>
        </w:rPr>
        <w:tab/>
      </w:r>
      <w:r>
        <w:rPr>
          <w:rFonts w:ascii="Arial Narrow" w:hAnsi="Arial Narrow" w:cs="Arial Narrow"/>
          <w:b/>
          <w:bCs/>
          <w:sz w:val="22"/>
          <w:szCs w:val="22"/>
        </w:rPr>
        <w:tab/>
      </w:r>
      <w:r>
        <w:rPr>
          <w:rFonts w:ascii="Arial Narrow" w:hAnsi="Arial Narrow" w:cs="Arial Narrow"/>
          <w:b/>
          <w:bCs/>
          <w:sz w:val="22"/>
          <w:szCs w:val="22"/>
        </w:rPr>
        <w:tab/>
      </w:r>
      <w:r>
        <w:rPr>
          <w:rFonts w:ascii="Arial Narrow" w:hAnsi="Arial Narrow" w:cs="Arial Narrow"/>
          <w:b/>
          <w:bCs/>
          <w:sz w:val="22"/>
          <w:szCs w:val="22"/>
        </w:rPr>
        <w:tab/>
      </w:r>
      <w:r>
        <w:rPr>
          <w:rFonts w:ascii="Arial Narrow" w:hAnsi="Arial Narrow" w:cs="Arial Narrow"/>
          <w:b/>
          <w:bCs/>
          <w:sz w:val="22"/>
          <w:szCs w:val="22"/>
        </w:rPr>
        <w:tab/>
      </w:r>
      <w:r>
        <w:rPr>
          <w:rFonts w:ascii="Arial Narrow" w:hAnsi="Arial Narrow" w:cs="Arial Narrow"/>
          <w:b/>
          <w:bCs/>
          <w:sz w:val="22"/>
          <w:szCs w:val="22"/>
        </w:rPr>
        <w:tab/>
      </w:r>
      <w:r>
        <w:rPr>
          <w:rFonts w:ascii="Arial Narrow" w:hAnsi="Arial Narrow" w:cs="Arial Narrow"/>
          <w:b/>
          <w:bCs/>
          <w:sz w:val="22"/>
          <w:szCs w:val="22"/>
        </w:rPr>
        <w:tab/>
      </w:r>
      <w:r>
        <w:rPr>
          <w:rFonts w:ascii="Arial Narrow" w:hAnsi="Arial Narrow" w:cs="Arial Narrow"/>
          <w:b/>
          <w:bCs/>
          <w:sz w:val="22"/>
          <w:szCs w:val="22"/>
        </w:rPr>
        <w:tab/>
      </w:r>
      <w:r>
        <w:rPr>
          <w:rFonts w:ascii="Arial Narrow" w:hAnsi="Arial Narrow" w:cs="Arial Narrow"/>
          <w:b/>
          <w:bCs/>
          <w:sz w:val="22"/>
          <w:szCs w:val="22"/>
        </w:rPr>
        <w:tab/>
      </w:r>
      <w:r>
        <w:rPr>
          <w:rFonts w:ascii="Arial Narrow" w:hAnsi="Arial Narrow" w:cs="Arial Narrow"/>
          <w:b/>
          <w:bCs/>
          <w:sz w:val="22"/>
          <w:szCs w:val="22"/>
        </w:rPr>
        <w:tab/>
      </w:r>
      <w:r>
        <w:rPr>
          <w:rFonts w:ascii="Arial Narrow" w:hAnsi="Arial Narrow" w:cs="Arial Narrow"/>
          <w:b/>
          <w:bCs/>
          <w:sz w:val="22"/>
          <w:szCs w:val="22"/>
        </w:rPr>
        <w:tab/>
      </w:r>
      <w:r>
        <w:rPr>
          <w:rFonts w:ascii="Arial Narrow" w:hAnsi="Arial Narrow" w:cs="Arial Narrow"/>
          <w:b/>
          <w:bCs/>
          <w:sz w:val="22"/>
          <w:szCs w:val="22"/>
        </w:rPr>
        <w:tab/>
      </w:r>
      <w:r>
        <w:rPr>
          <w:rFonts w:ascii="Arial Narrow" w:hAnsi="Arial Narrow" w:cs="Arial Narrow"/>
          <w:b/>
          <w:bCs/>
          <w:sz w:val="22"/>
          <w:szCs w:val="22"/>
        </w:rPr>
        <w:tab/>
      </w:r>
      <w:r>
        <w:rPr>
          <w:rFonts w:ascii="Arial Narrow" w:hAnsi="Arial Narrow" w:cs="Arial Narrow"/>
          <w:b/>
          <w:bCs/>
          <w:sz w:val="22"/>
          <w:szCs w:val="22"/>
        </w:rPr>
        <w:tab/>
      </w:r>
      <w:r>
        <w:rPr>
          <w:rFonts w:ascii="Arial Narrow" w:hAnsi="Arial Narrow" w:cs="Arial Narrow"/>
          <w:b/>
          <w:bCs/>
          <w:sz w:val="22"/>
          <w:szCs w:val="22"/>
        </w:rPr>
        <w:tab/>
      </w:r>
      <w:r>
        <w:rPr>
          <w:rFonts w:ascii="Arial Narrow" w:hAnsi="Arial Narrow" w:cs="Arial Narrow"/>
          <w:b/>
          <w:bCs/>
          <w:sz w:val="22"/>
          <w:szCs w:val="22"/>
        </w:rPr>
        <w:tab/>
      </w:r>
      <w:r>
        <w:rPr>
          <w:rFonts w:ascii="Arial Narrow" w:hAnsi="Arial Narrow" w:cs="Arial Narrow"/>
          <w:b/>
          <w:bCs/>
          <w:sz w:val="22"/>
          <w:szCs w:val="22"/>
        </w:rPr>
        <w:tab/>
      </w:r>
      <w:r>
        <w:rPr>
          <w:rFonts w:ascii="Arial Narrow" w:hAnsi="Arial Narrow" w:cs="Arial Narrow"/>
          <w:b/>
          <w:bCs/>
          <w:sz w:val="22"/>
          <w:szCs w:val="22"/>
        </w:rPr>
        <w:tab/>
      </w:r>
    </w:p>
    <w:p w:rsidR="00C81A70" w:rsidRDefault="00C81A70">
      <w:pPr>
        <w:rPr>
          <w:rFonts w:ascii="Arial Narrow" w:hAnsi="Arial Narrow" w:cs="Arial Narrow"/>
          <w:b/>
          <w:bCs/>
          <w:sz w:val="22"/>
          <w:szCs w:val="22"/>
        </w:rPr>
      </w:pPr>
    </w:p>
    <w:p w:rsidR="00C81A70" w:rsidRDefault="00C81A70" w:rsidP="002C502D">
      <w:pPr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……………………………………………………………….</w:t>
      </w:r>
    </w:p>
    <w:p w:rsidR="00C81A70" w:rsidRDefault="00C81A70" w:rsidP="002C502D">
      <w:pPr>
        <w:rPr>
          <w:rFonts w:ascii="Arial Narrow" w:hAnsi="Arial Narrow" w:cs="Arial Narrow"/>
          <w:b/>
          <w:bCs/>
          <w:sz w:val="28"/>
          <w:szCs w:val="28"/>
        </w:rPr>
      </w:pPr>
      <w:r>
        <w:rPr>
          <w:rFonts w:ascii="Arial Narrow" w:hAnsi="Arial Narrow" w:cs="Arial Narrow"/>
          <w:sz w:val="22"/>
          <w:szCs w:val="22"/>
        </w:rPr>
        <w:t xml:space="preserve">Podpis dodavatele v souladu s výpisem z OR či jiné obdobné evidence nebo osob/-y oprávněné jednat za dodavatele </w:t>
      </w:r>
    </w:p>
    <w:sectPr w:rsidR="00C81A70" w:rsidSect="0049608E">
      <w:headerReference w:type="default" r:id="rId7"/>
      <w:footerReference w:type="default" r:id="rId8"/>
      <w:pgSz w:w="11906" w:h="16838"/>
      <w:pgMar w:top="449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1A70" w:rsidRDefault="00C81A70">
      <w:r>
        <w:separator/>
      </w:r>
    </w:p>
  </w:endnote>
  <w:endnote w:type="continuationSeparator" w:id="1">
    <w:p w:rsidR="00C81A70" w:rsidRDefault="00C81A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sablan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1A70" w:rsidRDefault="00C81A70" w:rsidP="002206C7">
    <w:pPr>
      <w:rPr>
        <w:rFonts w:ascii="Arial Narrow" w:hAnsi="Arial Narrow" w:cs="Arial Narrow"/>
        <w:sz w:val="18"/>
        <w:szCs w:val="18"/>
      </w:rPr>
    </w:pPr>
  </w:p>
  <w:p w:rsidR="00C81A70" w:rsidRDefault="00C81A70" w:rsidP="002206C7">
    <w:pPr>
      <w:tabs>
        <w:tab w:val="left" w:pos="5580"/>
      </w:tabs>
      <w:spacing w:line="360" w:lineRule="auto"/>
      <w:jc w:val="center"/>
      <w:rPr>
        <w:rFonts w:ascii="Arial Narrow" w:hAnsi="Arial Narrow" w:cs="Arial Narrow"/>
        <w:b/>
        <w:bCs/>
        <w:sz w:val="16"/>
        <w:szCs w:val="16"/>
      </w:rPr>
    </w:pPr>
    <w:r w:rsidRPr="006510B6">
      <w:rPr>
        <w:rFonts w:ascii="Arial Narrow" w:hAnsi="Arial Narrow" w:cs="Arial Narrow"/>
        <w:sz w:val="16"/>
        <w:szCs w:val="16"/>
      </w:rPr>
      <w:t xml:space="preserve">Veřejná zakázka </w:t>
    </w:r>
    <w:r>
      <w:rPr>
        <w:rFonts w:ascii="Arial Narrow" w:hAnsi="Arial Narrow" w:cs="Arial Narrow"/>
        <w:b/>
        <w:bCs/>
        <w:sz w:val="16"/>
        <w:szCs w:val="16"/>
      </w:rPr>
      <w:t xml:space="preserve">Tisk publikací, </w:t>
    </w:r>
    <w:r w:rsidRPr="00313DDB">
      <w:rPr>
        <w:rFonts w:ascii="Arial Narrow" w:hAnsi="Arial Narrow" w:cs="Arial Narrow"/>
        <w:b/>
        <w:bCs/>
        <w:sz w:val="16"/>
        <w:szCs w:val="16"/>
      </w:rPr>
      <w:t xml:space="preserve">učebních </w:t>
    </w:r>
    <w:r>
      <w:rPr>
        <w:rFonts w:ascii="Arial Narrow" w:hAnsi="Arial Narrow" w:cs="Arial Narrow"/>
        <w:b/>
        <w:bCs/>
        <w:sz w:val="16"/>
        <w:szCs w:val="16"/>
      </w:rPr>
      <w:t xml:space="preserve">a propagačních </w:t>
    </w:r>
    <w:r w:rsidRPr="00313DDB">
      <w:rPr>
        <w:rFonts w:ascii="Arial Narrow" w:hAnsi="Arial Narrow" w:cs="Arial Narrow"/>
        <w:b/>
        <w:bCs/>
        <w:sz w:val="16"/>
        <w:szCs w:val="16"/>
      </w:rPr>
      <w:t>materiálů pro potřeby Hnutí DUHA</w:t>
    </w:r>
  </w:p>
  <w:p w:rsidR="00C81A70" w:rsidRDefault="00C81A70" w:rsidP="002206C7">
    <w:pPr>
      <w:tabs>
        <w:tab w:val="left" w:pos="5580"/>
      </w:tabs>
      <w:spacing w:line="360" w:lineRule="auto"/>
      <w:jc w:val="center"/>
      <w:rPr>
        <w:rFonts w:ascii="Arial Narrow" w:hAnsi="Arial Narrow" w:cs="Arial Narrow"/>
        <w:sz w:val="16"/>
        <w:szCs w:val="16"/>
      </w:rPr>
    </w:pPr>
    <w:r>
      <w:rPr>
        <w:rFonts w:ascii="Arial Narrow" w:hAnsi="Arial Narrow" w:cs="Arial Narrow"/>
        <w:b/>
        <w:bCs/>
        <w:sz w:val="16"/>
        <w:szCs w:val="16"/>
      </w:rPr>
      <w:t xml:space="preserve">OPVK - </w:t>
    </w:r>
    <w:r w:rsidRPr="00313DDB">
      <w:rPr>
        <w:rFonts w:ascii="Arial Narrow" w:hAnsi="Arial Narrow" w:cs="Arial Narrow"/>
        <w:sz w:val="16"/>
        <w:szCs w:val="16"/>
      </w:rPr>
      <w:t xml:space="preserve">reg.č. projektu: </w:t>
    </w:r>
    <w:r w:rsidRPr="00313DDB">
      <w:rPr>
        <w:rFonts w:ascii="Arial Narrow" w:hAnsi="Arial Narrow" w:cs="Arial Narrow"/>
        <w:b/>
        <w:bCs/>
        <w:sz w:val="16"/>
        <w:szCs w:val="16"/>
      </w:rPr>
      <w:t xml:space="preserve">CZ.1.07/3.1.00/37.0075  </w:t>
    </w:r>
    <w:r w:rsidRPr="00313DDB">
      <w:rPr>
        <w:rFonts w:ascii="Arial Narrow" w:hAnsi="Arial Narrow" w:cs="Arial Narrow"/>
        <w:sz w:val="16"/>
        <w:szCs w:val="16"/>
      </w:rPr>
      <w:t>název: Systém dalšího vzdělávání v oblasti aktivního občanství</w:t>
    </w:r>
  </w:p>
  <w:p w:rsidR="00C81A70" w:rsidRPr="006A780A" w:rsidRDefault="00C81A70" w:rsidP="002206C7">
    <w:pPr>
      <w:ind w:left="57"/>
      <w:jc w:val="center"/>
      <w:rPr>
        <w:rFonts w:ascii="Arial" w:hAnsi="Arial" w:cs="Arial"/>
        <w:sz w:val="16"/>
        <w:szCs w:val="16"/>
      </w:rPr>
    </w:pPr>
    <w:r w:rsidRPr="006A780A">
      <w:rPr>
        <w:rFonts w:ascii="Arial" w:hAnsi="Arial" w:cs="Arial"/>
        <w:sz w:val="16"/>
        <w:szCs w:val="16"/>
      </w:rPr>
      <w:t xml:space="preserve">BG FNOO - </w:t>
    </w:r>
    <w:r w:rsidRPr="006A780A">
      <w:rPr>
        <w:rStyle w:val="hp"/>
        <w:rFonts w:ascii="Arial" w:hAnsi="Arial" w:cs="Arial"/>
        <w:color w:val="222222"/>
        <w:sz w:val="16"/>
        <w:szCs w:val="16"/>
      </w:rPr>
      <w:t xml:space="preserve">projekt 72-BG-062 - </w:t>
    </w:r>
    <w:r w:rsidRPr="006A780A">
      <w:rPr>
        <w:rFonts w:ascii="Arial" w:hAnsi="Arial" w:cs="Arial"/>
        <w:sz w:val="16"/>
        <w:szCs w:val="16"/>
      </w:rPr>
      <w:t>Aktivně pro ochranu přírody na Moravě</w:t>
    </w:r>
  </w:p>
  <w:p w:rsidR="00C81A70" w:rsidRPr="002206C7" w:rsidRDefault="00C81A70" w:rsidP="002206C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1A70" w:rsidRDefault="00C81A70">
      <w:r>
        <w:separator/>
      </w:r>
    </w:p>
  </w:footnote>
  <w:footnote w:type="continuationSeparator" w:id="1">
    <w:p w:rsidR="00C81A70" w:rsidRDefault="00C81A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1A70" w:rsidRDefault="00E84BFE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0;margin-top:-33.7pt;width:478.65pt;height:116.75pt;z-index:251660288;mso-wrap-distance-left:0;mso-wrap-distance-right:0;mso-position-horizontal:center;mso-position-horizontal-relative:margin" filled="t">
          <v:fill color2="black"/>
          <v:imagedata r:id="rId1" o:title=""/>
          <w10:wrap type="square" side="largest" anchorx="margin"/>
        </v:shape>
      </w:pict>
    </w:r>
  </w:p>
  <w:p w:rsidR="00C81A70" w:rsidRDefault="00E84BFE">
    <w:pPr>
      <w:pStyle w:val="Zhlav"/>
    </w:pPr>
    <w:ins w:id="1" w:author="Marie Horáková" w:date="2013-03-27T12:21:00Z">
      <w:r>
        <w:rPr>
          <w:noProof/>
        </w:rPr>
        <w:pict>
          <v:shape id="obrázek 2" o:spid="_x0000_s2050" type="#_x0000_t75" alt="soulogí" style="position:absolute;margin-left:-56.7pt;margin-top:69.3pt;width:583.85pt;height:94.6pt;z-index:25166233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wrapcoords="-28 0 -28 21429 21600 21429 21600 0 -28 0">
            <v:imagedata r:id="rId2" o:title="soulogí" cropright="125f"/>
            <w10:wrap type="tight"/>
          </v:shape>
        </w:pict>
      </w:r>
    </w:ins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737" w:hanging="737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singleLevel"/>
    <w:tmpl w:val="00000003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</w:abstractNum>
  <w:abstractNum w:abstractNumId="4">
    <w:nsid w:val="00000005"/>
    <w:multiLevelType w:val="singleLevel"/>
    <w:tmpl w:val="00000005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5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singleLevel"/>
    <w:tmpl w:val="00000008"/>
    <w:name w:val="WW8Num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9">
    <w:nsid w:val="0000000A"/>
    <w:multiLevelType w:val="singleLevel"/>
    <w:tmpl w:val="0000000A"/>
    <w:name w:val="WW8Num11"/>
    <w:lvl w:ilvl="0">
      <w:start w:val="2"/>
      <w:numFmt w:val="decimal"/>
      <w:lvlText w:val="%1."/>
      <w:lvlJc w:val="left"/>
      <w:pPr>
        <w:tabs>
          <w:tab w:val="num" w:pos="0"/>
        </w:tabs>
        <w:ind w:left="1152" w:hanging="360"/>
      </w:pPr>
    </w:lvl>
  </w:abstractNum>
  <w:abstractNum w:abstractNumId="10">
    <w:nsid w:val="0000000B"/>
    <w:multiLevelType w:val="multi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>
    <w:nsid w:val="0000000C"/>
    <w:multiLevelType w:val="singleLevel"/>
    <w:tmpl w:val="0000000C"/>
    <w:name w:val="WW8Num13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</w:abstractNum>
  <w:abstractNum w:abstractNumId="12">
    <w:nsid w:val="0000000D"/>
    <w:multiLevelType w:val="multilevel"/>
    <w:tmpl w:val="0000000D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Arial Narrow" w:hAnsi="Arial Narrow" w:cs="Arial Narrow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3">
    <w:nsid w:val="0000000E"/>
    <w:multiLevelType w:val="singleLevel"/>
    <w:tmpl w:val="0000000E"/>
    <w:name w:val="WW8Num15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</w:abstractNum>
  <w:abstractNum w:abstractNumId="14">
    <w:nsid w:val="0000000F"/>
    <w:multiLevelType w:val="singleLevel"/>
    <w:tmpl w:val="0000000F"/>
    <w:name w:val="WW8Num1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</w:abstractNum>
  <w:abstractNum w:abstractNumId="15">
    <w:nsid w:val="00000010"/>
    <w:multiLevelType w:val="singleLevel"/>
    <w:tmpl w:val="00000010"/>
    <w:name w:val="WW8Num17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</w:abstractNum>
  <w:abstractNum w:abstractNumId="16">
    <w:nsid w:val="00000011"/>
    <w:multiLevelType w:val="multilevel"/>
    <w:tmpl w:val="00000011"/>
    <w:name w:val="WW8Num18"/>
    <w:lvl w:ilvl="0">
      <w:start w:val="1"/>
      <w:numFmt w:val="decimal"/>
      <w:pStyle w:val="N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737" w:hanging="737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</w:abstractNum>
  <w:abstractNum w:abstractNumId="18">
    <w:nsid w:val="00000013"/>
    <w:multiLevelType w:val="singleLevel"/>
    <w:tmpl w:val="00000013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9">
    <w:nsid w:val="00000014"/>
    <w:multiLevelType w:val="multilevel"/>
    <w:tmpl w:val="00000014"/>
    <w:lvl w:ilvl="0">
      <w:start w:val="8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5"/>
    <w:multiLevelType w:val="multilevel"/>
    <w:tmpl w:val="0000001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0AB162DB"/>
    <w:multiLevelType w:val="hybridMultilevel"/>
    <w:tmpl w:val="52E482A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1ACE"/>
    <w:rsid w:val="00092E16"/>
    <w:rsid w:val="000938A5"/>
    <w:rsid w:val="00102662"/>
    <w:rsid w:val="001D2D30"/>
    <w:rsid w:val="002206C7"/>
    <w:rsid w:val="002C502D"/>
    <w:rsid w:val="00313DDB"/>
    <w:rsid w:val="003715FE"/>
    <w:rsid w:val="00375769"/>
    <w:rsid w:val="003E73AB"/>
    <w:rsid w:val="004475E6"/>
    <w:rsid w:val="00481BA1"/>
    <w:rsid w:val="0049608E"/>
    <w:rsid w:val="00497D76"/>
    <w:rsid w:val="00520941"/>
    <w:rsid w:val="005630E9"/>
    <w:rsid w:val="005B31FE"/>
    <w:rsid w:val="005E1E6A"/>
    <w:rsid w:val="006510B6"/>
    <w:rsid w:val="0065526C"/>
    <w:rsid w:val="006A780A"/>
    <w:rsid w:val="006C3262"/>
    <w:rsid w:val="0070680C"/>
    <w:rsid w:val="0073377F"/>
    <w:rsid w:val="007754BD"/>
    <w:rsid w:val="0078244A"/>
    <w:rsid w:val="007E3CF1"/>
    <w:rsid w:val="00800A91"/>
    <w:rsid w:val="00807466"/>
    <w:rsid w:val="00822462"/>
    <w:rsid w:val="008C5C58"/>
    <w:rsid w:val="00901ACE"/>
    <w:rsid w:val="00A75123"/>
    <w:rsid w:val="00A80F44"/>
    <w:rsid w:val="00AE7E41"/>
    <w:rsid w:val="00B02A41"/>
    <w:rsid w:val="00B066B4"/>
    <w:rsid w:val="00B272CF"/>
    <w:rsid w:val="00B73E12"/>
    <w:rsid w:val="00B82E0A"/>
    <w:rsid w:val="00C26724"/>
    <w:rsid w:val="00C43758"/>
    <w:rsid w:val="00C81A70"/>
    <w:rsid w:val="00CB21FF"/>
    <w:rsid w:val="00D02BA1"/>
    <w:rsid w:val="00D15796"/>
    <w:rsid w:val="00D36513"/>
    <w:rsid w:val="00D419E5"/>
    <w:rsid w:val="00D6783C"/>
    <w:rsid w:val="00DA1E03"/>
    <w:rsid w:val="00E03CFA"/>
    <w:rsid w:val="00E47A2D"/>
    <w:rsid w:val="00E83EC3"/>
    <w:rsid w:val="00E84BFE"/>
    <w:rsid w:val="00E94ECB"/>
    <w:rsid w:val="00F708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B02A41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9"/>
    <w:qFormat/>
    <w:rsid w:val="00B02A41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B02A41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B02A41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B02A41"/>
    <w:pPr>
      <w:keepNext/>
      <w:tabs>
        <w:tab w:val="left" w:pos="2282"/>
      </w:tabs>
      <w:spacing w:before="120"/>
      <w:ind w:left="2282" w:hanging="864"/>
      <w:outlineLvl w:val="3"/>
    </w:pPr>
    <w:rPr>
      <w:rFonts w:ascii="Calibri" w:hAnsi="Calibri" w:cs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B02A41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B02A41"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bCs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B02A41"/>
    <w:pPr>
      <w:numPr>
        <w:ilvl w:val="6"/>
        <w:numId w:val="1"/>
      </w:numPr>
      <w:spacing w:before="240" w:after="60"/>
      <w:outlineLvl w:val="6"/>
    </w:pPr>
    <w:rPr>
      <w:rFonts w:ascii="Calibri" w:hAnsi="Calibri" w:cs="Calibri"/>
    </w:rPr>
  </w:style>
  <w:style w:type="paragraph" w:styleId="Nadpis8">
    <w:name w:val="heading 8"/>
    <w:basedOn w:val="Normln"/>
    <w:next w:val="Normln"/>
    <w:link w:val="Nadpis8Char"/>
    <w:uiPriority w:val="99"/>
    <w:qFormat/>
    <w:rsid w:val="00B02A41"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</w:rPr>
  </w:style>
  <w:style w:type="paragraph" w:styleId="Nadpis9">
    <w:name w:val="heading 9"/>
    <w:basedOn w:val="Normln"/>
    <w:next w:val="Normln"/>
    <w:link w:val="Nadpis9Char"/>
    <w:uiPriority w:val="99"/>
    <w:qFormat/>
    <w:rsid w:val="00B02A41"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0680C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0680C"/>
    <w:rPr>
      <w:rFonts w:ascii="Cambria" w:hAnsi="Cambria" w:cs="Cambria"/>
      <w:b/>
      <w:bCs/>
      <w:i/>
      <w:iCs/>
      <w:sz w:val="28"/>
      <w:szCs w:val="28"/>
      <w:lang w:eastAsia="ar-SA" w:bidi="ar-SA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0680C"/>
    <w:rPr>
      <w:rFonts w:ascii="Cambria" w:hAnsi="Cambria" w:cs="Cambria"/>
      <w:b/>
      <w:bCs/>
      <w:sz w:val="26"/>
      <w:szCs w:val="26"/>
      <w:lang w:eastAsia="ar-SA" w:bidi="ar-SA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70680C"/>
    <w:rPr>
      <w:rFonts w:ascii="Calibri" w:hAnsi="Calibri" w:cs="Calibri"/>
      <w:b/>
      <w:bCs/>
      <w:sz w:val="28"/>
      <w:szCs w:val="28"/>
      <w:lang w:eastAsia="ar-SA" w:bidi="ar-SA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70680C"/>
    <w:rPr>
      <w:rFonts w:ascii="Calibri" w:hAnsi="Calibri" w:cs="Calibri"/>
      <w:b/>
      <w:bCs/>
      <w:i/>
      <w:iCs/>
      <w:sz w:val="26"/>
      <w:szCs w:val="26"/>
      <w:lang w:eastAsia="ar-SA" w:bidi="ar-SA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70680C"/>
    <w:rPr>
      <w:rFonts w:ascii="Calibri" w:hAnsi="Calibri" w:cs="Calibri"/>
      <w:b/>
      <w:bCs/>
      <w:lang w:eastAsia="ar-SA" w:bidi="ar-SA"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70680C"/>
    <w:rPr>
      <w:rFonts w:ascii="Calibri" w:hAnsi="Calibri" w:cs="Calibri"/>
      <w:sz w:val="24"/>
      <w:szCs w:val="24"/>
      <w:lang w:eastAsia="ar-SA" w:bidi="ar-SA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70680C"/>
    <w:rPr>
      <w:rFonts w:ascii="Calibri" w:hAnsi="Calibri" w:cs="Calibri"/>
      <w:i/>
      <w:iCs/>
      <w:sz w:val="24"/>
      <w:szCs w:val="24"/>
      <w:lang w:eastAsia="ar-SA" w:bidi="ar-SA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70680C"/>
    <w:rPr>
      <w:rFonts w:ascii="Cambria" w:hAnsi="Cambria" w:cs="Cambria"/>
      <w:lang w:eastAsia="ar-SA" w:bidi="ar-SA"/>
    </w:rPr>
  </w:style>
  <w:style w:type="paragraph" w:styleId="Textbubliny">
    <w:name w:val="Balloon Text"/>
    <w:basedOn w:val="Normln"/>
    <w:link w:val="TextbublinyChar"/>
    <w:uiPriority w:val="99"/>
    <w:semiHidden/>
    <w:rsid w:val="00B02A41"/>
    <w:rPr>
      <w:sz w:val="2"/>
      <w:szCs w:val="2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70680C"/>
    <w:rPr>
      <w:sz w:val="2"/>
      <w:szCs w:val="2"/>
      <w:lang w:eastAsia="ar-SA" w:bidi="ar-SA"/>
    </w:rPr>
  </w:style>
  <w:style w:type="character" w:customStyle="1" w:styleId="WW8Num3z0">
    <w:name w:val="WW8Num3z0"/>
    <w:uiPriority w:val="99"/>
    <w:rsid w:val="00B02A41"/>
    <w:rPr>
      <w:color w:val="auto"/>
    </w:rPr>
  </w:style>
  <w:style w:type="character" w:customStyle="1" w:styleId="WW8Num6z0">
    <w:name w:val="WW8Num6z0"/>
    <w:uiPriority w:val="99"/>
    <w:rsid w:val="00B02A41"/>
    <w:rPr>
      <w:rFonts w:ascii="Symbol" w:hAnsi="Symbol" w:cs="Symbol"/>
    </w:rPr>
  </w:style>
  <w:style w:type="character" w:customStyle="1" w:styleId="WW8Num6z1">
    <w:name w:val="WW8Num6z1"/>
    <w:uiPriority w:val="99"/>
    <w:rsid w:val="00B02A41"/>
    <w:rPr>
      <w:rFonts w:ascii="Times New Roman" w:hAnsi="Times New Roman" w:cs="Times New Roman"/>
    </w:rPr>
  </w:style>
  <w:style w:type="character" w:customStyle="1" w:styleId="WW8Num9z0">
    <w:name w:val="WW8Num9z0"/>
    <w:uiPriority w:val="99"/>
    <w:rsid w:val="00B02A41"/>
    <w:rPr>
      <w:rFonts w:ascii="Symbol" w:hAnsi="Symbol" w:cs="Symbol"/>
    </w:rPr>
  </w:style>
  <w:style w:type="character" w:customStyle="1" w:styleId="WW8Num9z1">
    <w:name w:val="WW8Num9z1"/>
    <w:uiPriority w:val="99"/>
    <w:rsid w:val="00B02A41"/>
    <w:rPr>
      <w:rFonts w:ascii="Courier New" w:hAnsi="Courier New" w:cs="Courier New"/>
    </w:rPr>
  </w:style>
  <w:style w:type="character" w:customStyle="1" w:styleId="WW8Num9z2">
    <w:name w:val="WW8Num9z2"/>
    <w:uiPriority w:val="99"/>
    <w:rsid w:val="00B02A41"/>
    <w:rPr>
      <w:rFonts w:ascii="Wingdings" w:hAnsi="Wingdings" w:cs="Wingdings"/>
    </w:rPr>
  </w:style>
  <w:style w:type="character" w:customStyle="1" w:styleId="WW8Num13z0">
    <w:name w:val="WW8Num13z0"/>
    <w:uiPriority w:val="99"/>
    <w:rsid w:val="00B02A41"/>
    <w:rPr>
      <w:rFonts w:ascii="Courier New" w:hAnsi="Courier New" w:cs="Courier New"/>
    </w:rPr>
  </w:style>
  <w:style w:type="character" w:customStyle="1" w:styleId="WW8Num13z2">
    <w:name w:val="WW8Num13z2"/>
    <w:uiPriority w:val="99"/>
    <w:rsid w:val="00B02A41"/>
    <w:rPr>
      <w:rFonts w:ascii="Wingdings" w:hAnsi="Wingdings" w:cs="Wingdings"/>
    </w:rPr>
  </w:style>
  <w:style w:type="character" w:customStyle="1" w:styleId="WW8Num13z3">
    <w:name w:val="WW8Num13z3"/>
    <w:uiPriority w:val="99"/>
    <w:rsid w:val="00B02A41"/>
    <w:rPr>
      <w:rFonts w:ascii="Symbol" w:hAnsi="Symbol" w:cs="Symbol"/>
    </w:rPr>
  </w:style>
  <w:style w:type="character" w:customStyle="1" w:styleId="WW8Num14z1">
    <w:name w:val="WW8Num14z1"/>
    <w:uiPriority w:val="99"/>
    <w:rsid w:val="00B02A41"/>
    <w:rPr>
      <w:rFonts w:ascii="Arial Narrow" w:hAnsi="Arial Narrow" w:cs="Arial Narrow"/>
    </w:rPr>
  </w:style>
  <w:style w:type="character" w:customStyle="1" w:styleId="WW8Num15z0">
    <w:name w:val="WW8Num15z0"/>
    <w:uiPriority w:val="99"/>
    <w:rsid w:val="00B02A41"/>
    <w:rPr>
      <w:rFonts w:ascii="Courier New" w:hAnsi="Courier New" w:cs="Courier New"/>
    </w:rPr>
  </w:style>
  <w:style w:type="character" w:customStyle="1" w:styleId="WW8Num15z2">
    <w:name w:val="WW8Num15z2"/>
    <w:uiPriority w:val="99"/>
    <w:rsid w:val="00B02A41"/>
    <w:rPr>
      <w:rFonts w:ascii="Wingdings" w:hAnsi="Wingdings" w:cs="Wingdings"/>
    </w:rPr>
  </w:style>
  <w:style w:type="character" w:customStyle="1" w:styleId="WW8Num15z3">
    <w:name w:val="WW8Num15z3"/>
    <w:uiPriority w:val="99"/>
    <w:rsid w:val="00B02A41"/>
    <w:rPr>
      <w:rFonts w:ascii="Symbol" w:hAnsi="Symbol" w:cs="Symbol"/>
    </w:rPr>
  </w:style>
  <w:style w:type="character" w:customStyle="1" w:styleId="WW8Num16z0">
    <w:name w:val="WW8Num16z0"/>
    <w:uiPriority w:val="99"/>
    <w:rsid w:val="00B02A41"/>
    <w:rPr>
      <w:rFonts w:ascii="Courier New" w:hAnsi="Courier New" w:cs="Courier New"/>
    </w:rPr>
  </w:style>
  <w:style w:type="character" w:customStyle="1" w:styleId="WW8Num17z0">
    <w:name w:val="WW8Num17z0"/>
    <w:uiPriority w:val="99"/>
    <w:rsid w:val="00B02A41"/>
    <w:rPr>
      <w:rFonts w:ascii="Courier New" w:hAnsi="Courier New" w:cs="Courier New"/>
    </w:rPr>
  </w:style>
  <w:style w:type="character" w:customStyle="1" w:styleId="WW8Num17z2">
    <w:name w:val="WW8Num17z2"/>
    <w:uiPriority w:val="99"/>
    <w:rsid w:val="00B02A41"/>
    <w:rPr>
      <w:rFonts w:ascii="Wingdings" w:hAnsi="Wingdings" w:cs="Wingdings"/>
    </w:rPr>
  </w:style>
  <w:style w:type="character" w:customStyle="1" w:styleId="WW8Num17z3">
    <w:name w:val="WW8Num17z3"/>
    <w:uiPriority w:val="99"/>
    <w:rsid w:val="00B02A41"/>
    <w:rPr>
      <w:rFonts w:ascii="Symbol" w:hAnsi="Symbol" w:cs="Symbol"/>
    </w:rPr>
  </w:style>
  <w:style w:type="character" w:customStyle="1" w:styleId="WW8Num19z0">
    <w:name w:val="WW8Num19z0"/>
    <w:uiPriority w:val="99"/>
    <w:rsid w:val="00B02A41"/>
    <w:rPr>
      <w:color w:val="auto"/>
    </w:rPr>
  </w:style>
  <w:style w:type="character" w:customStyle="1" w:styleId="WW8Num20z0">
    <w:name w:val="WW8Num20z0"/>
    <w:uiPriority w:val="99"/>
    <w:rsid w:val="00B02A41"/>
    <w:rPr>
      <w:rFonts w:ascii="Symbol" w:hAnsi="Symbol" w:cs="Symbol"/>
    </w:rPr>
  </w:style>
  <w:style w:type="character" w:customStyle="1" w:styleId="Standardnpsmoodstavce1">
    <w:name w:val="Standardní písmo odstavce1"/>
    <w:uiPriority w:val="99"/>
    <w:rsid w:val="00B02A41"/>
  </w:style>
  <w:style w:type="character" w:styleId="Hypertextovodkaz">
    <w:name w:val="Hyperlink"/>
    <w:basedOn w:val="Standardnpsmoodstavce"/>
    <w:uiPriority w:val="99"/>
    <w:rsid w:val="00B02A41"/>
    <w:rPr>
      <w:color w:val="0000FF"/>
      <w:u w:val="single"/>
    </w:rPr>
  </w:style>
  <w:style w:type="character" w:customStyle="1" w:styleId="cleaner">
    <w:name w:val="cleaner"/>
    <w:uiPriority w:val="99"/>
    <w:rsid w:val="00B02A41"/>
  </w:style>
  <w:style w:type="character" w:styleId="Zvraznn">
    <w:name w:val="Emphasis"/>
    <w:basedOn w:val="Standardnpsmoodstavce"/>
    <w:uiPriority w:val="99"/>
    <w:qFormat/>
    <w:rsid w:val="00B02A41"/>
    <w:rPr>
      <w:i/>
      <w:iCs/>
    </w:rPr>
  </w:style>
  <w:style w:type="character" w:customStyle="1" w:styleId="Odkaznakoment1">
    <w:name w:val="Odkaz na komentář1"/>
    <w:uiPriority w:val="99"/>
    <w:rsid w:val="00B02A41"/>
    <w:rPr>
      <w:sz w:val="16"/>
      <w:szCs w:val="16"/>
    </w:rPr>
  </w:style>
  <w:style w:type="character" w:customStyle="1" w:styleId="apple-style-span">
    <w:name w:val="apple-style-span"/>
    <w:uiPriority w:val="99"/>
    <w:rsid w:val="00B02A41"/>
  </w:style>
  <w:style w:type="character" w:styleId="Sledovanodkaz">
    <w:name w:val="FollowedHyperlink"/>
    <w:basedOn w:val="Standardnpsmoodstavce"/>
    <w:uiPriority w:val="99"/>
    <w:rsid w:val="00B02A41"/>
    <w:rPr>
      <w:color w:val="800080"/>
      <w:u w:val="single"/>
    </w:rPr>
  </w:style>
  <w:style w:type="character" w:customStyle="1" w:styleId="Symbolyproslovn">
    <w:name w:val="Symboly pro číslování"/>
    <w:uiPriority w:val="99"/>
    <w:rsid w:val="00B02A41"/>
  </w:style>
  <w:style w:type="paragraph" w:customStyle="1" w:styleId="Nadpis">
    <w:name w:val="Nadpis"/>
    <w:basedOn w:val="Normln"/>
    <w:next w:val="Zkladntext"/>
    <w:uiPriority w:val="99"/>
    <w:rsid w:val="00B02A41"/>
    <w:pPr>
      <w:keepNext/>
      <w:spacing w:before="240" w:after="120"/>
    </w:pPr>
    <w:rPr>
      <w:rFonts w:ascii="Arial" w:eastAsia="SimSun" w:hAnsi="Arial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B02A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70680C"/>
    <w:rPr>
      <w:sz w:val="24"/>
      <w:szCs w:val="24"/>
      <w:lang w:eastAsia="ar-SA" w:bidi="ar-SA"/>
    </w:rPr>
  </w:style>
  <w:style w:type="paragraph" w:styleId="Seznam">
    <w:name w:val="List"/>
    <w:basedOn w:val="Zkladntext"/>
    <w:uiPriority w:val="99"/>
    <w:rsid w:val="00B02A41"/>
  </w:style>
  <w:style w:type="paragraph" w:customStyle="1" w:styleId="Popisek">
    <w:name w:val="Popisek"/>
    <w:basedOn w:val="Normln"/>
    <w:uiPriority w:val="99"/>
    <w:rsid w:val="00B02A41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uiPriority w:val="99"/>
    <w:rsid w:val="00B02A41"/>
    <w:pPr>
      <w:suppressLineNumbers/>
    </w:pPr>
  </w:style>
  <w:style w:type="paragraph" w:customStyle="1" w:styleId="N1">
    <w:name w:val="N1"/>
    <w:basedOn w:val="Normln"/>
    <w:uiPriority w:val="99"/>
    <w:rsid w:val="00B02A41"/>
    <w:pPr>
      <w:numPr>
        <w:numId w:val="17"/>
      </w:numPr>
    </w:pPr>
  </w:style>
  <w:style w:type="paragraph" w:customStyle="1" w:styleId="N2">
    <w:name w:val="N2"/>
    <w:basedOn w:val="Normln"/>
    <w:uiPriority w:val="99"/>
    <w:rsid w:val="00B02A41"/>
    <w:pPr>
      <w:tabs>
        <w:tab w:val="num" w:pos="432"/>
      </w:tabs>
      <w:ind w:left="432" w:hanging="432"/>
    </w:pPr>
  </w:style>
  <w:style w:type="paragraph" w:customStyle="1" w:styleId="Zkladntextodsazen21">
    <w:name w:val="Základní text odsazený 21"/>
    <w:basedOn w:val="Normln"/>
    <w:uiPriority w:val="99"/>
    <w:rsid w:val="00B02A41"/>
    <w:pPr>
      <w:ind w:left="720"/>
    </w:pPr>
    <w:rPr>
      <w:rFonts w:ascii="Arial" w:hAnsi="Arial" w:cs="Arial"/>
      <w:b/>
      <w:bCs/>
    </w:rPr>
  </w:style>
  <w:style w:type="paragraph" w:customStyle="1" w:styleId="Normln0">
    <w:name w:val="Normální~"/>
    <w:basedOn w:val="Normln"/>
    <w:uiPriority w:val="99"/>
    <w:rsid w:val="00B02A41"/>
    <w:pPr>
      <w:widowControl w:val="0"/>
    </w:pPr>
  </w:style>
  <w:style w:type="paragraph" w:styleId="Zhlav">
    <w:name w:val="header"/>
    <w:basedOn w:val="Normln"/>
    <w:link w:val="ZhlavChar"/>
    <w:uiPriority w:val="99"/>
    <w:rsid w:val="00B02A4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70680C"/>
    <w:rPr>
      <w:sz w:val="24"/>
      <w:szCs w:val="24"/>
      <w:lang w:eastAsia="ar-SA" w:bidi="ar-SA"/>
    </w:rPr>
  </w:style>
  <w:style w:type="paragraph" w:customStyle="1" w:styleId="Nadpiskapitol">
    <w:name w:val="Nadpis kapitol"/>
    <w:basedOn w:val="Nadpis2"/>
    <w:next w:val="Normln"/>
    <w:uiPriority w:val="99"/>
    <w:rsid w:val="00B02A41"/>
    <w:pPr>
      <w:spacing w:before="360" w:after="240"/>
      <w:jc w:val="center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customStyle="1" w:styleId="article-perex">
    <w:name w:val="article-perex"/>
    <w:basedOn w:val="Normln"/>
    <w:uiPriority w:val="99"/>
    <w:rsid w:val="00B02A41"/>
    <w:pPr>
      <w:spacing w:before="280" w:after="280"/>
    </w:pPr>
  </w:style>
  <w:style w:type="paragraph" w:styleId="Zpat">
    <w:name w:val="footer"/>
    <w:basedOn w:val="Normln"/>
    <w:link w:val="ZpatChar"/>
    <w:uiPriority w:val="99"/>
    <w:rsid w:val="00B02A4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70680C"/>
    <w:rPr>
      <w:sz w:val="24"/>
      <w:szCs w:val="24"/>
      <w:lang w:eastAsia="ar-SA" w:bidi="ar-SA"/>
    </w:rPr>
  </w:style>
  <w:style w:type="paragraph" w:customStyle="1" w:styleId="ClanekC">
    <w:name w:val="ClanekC"/>
    <w:uiPriority w:val="99"/>
    <w:rsid w:val="00B02A41"/>
    <w:pPr>
      <w:keepNext/>
      <w:widowControl w:val="0"/>
      <w:tabs>
        <w:tab w:val="left" w:pos="72"/>
        <w:tab w:val="left" w:pos="936"/>
        <w:tab w:val="left" w:pos="1800"/>
        <w:tab w:val="left" w:pos="2664"/>
        <w:tab w:val="left" w:pos="3528"/>
        <w:tab w:val="left" w:pos="4392"/>
        <w:tab w:val="left" w:pos="5256"/>
        <w:tab w:val="left" w:pos="6120"/>
        <w:tab w:val="left" w:pos="6984"/>
        <w:tab w:val="left" w:pos="7848"/>
      </w:tabs>
      <w:suppressAutoHyphens/>
      <w:spacing w:before="360" w:after="240"/>
      <w:jc w:val="both"/>
    </w:pPr>
    <w:rPr>
      <w:rFonts w:ascii="Arial" w:hAnsi="Arial" w:cs="Arial"/>
      <w:b/>
      <w:bCs/>
      <w:spacing w:val="8"/>
      <w:sz w:val="24"/>
      <w:szCs w:val="24"/>
      <w:lang w:eastAsia="ar-SA"/>
    </w:rPr>
  </w:style>
  <w:style w:type="paragraph" w:customStyle="1" w:styleId="Zkladntextodsazen31">
    <w:name w:val="Základní text odsazený 31"/>
    <w:basedOn w:val="Normln"/>
    <w:uiPriority w:val="99"/>
    <w:rsid w:val="00B02A41"/>
    <w:pPr>
      <w:spacing w:after="120"/>
      <w:ind w:left="283"/>
    </w:pPr>
    <w:rPr>
      <w:sz w:val="16"/>
      <w:szCs w:val="16"/>
    </w:rPr>
  </w:style>
  <w:style w:type="paragraph" w:customStyle="1" w:styleId="Import1">
    <w:name w:val="Import 1"/>
    <w:basedOn w:val="Normln"/>
    <w:uiPriority w:val="99"/>
    <w:rsid w:val="00B02A41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88" w:lineRule="auto"/>
    </w:pPr>
    <w:rPr>
      <w:rFonts w:ascii="Casablanca" w:hAnsi="Casablanca" w:cs="Casablanca"/>
      <w:sz w:val="20"/>
      <w:szCs w:val="20"/>
    </w:rPr>
  </w:style>
  <w:style w:type="paragraph" w:customStyle="1" w:styleId="Rozloendokumentu1">
    <w:name w:val="Rozložení dokumentu1"/>
    <w:basedOn w:val="Normln"/>
    <w:uiPriority w:val="99"/>
    <w:rsid w:val="00B02A4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Textkomente1">
    <w:name w:val="Text komentáře1"/>
    <w:basedOn w:val="Normln"/>
    <w:uiPriority w:val="99"/>
    <w:rsid w:val="00B02A41"/>
    <w:pPr>
      <w:spacing w:before="120"/>
    </w:pPr>
    <w:rPr>
      <w:i/>
      <w:iCs/>
      <w:sz w:val="20"/>
      <w:szCs w:val="20"/>
    </w:rPr>
  </w:style>
  <w:style w:type="paragraph" w:styleId="Textkomente">
    <w:name w:val="annotation text"/>
    <w:basedOn w:val="Normln"/>
    <w:link w:val="TextkomenteChar"/>
    <w:uiPriority w:val="99"/>
    <w:semiHidden/>
    <w:rsid w:val="007E3CF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7E3CF1"/>
    <w:rPr>
      <w:lang w:eastAsia="ar-SA" w:bidi="ar-SA"/>
    </w:rPr>
  </w:style>
  <w:style w:type="paragraph" w:styleId="Pedmtkomente">
    <w:name w:val="annotation subject"/>
    <w:basedOn w:val="Textkomente1"/>
    <w:next w:val="Textkomente1"/>
    <w:link w:val="PedmtkomenteChar"/>
    <w:uiPriority w:val="99"/>
    <w:semiHidden/>
    <w:rsid w:val="00B02A41"/>
    <w:pPr>
      <w:spacing w:before="0"/>
    </w:pPr>
    <w:rPr>
      <w:b/>
      <w:bCs/>
      <w:i w:val="0"/>
      <w:iCs w:val="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70680C"/>
    <w:rPr>
      <w:b/>
      <w:bCs/>
      <w:sz w:val="20"/>
      <w:szCs w:val="20"/>
      <w:lang w:eastAsia="ar-SA" w:bidi="ar-SA"/>
    </w:rPr>
  </w:style>
  <w:style w:type="paragraph" w:styleId="Normlnweb">
    <w:name w:val="Normal (Web)"/>
    <w:basedOn w:val="Normln"/>
    <w:uiPriority w:val="99"/>
    <w:rsid w:val="00B02A41"/>
    <w:pPr>
      <w:spacing w:before="280" w:after="280"/>
    </w:pPr>
  </w:style>
  <w:style w:type="paragraph" w:styleId="FormtovanvHTML">
    <w:name w:val="HTML Preformatted"/>
    <w:basedOn w:val="Normln"/>
    <w:link w:val="FormtovanvHTMLChar"/>
    <w:uiPriority w:val="99"/>
    <w:rsid w:val="00B02A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locked/>
    <w:rsid w:val="008C5C58"/>
    <w:rPr>
      <w:rFonts w:ascii="Courier New" w:hAnsi="Courier New" w:cs="Courier New"/>
      <w:lang w:val="cs-CZ" w:eastAsia="ar-SA" w:bidi="ar-SA"/>
    </w:rPr>
  </w:style>
  <w:style w:type="paragraph" w:styleId="Odstavecseseznamem">
    <w:name w:val="List Paragraph"/>
    <w:basedOn w:val="Normln"/>
    <w:uiPriority w:val="99"/>
    <w:qFormat/>
    <w:rsid w:val="00B02A41"/>
    <w:pPr>
      <w:ind w:left="720"/>
    </w:pPr>
  </w:style>
  <w:style w:type="paragraph" w:customStyle="1" w:styleId="Default">
    <w:name w:val="Default"/>
    <w:uiPriority w:val="99"/>
    <w:rsid w:val="00B02A41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Obsahtabulky">
    <w:name w:val="Obsah tabulky"/>
    <w:basedOn w:val="Normln"/>
    <w:uiPriority w:val="99"/>
    <w:rsid w:val="00B02A41"/>
    <w:pPr>
      <w:suppressLineNumbers/>
    </w:pPr>
  </w:style>
  <w:style w:type="paragraph" w:customStyle="1" w:styleId="Nadpistabulky">
    <w:name w:val="Nadpis tabulky"/>
    <w:basedOn w:val="Obsahtabulky"/>
    <w:uiPriority w:val="99"/>
    <w:rsid w:val="00B02A41"/>
    <w:pPr>
      <w:jc w:val="center"/>
    </w:pPr>
    <w:rPr>
      <w:b/>
      <w:bCs/>
    </w:rPr>
  </w:style>
  <w:style w:type="character" w:styleId="Odkaznakoment">
    <w:name w:val="annotation reference"/>
    <w:basedOn w:val="Standardnpsmoodstavce"/>
    <w:uiPriority w:val="99"/>
    <w:semiHidden/>
    <w:rsid w:val="007E3CF1"/>
    <w:rPr>
      <w:sz w:val="16"/>
      <w:szCs w:val="16"/>
    </w:rPr>
  </w:style>
  <w:style w:type="character" w:customStyle="1" w:styleId="hp">
    <w:name w:val="hp"/>
    <w:basedOn w:val="Standardnpsmoodstavce"/>
    <w:uiPriority w:val="99"/>
    <w:rsid w:val="002206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990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594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RÁMCOVÁ SMLOUVA</vt:lpstr>
    </vt:vector>
  </TitlesOfParts>
  <Company/>
  <LinksUpToDate>false</LinksUpToDate>
  <CharactersWithSpaces>4095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RÁMCOVÁ SMLOUVA</dc:title>
  <dc:subject/>
  <dc:creator>Gnida</dc:creator>
  <cp:keywords/>
  <dc:description/>
  <cp:lastModifiedBy>Maruska</cp:lastModifiedBy>
  <cp:revision>8</cp:revision>
  <cp:lastPrinted>2013-03-27T11:21:00Z</cp:lastPrinted>
  <dcterms:created xsi:type="dcterms:W3CDTF">2013-03-19T13:57:00Z</dcterms:created>
  <dcterms:modified xsi:type="dcterms:W3CDTF">2013-03-27T19:53:00Z</dcterms:modified>
</cp:coreProperties>
</file>