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776" w:rsidRPr="0068149C" w:rsidRDefault="00D11776" w:rsidP="00E95A1E">
      <w:pPr>
        <w:tabs>
          <w:tab w:val="left" w:pos="480"/>
          <w:tab w:val="center" w:pos="4535"/>
        </w:tabs>
        <w:jc w:val="center"/>
        <w:rPr>
          <w:rFonts w:ascii="Tahoma" w:hAnsi="Tahoma" w:cs="Tahoma"/>
        </w:rPr>
      </w:pPr>
    </w:p>
    <w:p w:rsidR="00D11776" w:rsidRPr="0068149C" w:rsidRDefault="00D11776" w:rsidP="00E95A1E">
      <w:pPr>
        <w:jc w:val="center"/>
        <w:rPr>
          <w:rFonts w:ascii="Tahoma" w:hAnsi="Tahoma" w:cs="Tahoma"/>
          <w:i/>
          <w:caps/>
          <w:color w:val="808080"/>
          <w:spacing w:val="60"/>
          <w:position w:val="-6"/>
          <w:sz w:val="12"/>
          <w:szCs w:val="12"/>
        </w:rPr>
      </w:pPr>
    </w:p>
    <w:p w:rsidR="00D11776" w:rsidRPr="0068149C" w:rsidRDefault="00D11776"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 xml:space="preserve">Příloha </w:t>
      </w:r>
      <w:proofErr w:type="gramStart"/>
      <w:r w:rsidRPr="0068149C">
        <w:rPr>
          <w:rFonts w:ascii="Tahoma" w:hAnsi="Tahoma" w:cs="Tahoma"/>
          <w:color w:val="000000"/>
        </w:rPr>
        <w:t>č.4</w:t>
      </w:r>
      <w:r>
        <w:rPr>
          <w:rFonts w:ascii="Tahoma" w:hAnsi="Tahoma" w:cs="Tahoma"/>
          <w:color w:val="000000"/>
        </w:rPr>
        <w:t xml:space="preserve"> zadávací</w:t>
      </w:r>
      <w:proofErr w:type="gramEnd"/>
      <w:r>
        <w:rPr>
          <w:rFonts w:ascii="Tahoma" w:hAnsi="Tahoma" w:cs="Tahoma"/>
          <w:color w:val="000000"/>
        </w:rPr>
        <w:t xml:space="preserve"> dokumentace</w:t>
      </w:r>
      <w:r w:rsidRPr="0068149C">
        <w:rPr>
          <w:rFonts w:ascii="Tahoma" w:hAnsi="Tahoma" w:cs="Tahoma"/>
          <w:color w:val="000000"/>
        </w:rPr>
        <w:t xml:space="preserve"> - Vzor návrhu smlouvy</w:t>
      </w:r>
    </w:p>
    <w:p w:rsidR="00D11776" w:rsidRPr="0068149C" w:rsidRDefault="00D11776" w:rsidP="0068149C">
      <w:pPr>
        <w:ind w:right="-284"/>
        <w:rPr>
          <w:rFonts w:ascii="Tahoma" w:hAnsi="Tahoma" w:cs="Tahoma"/>
          <w:b/>
          <w:szCs w:val="28"/>
        </w:rPr>
      </w:pPr>
    </w:p>
    <w:p w:rsidR="00D11776" w:rsidRPr="0068149C" w:rsidRDefault="00D11776" w:rsidP="00A610C1">
      <w:pPr>
        <w:ind w:left="-567" w:right="-284" w:firstLine="141"/>
        <w:rPr>
          <w:rFonts w:ascii="Tahoma" w:hAnsi="Tahoma" w:cs="Tahoma"/>
          <w:b/>
          <w:szCs w:val="28"/>
        </w:rPr>
      </w:pPr>
    </w:p>
    <w:p w:rsidR="00D11776" w:rsidRPr="0068149C" w:rsidRDefault="00D11776" w:rsidP="00A610C1">
      <w:pPr>
        <w:ind w:right="-284"/>
        <w:jc w:val="center"/>
        <w:rPr>
          <w:rFonts w:ascii="Tahoma" w:hAnsi="Tahoma" w:cs="Tahoma"/>
          <w:b/>
          <w:sz w:val="32"/>
          <w:szCs w:val="28"/>
        </w:rPr>
      </w:pPr>
      <w:r w:rsidRPr="0068149C">
        <w:rPr>
          <w:rFonts w:ascii="Tahoma" w:hAnsi="Tahoma" w:cs="Tahoma"/>
          <w:b/>
          <w:sz w:val="32"/>
          <w:szCs w:val="28"/>
        </w:rPr>
        <w:t>Kupní smlouva</w:t>
      </w:r>
    </w:p>
    <w:p w:rsidR="00D11776" w:rsidRPr="0068149C" w:rsidRDefault="00A731A7" w:rsidP="00A610C1">
      <w:pPr>
        <w:ind w:right="-284"/>
        <w:jc w:val="center"/>
        <w:rPr>
          <w:rFonts w:ascii="Tahoma" w:hAnsi="Tahoma" w:cs="Tahoma"/>
        </w:rPr>
      </w:pPr>
      <w:r>
        <w:rPr>
          <w:noProof/>
        </w:rPr>
        <w:drawing>
          <wp:anchor distT="0" distB="0" distL="114300" distR="114300" simplePos="0" relativeHeight="251658240"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3"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D11776" w:rsidRPr="0068149C" w:rsidRDefault="00D11776"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both"/>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w:t>
      </w:r>
    </w:p>
    <w:p w:rsidR="00D11776" w:rsidRPr="0068149C" w:rsidRDefault="00D11776" w:rsidP="00784918">
      <w:pPr>
        <w:jc w:val="center"/>
        <w:rPr>
          <w:rFonts w:ascii="Tahoma" w:hAnsi="Tahoma" w:cs="Tahoma"/>
          <w:b/>
          <w:u w:val="single"/>
        </w:rPr>
      </w:pPr>
      <w:r w:rsidRPr="0068149C">
        <w:rPr>
          <w:rFonts w:ascii="Tahoma" w:hAnsi="Tahoma" w:cs="Tahoma"/>
          <w:b/>
          <w:u w:val="single"/>
        </w:rPr>
        <w:t>Smluvní strany</w:t>
      </w:r>
    </w:p>
    <w:p w:rsidR="00D11776" w:rsidRPr="0068149C" w:rsidRDefault="00D11776" w:rsidP="00784918">
      <w:pPr>
        <w:jc w:val="center"/>
        <w:rPr>
          <w:rFonts w:ascii="Tahoma" w:hAnsi="Tahoma" w:cs="Tahoma"/>
          <w:b/>
          <w:u w:val="single"/>
        </w:rPr>
      </w:pPr>
    </w:p>
    <w:p w:rsidR="00D11776" w:rsidRPr="0068149C" w:rsidRDefault="00D11776" w:rsidP="006042D3">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Pr="00EC2E31">
        <w:rPr>
          <w:rFonts w:ascii="Tahoma" w:hAnsi="Tahoma" w:cs="Tahoma"/>
          <w:noProof/>
        </w:rPr>
        <w:t xml:space="preserve">Základní </w:t>
      </w:r>
      <w:del w:id="0" w:author="Autor">
        <w:r w:rsidRPr="00EC2E31" w:rsidDel="00573C08">
          <w:rPr>
            <w:rFonts w:ascii="Tahoma" w:hAnsi="Tahoma" w:cs="Tahoma"/>
            <w:noProof/>
          </w:rPr>
          <w:delText xml:space="preserve">škola </w:delText>
        </w:r>
      </w:del>
      <w:r w:rsidR="00573C08">
        <w:rPr>
          <w:rFonts w:ascii="Tahoma" w:hAnsi="Tahoma" w:cs="Tahoma"/>
          <w:noProof/>
        </w:rPr>
        <w:t>a Mateřská škola Dolní Břežany</w:t>
      </w:r>
      <w:ins w:id="1" w:author="Autor">
        <w:r w:rsidR="00573C08">
          <w:rPr>
            <w:rFonts w:ascii="Tahoma" w:hAnsi="Tahoma" w:cs="Tahoma"/>
            <w:noProof/>
          </w:rPr>
          <w:t xml:space="preserve"> </w:t>
        </w:r>
      </w:ins>
      <w:r w:rsidRPr="0068149C">
        <w:rPr>
          <w:rFonts w:ascii="Tahoma" w:hAnsi="Tahoma" w:cs="Tahoma"/>
          <w:sz w:val="20"/>
          <w:szCs w:val="20"/>
        </w:rPr>
        <w:tab/>
      </w:r>
      <w:r w:rsidRPr="0068149C">
        <w:rPr>
          <w:rFonts w:ascii="Tahoma" w:hAnsi="Tahoma" w:cs="Tahoma"/>
          <w:b w:val="0"/>
          <w:sz w:val="20"/>
          <w:szCs w:val="20"/>
        </w:rPr>
        <w:t xml:space="preserve">             </w:t>
      </w:r>
    </w:p>
    <w:p w:rsidR="00D11776" w:rsidRPr="006042D3" w:rsidRDefault="00D11776"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00573C08">
        <w:rPr>
          <w:rFonts w:ascii="Tahoma" w:hAnsi="Tahoma" w:cs="Tahoma"/>
          <w:b w:val="0"/>
          <w:noProof/>
        </w:rPr>
        <w:t>Na Vršku 290, 252 41 Dolní Břežany</w:t>
      </w:r>
    </w:p>
    <w:p w:rsidR="00D11776" w:rsidRPr="006042D3" w:rsidRDefault="00D11776" w:rsidP="0037530A">
      <w:pPr>
        <w:ind w:left="1416" w:firstLine="708"/>
        <w:jc w:val="both"/>
        <w:rPr>
          <w:rFonts w:ascii="Tahoma" w:hAnsi="Tahoma" w:cs="Tahoma"/>
        </w:rPr>
      </w:pPr>
      <w:r w:rsidRPr="006042D3">
        <w:rPr>
          <w:rFonts w:ascii="Tahoma" w:hAnsi="Tahoma" w:cs="Tahoma"/>
        </w:rPr>
        <w:t>IČ</w:t>
      </w:r>
      <w:r>
        <w:rPr>
          <w:rFonts w:ascii="Tahoma" w:hAnsi="Tahoma" w:cs="Tahoma"/>
        </w:rPr>
        <w:t>O</w:t>
      </w:r>
      <w:r w:rsidRPr="006042D3">
        <w:rPr>
          <w:rFonts w:ascii="Tahoma" w:hAnsi="Tahoma" w:cs="Tahoma"/>
        </w:rPr>
        <w:t xml:space="preserve">: </w:t>
      </w:r>
      <w:r w:rsidR="00573C08" w:rsidRPr="00573C08">
        <w:rPr>
          <w:rFonts w:ascii="Tahoma" w:hAnsi="Tahoma" w:cs="Tahoma"/>
          <w:noProof/>
        </w:rPr>
        <w:t>62935747</w:t>
      </w:r>
    </w:p>
    <w:p w:rsidR="00D11776" w:rsidRPr="006042D3" w:rsidRDefault="00D11776" w:rsidP="0037530A">
      <w:pPr>
        <w:pStyle w:val="Nadpis1"/>
        <w:ind w:left="1416" w:firstLine="708"/>
        <w:jc w:val="left"/>
        <w:rPr>
          <w:rFonts w:ascii="Tahoma" w:hAnsi="Tahoma" w:cs="Tahoma"/>
          <w:b w:val="0"/>
          <w:sz w:val="20"/>
          <w:szCs w:val="20"/>
        </w:rPr>
      </w:pPr>
      <w:r w:rsidRPr="006042D3">
        <w:rPr>
          <w:rFonts w:ascii="Tahoma" w:hAnsi="Tahoma" w:cs="Tahoma"/>
          <w:b w:val="0"/>
          <w:sz w:val="20"/>
          <w:szCs w:val="20"/>
        </w:rPr>
        <w:t xml:space="preserve">zastoupený: </w:t>
      </w:r>
      <w:r w:rsidR="00573C08">
        <w:rPr>
          <w:rFonts w:ascii="Tahoma" w:hAnsi="Tahoma" w:cs="Tahoma"/>
          <w:b w:val="0"/>
          <w:noProof/>
        </w:rPr>
        <w:t>Ing. Ivou Fischerovou</w:t>
      </w:r>
      <w:r w:rsidRPr="006042D3">
        <w:rPr>
          <w:rFonts w:ascii="Tahoma" w:hAnsi="Tahoma" w:cs="Tahoma"/>
          <w:b w:val="0"/>
          <w:sz w:val="20"/>
          <w:szCs w:val="20"/>
        </w:rPr>
        <w:t xml:space="preserve">, </w:t>
      </w:r>
      <w:r w:rsidRPr="006042D3">
        <w:rPr>
          <w:rFonts w:ascii="Tahoma" w:hAnsi="Tahoma" w:cs="Tahoma"/>
          <w:b w:val="0"/>
          <w:noProof/>
        </w:rPr>
        <w:t>ředitelkou školy</w:t>
      </w:r>
    </w:p>
    <w:p w:rsidR="00D11776" w:rsidRPr="006042D3" w:rsidRDefault="00D11776" w:rsidP="0037530A">
      <w:pPr>
        <w:rPr>
          <w:rFonts w:ascii="Tahoma" w:hAnsi="Tahoma" w:cs="Tahoma"/>
        </w:rPr>
      </w:pPr>
      <w:r w:rsidRPr="006042D3">
        <w:rPr>
          <w:rFonts w:ascii="Tahoma" w:hAnsi="Tahoma" w:cs="Tahoma"/>
        </w:rPr>
        <w:tab/>
      </w:r>
      <w:r w:rsidRPr="006042D3">
        <w:rPr>
          <w:rFonts w:ascii="Tahoma" w:hAnsi="Tahoma" w:cs="Tahoma"/>
        </w:rPr>
        <w:tab/>
      </w:r>
      <w:r w:rsidRPr="006042D3">
        <w:rPr>
          <w:rFonts w:ascii="Tahoma" w:hAnsi="Tahoma" w:cs="Tahoma"/>
        </w:rPr>
        <w:tab/>
        <w:t xml:space="preserve">tel.: +420 </w:t>
      </w:r>
      <w:r w:rsidR="00573C08" w:rsidRPr="00573C08">
        <w:rPr>
          <w:rFonts w:ascii="Tahoma" w:hAnsi="Tahoma" w:cs="Tahoma"/>
          <w:noProof/>
        </w:rPr>
        <w:t>604 798 498</w:t>
      </w:r>
    </w:p>
    <w:p w:rsidR="00D11776" w:rsidRPr="0068149C" w:rsidRDefault="00D11776"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00573C08">
        <w:rPr>
          <w:rFonts w:ascii="Tahoma" w:hAnsi="Tahoma" w:cs="Tahoma"/>
          <w:noProof/>
        </w:rPr>
        <w:t>fischerova@skolabrezany.cz</w:t>
      </w:r>
    </w:p>
    <w:p w:rsidR="00D11776" w:rsidRPr="0068149C" w:rsidRDefault="00D11776" w:rsidP="0037530A">
      <w:pPr>
        <w:jc w:val="both"/>
        <w:rPr>
          <w:rFonts w:ascii="Tahoma" w:hAnsi="Tahoma" w:cs="Tahoma"/>
        </w:rPr>
      </w:pPr>
    </w:p>
    <w:p w:rsidR="00D11776" w:rsidRPr="0068149C" w:rsidRDefault="00D11776" w:rsidP="009F2B1B">
      <w:pPr>
        <w:rPr>
          <w:rFonts w:ascii="Tahoma" w:hAnsi="Tahoma" w:cs="Tahoma"/>
        </w:rPr>
      </w:pPr>
      <w:r w:rsidRPr="0068149C">
        <w:rPr>
          <w:rFonts w:ascii="Tahoma" w:hAnsi="Tahoma" w:cs="Tahoma"/>
        </w:rPr>
        <w:t xml:space="preserve">      </w:t>
      </w:r>
      <w:r>
        <w:rPr>
          <w:rFonts w:ascii="Tahoma" w:hAnsi="Tahoma" w:cs="Tahoma"/>
        </w:rPr>
        <w:t xml:space="preserve">                          </w:t>
      </w:r>
      <w:r>
        <w:rPr>
          <w:rFonts w:ascii="Tahoma" w:hAnsi="Tahoma" w:cs="Tahoma"/>
        </w:rPr>
        <w:tab/>
      </w:r>
      <w:r w:rsidRPr="0068149C">
        <w:rPr>
          <w:rFonts w:ascii="Tahoma" w:hAnsi="Tahoma" w:cs="Tahoma"/>
        </w:rPr>
        <w:t>(dále jen „kupující“)</w:t>
      </w:r>
      <w:r w:rsidRPr="0068149C">
        <w:rPr>
          <w:rFonts w:ascii="Tahoma" w:hAnsi="Tahoma" w:cs="Tahoma"/>
        </w:rPr>
        <w:tab/>
      </w:r>
      <w:r w:rsidRPr="0068149C">
        <w:rPr>
          <w:rFonts w:ascii="Tahoma" w:hAnsi="Tahoma" w:cs="Tahoma"/>
        </w:rPr>
        <w:tab/>
      </w:r>
    </w:p>
    <w:p w:rsidR="00D11776" w:rsidRPr="0068149C" w:rsidRDefault="00D11776" w:rsidP="0037530A">
      <w:pPr>
        <w:jc w:val="center"/>
        <w:rPr>
          <w:rFonts w:ascii="Tahoma" w:hAnsi="Tahoma" w:cs="Tahoma"/>
        </w:rPr>
      </w:pPr>
    </w:p>
    <w:p w:rsidR="00D11776" w:rsidRPr="0068149C" w:rsidRDefault="00D11776"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D11776" w:rsidRPr="0068149C" w:rsidRDefault="00D11776"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roofErr w:type="gramStart"/>
      <w:r w:rsidRPr="0068149C">
        <w:rPr>
          <w:rFonts w:ascii="Tahoma" w:hAnsi="Tahoma" w:cs="Tahoma"/>
          <w:highlight w:val="yellow"/>
        </w:rPr>
        <w:t>…..</w:t>
      </w:r>
      <w:proofErr w:type="gramEnd"/>
    </w:p>
    <w:p w:rsidR="00D11776" w:rsidRPr="0068149C" w:rsidRDefault="00D11776" w:rsidP="009F2B1B">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68149C">
        <w:rPr>
          <w:rFonts w:ascii="Tahoma" w:hAnsi="Tahoma" w:cs="Tahoma"/>
          <w:highlight w:val="yellow"/>
        </w:rPr>
        <w:t>……………………….</w:t>
      </w:r>
    </w:p>
    <w:p w:rsidR="00D11776" w:rsidRPr="0068149C" w:rsidRDefault="00D11776"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D11776" w:rsidRPr="0068149C" w:rsidRDefault="00D11776" w:rsidP="009F2B1B">
      <w:pPr>
        <w:ind w:left="1416" w:firstLine="708"/>
        <w:jc w:val="both"/>
        <w:rPr>
          <w:rFonts w:ascii="Tahoma" w:hAnsi="Tahoma" w:cs="Tahoma"/>
        </w:rPr>
      </w:pPr>
      <w:r w:rsidRPr="0068149C">
        <w:rPr>
          <w:rFonts w:ascii="Tahoma" w:hAnsi="Tahoma" w:cs="Tahoma"/>
        </w:rPr>
        <w:t xml:space="preserve">č. </w:t>
      </w:r>
      <w:proofErr w:type="spellStart"/>
      <w:r w:rsidRPr="0068149C">
        <w:rPr>
          <w:rFonts w:ascii="Tahoma" w:hAnsi="Tahoma" w:cs="Tahoma"/>
        </w:rPr>
        <w:t>ú.</w:t>
      </w:r>
      <w:proofErr w:type="spellEnd"/>
      <w:r w:rsidRPr="0068149C">
        <w:rPr>
          <w:rFonts w:ascii="Tahoma" w:hAnsi="Tahoma" w:cs="Tahoma"/>
        </w:rPr>
        <w:t xml:space="preserve">: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D11776" w:rsidRPr="0068149C" w:rsidRDefault="00D11776"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D11776" w:rsidRPr="0068149C" w:rsidRDefault="00D11776" w:rsidP="00B932AF">
      <w:pPr>
        <w:ind w:left="1416" w:firstLine="708"/>
        <w:jc w:val="both"/>
        <w:rPr>
          <w:rFonts w:ascii="Tahoma" w:hAnsi="Tahoma" w:cs="Tahoma"/>
        </w:rPr>
      </w:pPr>
    </w:p>
    <w:p w:rsidR="00D11776" w:rsidRPr="0068149C" w:rsidRDefault="00D11776" w:rsidP="00B932AF">
      <w:pPr>
        <w:ind w:left="1416" w:firstLine="708"/>
        <w:jc w:val="both"/>
        <w:rPr>
          <w:rFonts w:ascii="Tahoma" w:hAnsi="Tahoma" w:cs="Tahoma"/>
        </w:rPr>
      </w:pPr>
      <w:r w:rsidRPr="0068149C">
        <w:rPr>
          <w:rFonts w:ascii="Tahoma" w:hAnsi="Tahoma" w:cs="Tahoma"/>
        </w:rPr>
        <w:t>(dále jen „prodávající“)</w:t>
      </w:r>
    </w:p>
    <w:p w:rsidR="00D11776" w:rsidRPr="0068149C" w:rsidRDefault="00D11776" w:rsidP="00784918">
      <w:pPr>
        <w:ind w:left="1416" w:firstLine="708"/>
        <w:jc w:val="both"/>
        <w:rPr>
          <w:rFonts w:ascii="Tahoma" w:hAnsi="Tahoma" w:cs="Tahoma"/>
        </w:rPr>
      </w:pPr>
    </w:p>
    <w:p w:rsidR="00D11776" w:rsidRPr="00F70E86" w:rsidRDefault="00D11776" w:rsidP="00F70E86">
      <w:pPr>
        <w:pStyle w:val="Nadpis1"/>
        <w:jc w:val="left"/>
        <w:rPr>
          <w:rFonts w:ascii="Tahoma" w:hAnsi="Tahoma" w:cs="Tahoma"/>
          <w:b w:val="0"/>
          <w:sz w:val="20"/>
          <w:szCs w:val="20"/>
        </w:rPr>
      </w:pPr>
    </w:p>
    <w:p w:rsidR="00D11776" w:rsidRPr="0068149C" w:rsidRDefault="00D11776" w:rsidP="00A610C1">
      <w:pPr>
        <w:tabs>
          <w:tab w:val="left" w:pos="8222"/>
        </w:tabs>
        <w:jc w:val="center"/>
        <w:rPr>
          <w:rFonts w:ascii="Tahoma" w:hAnsi="Tahoma" w:cs="Tahoma"/>
        </w:rPr>
      </w:pPr>
    </w:p>
    <w:p w:rsidR="00D11776" w:rsidRPr="0068149C" w:rsidRDefault="00D11776" w:rsidP="00784918">
      <w:pPr>
        <w:tabs>
          <w:tab w:val="left" w:pos="8222"/>
        </w:tabs>
        <w:jc w:val="center"/>
        <w:rPr>
          <w:rFonts w:ascii="Tahoma" w:hAnsi="Tahoma" w:cs="Tahoma"/>
          <w:b/>
        </w:rPr>
      </w:pPr>
      <w:r w:rsidRPr="0068149C">
        <w:rPr>
          <w:rFonts w:ascii="Tahoma" w:hAnsi="Tahoma" w:cs="Tahoma"/>
          <w:b/>
        </w:rPr>
        <w:t xml:space="preserve">  Článek II</w:t>
      </w:r>
    </w:p>
    <w:p w:rsidR="00D11776" w:rsidRPr="0068149C" w:rsidRDefault="00D11776" w:rsidP="00784918">
      <w:pPr>
        <w:jc w:val="center"/>
        <w:rPr>
          <w:rFonts w:ascii="Tahoma" w:hAnsi="Tahoma" w:cs="Tahoma"/>
          <w:b/>
          <w:u w:val="single"/>
        </w:rPr>
      </w:pPr>
      <w:r w:rsidRPr="0068149C">
        <w:rPr>
          <w:rFonts w:ascii="Tahoma" w:hAnsi="Tahoma" w:cs="Tahoma"/>
          <w:b/>
          <w:u w:val="single"/>
        </w:rPr>
        <w:t>Předmět smlouvy</w:t>
      </w:r>
    </w:p>
    <w:p w:rsidR="00D11776" w:rsidRPr="0068149C" w:rsidRDefault="00D11776" w:rsidP="00784918">
      <w:pPr>
        <w:jc w:val="center"/>
        <w:rPr>
          <w:rFonts w:ascii="Tahoma" w:hAnsi="Tahoma" w:cs="Tahoma"/>
        </w:rPr>
      </w:pPr>
      <w:r w:rsidRPr="0068149C">
        <w:rPr>
          <w:rFonts w:ascii="Tahoma" w:hAnsi="Tahoma" w:cs="Tahoma"/>
        </w:rPr>
        <w:t xml:space="preserve"> </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w:t>
      </w:r>
      <w:r w:rsidR="00573C08">
        <w:rPr>
          <w:rFonts w:ascii="Tahoma" w:hAnsi="Tahoma" w:cs="Tahoma"/>
          <w:color w:val="262626"/>
        </w:rPr>
        <w:t xml:space="preserve">pujícímu zboží a převést na něj </w:t>
      </w:r>
      <w:r w:rsidRPr="0068149C">
        <w:rPr>
          <w:rFonts w:ascii="Tahoma" w:hAnsi="Tahoma" w:cs="Tahoma"/>
          <w:color w:val="262626"/>
        </w:rPr>
        <w:t>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D1177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Předmětem smlouvy je dodávka </w:t>
      </w:r>
      <w:r w:rsidR="00573C08">
        <w:rPr>
          <w:rFonts w:ascii="Tahoma" w:hAnsi="Tahoma" w:cs="Tahoma"/>
          <w:color w:val="262626"/>
        </w:rPr>
        <w:t>školní ICT techniky</w:t>
      </w:r>
      <w:r w:rsidRPr="00F70E86">
        <w:rPr>
          <w:rFonts w:ascii="Tahoma" w:hAnsi="Tahoma" w:cs="Tahoma"/>
          <w:color w:val="262626"/>
        </w:rPr>
        <w:t>, v souladu s potřebami a požadavky kupujícího. Podrobná specifikace předmětu smlouvy je</w:t>
      </w:r>
      <w:r>
        <w:rPr>
          <w:rFonts w:ascii="Tahoma" w:hAnsi="Tahoma" w:cs="Tahoma"/>
          <w:color w:val="262626"/>
        </w:rPr>
        <w:t xml:space="preserve"> obsažena v Příloze č. 1 - </w:t>
      </w:r>
      <w:r w:rsidRPr="006042D3">
        <w:rPr>
          <w:rFonts w:ascii="Tahoma" w:hAnsi="Tahoma" w:cs="Tahoma"/>
          <w:bCs/>
        </w:rPr>
        <w:t>Specifikace předmětu smlouvy a ceny za zboží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 xml:space="preserve">Prodávající se zavazuje dodat kupujícímu zboží ve smluveném množství, jakosti, provedení, termínech a ceně. Dále je prodávající povinen předat </w:t>
      </w:r>
      <w:r w:rsidRPr="00F70E86">
        <w:rPr>
          <w:rFonts w:ascii="Tahoma" w:hAnsi="Tahoma" w:cs="Tahoma"/>
          <w:color w:val="262626"/>
        </w:rPr>
        <w:lastRenderedPageBreak/>
        <w:t>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D11776" w:rsidRPr="00F70E86" w:rsidRDefault="00D11776"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D11776" w:rsidRPr="00F70E86" w:rsidRDefault="00D11776"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III</w:t>
      </w:r>
    </w:p>
    <w:p w:rsidR="00D11776" w:rsidRPr="0068149C" w:rsidRDefault="00D11776" w:rsidP="00784918">
      <w:pPr>
        <w:jc w:val="center"/>
        <w:rPr>
          <w:rFonts w:ascii="Tahoma" w:hAnsi="Tahoma" w:cs="Tahoma"/>
          <w:b/>
          <w:u w:val="single"/>
        </w:rPr>
      </w:pPr>
      <w:r w:rsidRPr="0068149C">
        <w:rPr>
          <w:rFonts w:ascii="Tahoma" w:hAnsi="Tahoma" w:cs="Tahoma"/>
          <w:b/>
          <w:u w:val="single"/>
        </w:rPr>
        <w:t>Dodání zboží – termín a místo plnění</w:t>
      </w:r>
    </w:p>
    <w:p w:rsidR="00D11776" w:rsidRPr="0068149C" w:rsidRDefault="00D11776" w:rsidP="00784918">
      <w:pPr>
        <w:jc w:val="center"/>
        <w:rPr>
          <w:rFonts w:ascii="Tahoma" w:hAnsi="Tahoma" w:cs="Tahoma"/>
        </w:rPr>
      </w:pP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dodat zboží nejpozději do </w:t>
      </w:r>
      <w:r w:rsidRPr="00EC2E31">
        <w:rPr>
          <w:rFonts w:ascii="Tahoma" w:hAnsi="Tahoma" w:cs="Tahoma"/>
          <w:noProof/>
          <w:color w:val="262626"/>
        </w:rPr>
        <w:t>31.</w:t>
      </w:r>
      <w:r>
        <w:rPr>
          <w:rFonts w:ascii="Tahoma" w:hAnsi="Tahoma" w:cs="Tahoma"/>
          <w:noProof/>
          <w:color w:val="262626"/>
        </w:rPr>
        <w:t xml:space="preserve"> 0</w:t>
      </w:r>
      <w:r w:rsidR="00573C08">
        <w:rPr>
          <w:rFonts w:ascii="Tahoma" w:hAnsi="Tahoma" w:cs="Tahoma"/>
          <w:noProof/>
          <w:color w:val="262626"/>
        </w:rPr>
        <w:t>8</w:t>
      </w:r>
      <w:r w:rsidRPr="00EC2E31">
        <w:rPr>
          <w:rFonts w:ascii="Tahoma" w:hAnsi="Tahoma" w:cs="Tahoma"/>
          <w:noProof/>
          <w:color w:val="262626"/>
        </w:rPr>
        <w:t>.</w:t>
      </w:r>
      <w:r>
        <w:rPr>
          <w:rFonts w:ascii="Tahoma" w:hAnsi="Tahoma" w:cs="Tahoma"/>
          <w:noProof/>
          <w:color w:val="262626"/>
        </w:rPr>
        <w:t xml:space="preserve"> </w:t>
      </w:r>
      <w:r w:rsidRPr="00EC2E31">
        <w:rPr>
          <w:rFonts w:ascii="Tahoma" w:hAnsi="Tahoma" w:cs="Tahoma"/>
          <w:noProof/>
          <w:color w:val="262626"/>
        </w:rPr>
        <w:t>2013</w:t>
      </w:r>
      <w:r w:rsidRPr="00F70E86">
        <w:rPr>
          <w:rFonts w:ascii="Tahoma" w:hAnsi="Tahoma" w:cs="Tahoma"/>
          <w:color w:val="262626"/>
        </w:rPr>
        <w:t xml:space="preserve">. Datum a čas předání </w:t>
      </w:r>
      <w:r w:rsidR="00573C08">
        <w:rPr>
          <w:rFonts w:ascii="Tahoma" w:hAnsi="Tahoma" w:cs="Tahoma"/>
          <w:color w:val="262626"/>
        </w:rPr>
        <w:t xml:space="preserve">a montáže </w:t>
      </w:r>
      <w:r w:rsidRPr="00F70E86">
        <w:rPr>
          <w:rFonts w:ascii="Tahoma" w:hAnsi="Tahoma" w:cs="Tahoma"/>
          <w:color w:val="262626"/>
        </w:rPr>
        <w:t>zboží oznámí prodávající kupujícímu nejpozději</w:t>
      </w:r>
      <w:r>
        <w:rPr>
          <w:rFonts w:ascii="Tahoma" w:hAnsi="Tahoma" w:cs="Tahoma"/>
          <w:color w:val="262626"/>
        </w:rPr>
        <w:t xml:space="preserve"> </w:t>
      </w:r>
      <w:r w:rsidR="00573C08">
        <w:rPr>
          <w:rFonts w:ascii="Tahoma" w:hAnsi="Tahoma" w:cs="Tahoma"/>
          <w:color w:val="262626"/>
        </w:rPr>
        <w:t>7</w:t>
      </w:r>
      <w:r>
        <w:rPr>
          <w:rFonts w:ascii="Tahoma" w:hAnsi="Tahoma" w:cs="Tahoma"/>
          <w:color w:val="262626"/>
        </w:rPr>
        <w:t xml:space="preserve"> pracovní</w:t>
      </w:r>
      <w:r w:rsidR="00573C08">
        <w:rPr>
          <w:rFonts w:ascii="Tahoma" w:hAnsi="Tahoma" w:cs="Tahoma"/>
          <w:color w:val="262626"/>
        </w:rPr>
        <w:t>ch</w:t>
      </w:r>
      <w:r>
        <w:rPr>
          <w:rFonts w:ascii="Tahoma" w:hAnsi="Tahoma" w:cs="Tahoma"/>
          <w:color w:val="262626"/>
        </w:rPr>
        <w:t xml:space="preserve"> dn</w:t>
      </w:r>
      <w:r w:rsidR="00573C08">
        <w:rPr>
          <w:rFonts w:ascii="Tahoma" w:hAnsi="Tahoma" w:cs="Tahoma"/>
          <w:color w:val="262626"/>
        </w:rPr>
        <w:t>í</w:t>
      </w:r>
      <w:r>
        <w:rPr>
          <w:rFonts w:ascii="Tahoma" w:hAnsi="Tahoma" w:cs="Tahoma"/>
          <w:color w:val="262626"/>
        </w:rPr>
        <w:t xml:space="preserve"> předem</w:t>
      </w:r>
      <w:r w:rsidRPr="00F70E86">
        <w:rPr>
          <w:rFonts w:ascii="Tahoma" w:hAnsi="Tahoma" w:cs="Tahoma"/>
          <w:color w:val="262626"/>
        </w:rPr>
        <w:t>.</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00573C08">
        <w:rPr>
          <w:rFonts w:ascii="Tahoma" w:hAnsi="Tahoma" w:cs="Tahoma"/>
          <w:noProof/>
          <w:color w:val="262626"/>
        </w:rPr>
        <w:t>Na Vršku 290, 252 41 Dolní Břežany</w:t>
      </w:r>
      <w:r w:rsidRPr="00F70E86">
        <w:rPr>
          <w:rFonts w:ascii="Tahoma" w:hAnsi="Tahoma" w:cs="Tahoma"/>
          <w:color w:val="262626"/>
        </w:rPr>
        <w:t>. Kupující potvrdí svým podpisem protokol o převzetí zboží (dodací list).</w:t>
      </w:r>
    </w:p>
    <w:p w:rsidR="00D11776" w:rsidRPr="00F70E86" w:rsidRDefault="00D11776"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IV</w:t>
      </w:r>
    </w:p>
    <w:p w:rsidR="00D11776" w:rsidRPr="0068149C" w:rsidRDefault="00D11776" w:rsidP="00784918">
      <w:pPr>
        <w:jc w:val="center"/>
        <w:rPr>
          <w:rFonts w:ascii="Tahoma" w:hAnsi="Tahoma" w:cs="Tahoma"/>
          <w:b/>
          <w:u w:val="single"/>
        </w:rPr>
      </w:pPr>
      <w:r w:rsidRPr="0068149C">
        <w:rPr>
          <w:rFonts w:ascii="Tahoma" w:hAnsi="Tahoma" w:cs="Tahoma"/>
          <w:b/>
          <w:u w:val="single"/>
        </w:rPr>
        <w:t>Cena za zboží a platební podmínky</w:t>
      </w:r>
    </w:p>
    <w:p w:rsidR="00D11776" w:rsidRPr="0068149C" w:rsidRDefault="00D11776" w:rsidP="00ED6ECD">
      <w:pPr>
        <w:tabs>
          <w:tab w:val="left" w:pos="1057"/>
        </w:tabs>
        <w:rPr>
          <w:rFonts w:ascii="Tahoma" w:hAnsi="Tahoma" w:cs="Tahoma"/>
        </w:rPr>
      </w:pPr>
      <w:r w:rsidRPr="0068149C">
        <w:rPr>
          <w:rFonts w:ascii="Tahoma" w:hAnsi="Tahoma" w:cs="Tahoma"/>
        </w:rPr>
        <w:tab/>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w:t>
      </w:r>
      <w:proofErr w:type="gramStart"/>
      <w:r w:rsidRPr="00F70E86">
        <w:rPr>
          <w:rFonts w:ascii="Tahoma" w:hAnsi="Tahoma" w:cs="Tahoma"/>
          <w:color w:val="262626"/>
          <w:highlight w:val="yellow"/>
        </w:rPr>
        <w:t>….korun</w:t>
      </w:r>
      <w:proofErr w:type="gramEnd"/>
      <w:r w:rsidRPr="00F70E86">
        <w:rPr>
          <w:rFonts w:ascii="Tahoma" w:hAnsi="Tahoma" w:cs="Tahoma"/>
          <w:color w:val="262626"/>
          <w:highlight w:val="yellow"/>
        </w:rPr>
        <w:t xml:space="preserve">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573C08" w:rsidRDefault="00D11776" w:rsidP="00573C08">
      <w:pPr>
        <w:spacing w:line="276" w:lineRule="auto"/>
        <w:ind w:left="567"/>
        <w:rPr>
          <w:rFonts w:ascii="Tahoma" w:hAnsi="Tahoma" w:cs="Tahoma"/>
          <w:color w:val="262626"/>
        </w:rPr>
      </w:pPr>
      <w:r w:rsidRPr="00F70E86">
        <w:rPr>
          <w:rFonts w:ascii="Tahoma" w:hAnsi="Tahoma" w:cs="Tahoma"/>
          <w:color w:val="262626"/>
        </w:rPr>
        <w:lastRenderedPageBreak/>
        <w:t xml:space="preserve">Prodávající má právo vystavit kupujícímu daňový doklad (fakturu) až po řádném předání zboží a po jeho protokolárním převzetí. </w:t>
      </w:r>
    </w:p>
    <w:p w:rsidR="00573C08" w:rsidRDefault="00573C08" w:rsidP="00573C08">
      <w:pPr>
        <w:spacing w:line="276" w:lineRule="auto"/>
        <w:ind w:left="567"/>
        <w:rPr>
          <w:rFonts w:ascii="Tahoma" w:hAnsi="Tahoma" w:cs="Tahoma"/>
          <w:color w:val="262626"/>
        </w:rPr>
      </w:pPr>
    </w:p>
    <w:p w:rsidR="00573C08" w:rsidRPr="003E06BB" w:rsidRDefault="00573C08" w:rsidP="00573C08">
      <w:pPr>
        <w:spacing w:line="276" w:lineRule="auto"/>
        <w:ind w:left="567"/>
        <w:rPr>
          <w:rFonts w:ascii="Tahoma" w:hAnsi="Tahoma" w:cs="Tahoma"/>
          <w:b/>
          <w:color w:val="262626"/>
        </w:rPr>
      </w:pPr>
      <w:r w:rsidRPr="003E06BB">
        <w:rPr>
          <w:rFonts w:ascii="Tahoma" w:hAnsi="Tahoma" w:cs="Tahoma"/>
          <w:b/>
          <w:color w:val="262626"/>
        </w:rPr>
        <w:t>Na faktuře bude uvedena tato fakturační adresa:</w:t>
      </w:r>
    </w:p>
    <w:p w:rsidR="00573C08" w:rsidRDefault="00573C08" w:rsidP="00573C08">
      <w:pPr>
        <w:spacing w:line="276" w:lineRule="auto"/>
        <w:ind w:left="567"/>
        <w:rPr>
          <w:rFonts w:ascii="Tahoma" w:hAnsi="Tahoma" w:cs="Tahoma"/>
          <w:color w:val="262626"/>
        </w:rPr>
      </w:pPr>
      <w:r w:rsidRPr="00573C08">
        <w:rPr>
          <w:rFonts w:ascii="Tahoma" w:hAnsi="Tahoma" w:cs="Tahoma"/>
          <w:color w:val="262626"/>
        </w:rPr>
        <w:t>Z</w:t>
      </w:r>
      <w:r>
        <w:rPr>
          <w:rFonts w:ascii="Tahoma" w:hAnsi="Tahoma" w:cs="Tahoma"/>
          <w:color w:val="262626"/>
        </w:rPr>
        <w:t xml:space="preserve">ákladní </w:t>
      </w:r>
      <w:proofErr w:type="gramStart"/>
      <w:r>
        <w:rPr>
          <w:rFonts w:ascii="Tahoma" w:hAnsi="Tahoma" w:cs="Tahoma"/>
          <w:color w:val="262626"/>
        </w:rPr>
        <w:t xml:space="preserve">škola </w:t>
      </w:r>
      <w:r w:rsidRPr="00573C08">
        <w:rPr>
          <w:rFonts w:ascii="Tahoma" w:hAnsi="Tahoma" w:cs="Tahoma"/>
          <w:color w:val="262626"/>
        </w:rPr>
        <w:t xml:space="preserve"> a M</w:t>
      </w:r>
      <w:r>
        <w:rPr>
          <w:rFonts w:ascii="Tahoma" w:hAnsi="Tahoma" w:cs="Tahoma"/>
          <w:color w:val="262626"/>
        </w:rPr>
        <w:t>ateřská</w:t>
      </w:r>
      <w:proofErr w:type="gramEnd"/>
      <w:r>
        <w:rPr>
          <w:rFonts w:ascii="Tahoma" w:hAnsi="Tahoma" w:cs="Tahoma"/>
          <w:color w:val="262626"/>
        </w:rPr>
        <w:t xml:space="preserve"> škola </w:t>
      </w:r>
      <w:r w:rsidRPr="00573C08">
        <w:rPr>
          <w:rFonts w:ascii="Tahoma" w:hAnsi="Tahoma" w:cs="Tahoma"/>
          <w:color w:val="262626"/>
        </w:rPr>
        <w:t>Dolní Břežany</w:t>
      </w:r>
    </w:p>
    <w:p w:rsidR="00573C08" w:rsidRPr="00573C08" w:rsidRDefault="00573C08" w:rsidP="00573C08">
      <w:pPr>
        <w:spacing w:line="276" w:lineRule="auto"/>
        <w:ind w:left="567"/>
        <w:rPr>
          <w:rFonts w:ascii="Tahoma" w:hAnsi="Tahoma" w:cs="Tahoma"/>
          <w:color w:val="262626"/>
        </w:rPr>
      </w:pPr>
      <w:r>
        <w:rPr>
          <w:rFonts w:ascii="Tahoma" w:hAnsi="Tahoma" w:cs="Tahoma"/>
          <w:color w:val="262626"/>
        </w:rPr>
        <w:t>Projekt: Inovace výuky v ZŠ Dolní Břežany</w:t>
      </w:r>
    </w:p>
    <w:p w:rsidR="00573C08" w:rsidRPr="00573C08" w:rsidRDefault="00573C08" w:rsidP="00573C08">
      <w:pPr>
        <w:spacing w:line="276" w:lineRule="auto"/>
        <w:ind w:left="567"/>
        <w:rPr>
          <w:rFonts w:ascii="Tahoma" w:hAnsi="Tahoma" w:cs="Tahoma"/>
          <w:color w:val="262626"/>
        </w:rPr>
      </w:pPr>
      <w:proofErr w:type="spellStart"/>
      <w:r w:rsidRPr="00573C08">
        <w:rPr>
          <w:rFonts w:ascii="Tahoma" w:hAnsi="Tahoma" w:cs="Tahoma"/>
          <w:color w:val="262626"/>
        </w:rPr>
        <w:t>Reg</w:t>
      </w:r>
      <w:proofErr w:type="spellEnd"/>
      <w:r w:rsidRPr="00573C08">
        <w:rPr>
          <w:rFonts w:ascii="Tahoma" w:hAnsi="Tahoma" w:cs="Tahoma"/>
          <w:color w:val="262626"/>
        </w:rPr>
        <w:t xml:space="preserve">. </w:t>
      </w:r>
      <w:proofErr w:type="gramStart"/>
      <w:r w:rsidRPr="00573C08">
        <w:rPr>
          <w:rFonts w:ascii="Tahoma" w:hAnsi="Tahoma" w:cs="Tahoma"/>
          <w:color w:val="262626"/>
        </w:rPr>
        <w:t>č.</w:t>
      </w:r>
      <w:proofErr w:type="gramEnd"/>
      <w:r w:rsidRPr="00573C08">
        <w:rPr>
          <w:rFonts w:ascii="Tahoma" w:hAnsi="Tahoma" w:cs="Tahoma"/>
          <w:color w:val="262626"/>
        </w:rPr>
        <w:t>: CZ.1.07/1.4.00/21.3605</w:t>
      </w:r>
    </w:p>
    <w:p w:rsidR="00573C08" w:rsidRPr="00573C08" w:rsidRDefault="00573C08" w:rsidP="00573C08">
      <w:pPr>
        <w:spacing w:line="276" w:lineRule="auto"/>
        <w:ind w:left="567"/>
        <w:rPr>
          <w:rFonts w:ascii="Tahoma" w:hAnsi="Tahoma" w:cs="Tahoma"/>
          <w:color w:val="262626"/>
        </w:rPr>
      </w:pPr>
      <w:r w:rsidRPr="00573C08">
        <w:rPr>
          <w:rFonts w:ascii="Tahoma" w:hAnsi="Tahoma" w:cs="Tahoma"/>
          <w:color w:val="262626"/>
        </w:rPr>
        <w:t>Na Vršku 290, 252 41 Dolní Břežany</w:t>
      </w:r>
    </w:p>
    <w:p w:rsidR="00573C08" w:rsidRDefault="00573C08" w:rsidP="00573C08">
      <w:pPr>
        <w:spacing w:line="276" w:lineRule="auto"/>
        <w:ind w:left="567"/>
        <w:rPr>
          <w:rFonts w:ascii="Tahoma" w:hAnsi="Tahoma" w:cs="Tahoma"/>
          <w:color w:val="262626"/>
        </w:rPr>
      </w:pPr>
      <w:r w:rsidRPr="00573C08">
        <w:rPr>
          <w:rFonts w:ascii="Tahoma" w:hAnsi="Tahoma" w:cs="Tahoma"/>
          <w:color w:val="262626"/>
        </w:rPr>
        <w:t>IČ: 62935747</w:t>
      </w:r>
    </w:p>
    <w:p w:rsidR="00573C08" w:rsidRDefault="00573C08" w:rsidP="00573C08">
      <w:pPr>
        <w:spacing w:line="276" w:lineRule="auto"/>
        <w:ind w:left="567"/>
        <w:rPr>
          <w:rFonts w:ascii="Tahoma" w:hAnsi="Tahoma" w:cs="Tahoma"/>
          <w:color w:val="262626"/>
        </w:rPr>
      </w:pPr>
    </w:p>
    <w:p w:rsidR="00D11776" w:rsidRPr="00F70E86" w:rsidRDefault="00D11776" w:rsidP="00573C08">
      <w:pPr>
        <w:spacing w:line="276" w:lineRule="auto"/>
        <w:ind w:left="567"/>
        <w:rPr>
          <w:rFonts w:ascii="Tahoma" w:hAnsi="Tahoma" w:cs="Tahoma"/>
          <w:color w:val="262626"/>
        </w:rPr>
      </w:pPr>
      <w:r>
        <w:rPr>
          <w:rFonts w:ascii="Tahoma" w:hAnsi="Tahoma" w:cs="Tahoma"/>
          <w:color w:val="262626"/>
        </w:rPr>
        <w:t>Faktura</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Faktura bude splatná</w:t>
      </w:r>
      <w:r w:rsidRPr="00F70E86">
        <w:rPr>
          <w:rFonts w:ascii="Tahoma" w:hAnsi="Tahoma" w:cs="Tahoma"/>
          <w:color w:val="262626"/>
        </w:rPr>
        <w:t xml:space="preserve"> do </w:t>
      </w:r>
      <w:r>
        <w:rPr>
          <w:rFonts w:ascii="Tahoma" w:hAnsi="Tahoma" w:cs="Tahoma"/>
          <w:color w:val="262626"/>
        </w:rPr>
        <w:t>30 dnů ode dne jejího</w:t>
      </w:r>
      <w:r w:rsidRPr="00F70E86">
        <w:rPr>
          <w:rFonts w:ascii="Tahoma" w:hAnsi="Tahoma" w:cs="Tahoma"/>
          <w:color w:val="262626"/>
        </w:rPr>
        <w:t xml:space="preserve"> doručení kupujícímu. Za den úhrady se považuje den, kdy byla fakturovaná částka odepsána z účtu kupujícího.</w:t>
      </w:r>
    </w:p>
    <w:p w:rsidR="00D11776" w:rsidRPr="00F70E86" w:rsidRDefault="00D11776"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D11776" w:rsidRPr="0068149C" w:rsidRDefault="00D11776" w:rsidP="00784918">
      <w:pPr>
        <w:jc w:val="center"/>
        <w:rPr>
          <w:rFonts w:ascii="Tahoma" w:hAnsi="Tahoma" w:cs="Tahoma"/>
        </w:rPr>
      </w:pPr>
    </w:p>
    <w:p w:rsidR="00D11776" w:rsidRPr="0068149C" w:rsidRDefault="00D11776" w:rsidP="00784918">
      <w:pPr>
        <w:jc w:val="center"/>
        <w:rPr>
          <w:rFonts w:ascii="Tahoma" w:hAnsi="Tahoma" w:cs="Tahoma"/>
          <w:b/>
        </w:rPr>
      </w:pPr>
      <w:r w:rsidRPr="0068149C">
        <w:rPr>
          <w:rFonts w:ascii="Tahoma" w:hAnsi="Tahoma" w:cs="Tahoma"/>
          <w:b/>
        </w:rPr>
        <w:t>Článek V</w:t>
      </w:r>
    </w:p>
    <w:p w:rsidR="00D11776" w:rsidRPr="0068149C" w:rsidRDefault="00D11776" w:rsidP="00784918">
      <w:pPr>
        <w:jc w:val="center"/>
        <w:rPr>
          <w:rFonts w:ascii="Tahoma" w:hAnsi="Tahoma" w:cs="Tahoma"/>
          <w:b/>
          <w:u w:val="single"/>
        </w:rPr>
      </w:pPr>
      <w:r w:rsidRPr="0068149C">
        <w:rPr>
          <w:rFonts w:ascii="Tahoma" w:hAnsi="Tahoma" w:cs="Tahoma"/>
          <w:b/>
          <w:u w:val="single"/>
        </w:rPr>
        <w:t>Záruční podmínky</w:t>
      </w:r>
    </w:p>
    <w:p w:rsidR="00D11776" w:rsidRPr="0068149C" w:rsidRDefault="00D11776" w:rsidP="00784918">
      <w:pPr>
        <w:jc w:val="center"/>
        <w:rPr>
          <w:rFonts w:ascii="Tahoma" w:hAnsi="Tahoma" w:cs="Tahoma"/>
        </w:rPr>
      </w:pP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w:t>
      </w:r>
      <w:proofErr w:type="gramStart"/>
      <w:r>
        <w:rPr>
          <w:rFonts w:ascii="Tahoma" w:hAnsi="Tahoma" w:cs="Tahoma"/>
          <w:color w:val="262626"/>
        </w:rPr>
        <w:t>č.1 smlouvy</w:t>
      </w:r>
      <w:proofErr w:type="gramEnd"/>
      <w:r>
        <w:rPr>
          <w:rFonts w:ascii="Tahoma" w:hAnsi="Tahoma" w:cs="Tahoma"/>
          <w:color w:val="262626"/>
        </w:rPr>
        <w:t xml:space="preserve"> </w:t>
      </w:r>
      <w:r w:rsidRPr="00F70E86">
        <w:rPr>
          <w:rFonts w:ascii="Tahoma" w:hAnsi="Tahoma" w:cs="Tahoma"/>
          <w:color w:val="262626"/>
        </w:rPr>
        <w:t>uvedeno jinak.</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D11776" w:rsidRPr="00F70E86" w:rsidRDefault="00D11776"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D11776" w:rsidRPr="00F70E86" w:rsidRDefault="00D11776"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D11776" w:rsidRPr="0068149C" w:rsidRDefault="00D11776" w:rsidP="00784918">
      <w:pPr>
        <w:jc w:val="center"/>
        <w:rPr>
          <w:rFonts w:ascii="Tahoma" w:hAnsi="Tahoma" w:cs="Tahoma"/>
          <w:b/>
        </w:rPr>
      </w:pPr>
    </w:p>
    <w:p w:rsidR="00D11776" w:rsidRPr="0068149C" w:rsidRDefault="00D11776" w:rsidP="00784918">
      <w:pPr>
        <w:jc w:val="center"/>
        <w:rPr>
          <w:rFonts w:ascii="Tahoma" w:hAnsi="Tahoma" w:cs="Tahoma"/>
          <w:b/>
        </w:rPr>
      </w:pPr>
    </w:p>
    <w:p w:rsidR="00D11776" w:rsidRPr="0068149C" w:rsidRDefault="00D11776" w:rsidP="00DE3B00">
      <w:pPr>
        <w:jc w:val="center"/>
        <w:rPr>
          <w:rFonts w:ascii="Tahoma" w:hAnsi="Tahoma" w:cs="Tahoma"/>
          <w:b/>
        </w:rPr>
      </w:pPr>
      <w:r w:rsidRPr="0068149C">
        <w:rPr>
          <w:rFonts w:ascii="Tahoma" w:hAnsi="Tahoma" w:cs="Tahoma"/>
          <w:b/>
        </w:rPr>
        <w:t>Článek VI</w:t>
      </w:r>
    </w:p>
    <w:p w:rsidR="00D11776" w:rsidRPr="0068149C" w:rsidRDefault="00D11776" w:rsidP="00784918">
      <w:pPr>
        <w:jc w:val="center"/>
        <w:rPr>
          <w:rFonts w:ascii="Tahoma" w:hAnsi="Tahoma" w:cs="Tahoma"/>
          <w:b/>
          <w:u w:val="single"/>
        </w:rPr>
      </w:pPr>
      <w:r w:rsidRPr="0068149C">
        <w:rPr>
          <w:rFonts w:ascii="Tahoma" w:hAnsi="Tahoma" w:cs="Tahoma"/>
          <w:b/>
          <w:u w:val="single"/>
        </w:rPr>
        <w:t>Sankční ustanovení</w:t>
      </w:r>
    </w:p>
    <w:p w:rsidR="00D11776" w:rsidRPr="0068149C" w:rsidRDefault="00D11776" w:rsidP="00784918">
      <w:pPr>
        <w:jc w:val="center"/>
        <w:rPr>
          <w:rFonts w:ascii="Tahoma" w:hAnsi="Tahoma" w:cs="Tahoma"/>
          <w:b/>
        </w:rPr>
      </w:pPr>
    </w:p>
    <w:p w:rsidR="00D11776" w:rsidRPr="0068149C" w:rsidRDefault="00D11776" w:rsidP="00DE3B00">
      <w:pPr>
        <w:ind w:firstLine="360"/>
        <w:jc w:val="center"/>
        <w:rPr>
          <w:rFonts w:ascii="Tahoma" w:hAnsi="Tahoma" w:cs="Tahoma"/>
          <w:b/>
        </w:rPr>
      </w:pPr>
    </w:p>
    <w:p w:rsidR="00D11776" w:rsidRPr="00F70E86"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D11776" w:rsidRPr="00BE7209"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D11776" w:rsidRPr="00BE7209"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D11776" w:rsidRPr="00F70E86" w:rsidRDefault="00D11776"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D11776" w:rsidRPr="0068149C" w:rsidRDefault="00D11776" w:rsidP="00014BF4">
      <w:pPr>
        <w:rPr>
          <w:rFonts w:ascii="Tahoma" w:hAnsi="Tahoma" w:cs="Tahoma"/>
          <w:b/>
        </w:rPr>
      </w:pPr>
    </w:p>
    <w:p w:rsidR="00D11776" w:rsidRPr="0068149C" w:rsidRDefault="00D11776" w:rsidP="00784918">
      <w:pPr>
        <w:jc w:val="center"/>
        <w:rPr>
          <w:rFonts w:ascii="Tahoma" w:hAnsi="Tahoma" w:cs="Tahoma"/>
          <w:b/>
        </w:rPr>
      </w:pPr>
    </w:p>
    <w:p w:rsidR="00D11776" w:rsidRPr="0068149C" w:rsidRDefault="00D11776" w:rsidP="00784918">
      <w:pPr>
        <w:jc w:val="center"/>
        <w:rPr>
          <w:rFonts w:ascii="Tahoma" w:hAnsi="Tahoma" w:cs="Tahoma"/>
          <w:b/>
        </w:rPr>
      </w:pPr>
      <w:r w:rsidRPr="0068149C">
        <w:rPr>
          <w:rFonts w:ascii="Tahoma" w:hAnsi="Tahoma" w:cs="Tahoma"/>
          <w:b/>
        </w:rPr>
        <w:t xml:space="preserve">Článek VII   </w:t>
      </w:r>
    </w:p>
    <w:p w:rsidR="00D11776" w:rsidRPr="0068149C" w:rsidRDefault="00D11776" w:rsidP="00784918">
      <w:pPr>
        <w:jc w:val="center"/>
        <w:rPr>
          <w:rFonts w:ascii="Tahoma" w:hAnsi="Tahoma" w:cs="Tahoma"/>
          <w:b/>
          <w:u w:val="single"/>
        </w:rPr>
      </w:pPr>
      <w:r w:rsidRPr="0068149C">
        <w:rPr>
          <w:rFonts w:ascii="Tahoma" w:hAnsi="Tahoma" w:cs="Tahoma"/>
          <w:b/>
          <w:u w:val="single"/>
        </w:rPr>
        <w:t>Závěrečná ustanovení</w:t>
      </w:r>
    </w:p>
    <w:p w:rsidR="00D11776" w:rsidRPr="0068149C" w:rsidRDefault="00D11776" w:rsidP="00784918">
      <w:pPr>
        <w:spacing w:before="120"/>
        <w:jc w:val="center"/>
        <w:rPr>
          <w:rFonts w:ascii="Tahoma" w:hAnsi="Tahoma" w:cs="Tahoma"/>
        </w:rPr>
      </w:pP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lastRenderedPageBreak/>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D11776" w:rsidRPr="006042D3" w:rsidRDefault="00D11776" w:rsidP="006042D3">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Nedílnou součást této smlouvy tvoří jako příloha té</w:t>
      </w:r>
      <w:r>
        <w:rPr>
          <w:rFonts w:ascii="Tahoma" w:hAnsi="Tahoma" w:cs="Tahoma"/>
          <w:color w:val="262626"/>
        </w:rPr>
        <w:t>to smlouvy:</w:t>
      </w:r>
      <w:r w:rsidRPr="006042D3">
        <w:rPr>
          <w:rFonts w:ascii="Tahoma" w:hAnsi="Tahoma" w:cs="Tahoma"/>
          <w:bCs/>
        </w:rPr>
        <w:t xml:space="preserve"> Příloha č. 1 – Specifikace předmětu smlouvy a ceny za zboží.</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konstatují, že tato smlouva byla vyhotovena ve </w:t>
      </w:r>
      <w:r w:rsidR="003E06BB">
        <w:rPr>
          <w:rFonts w:ascii="Tahoma" w:hAnsi="Tahoma" w:cs="Tahoma"/>
          <w:color w:val="262626"/>
        </w:rPr>
        <w:t>2</w:t>
      </w:r>
      <w:r w:rsidRPr="004112D1">
        <w:rPr>
          <w:rFonts w:ascii="Tahoma" w:hAnsi="Tahoma" w:cs="Tahoma"/>
          <w:color w:val="262626"/>
        </w:rPr>
        <w:t xml:space="preserve"> stejnopisech, z nichž kupující obdrží </w:t>
      </w:r>
      <w:r w:rsidR="003E06BB">
        <w:rPr>
          <w:rFonts w:ascii="Tahoma" w:hAnsi="Tahoma" w:cs="Tahoma"/>
          <w:color w:val="262626"/>
        </w:rPr>
        <w:t>1</w:t>
      </w:r>
      <w:bookmarkStart w:id="2" w:name="_GoBack"/>
      <w:bookmarkEnd w:id="2"/>
      <w:r w:rsidRPr="004112D1">
        <w:rPr>
          <w:rFonts w:ascii="Tahoma" w:hAnsi="Tahoma" w:cs="Tahoma"/>
          <w:color w:val="262626"/>
        </w:rPr>
        <w:t xml:space="preserve"> vyhotovení a prodávající 1 vyhotovení. Každý stejnopis má právní sílu originálu.</w:t>
      </w:r>
    </w:p>
    <w:p w:rsidR="00D11776" w:rsidRPr="004112D1" w:rsidRDefault="00D11776"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r w:rsidRPr="00EC2E31">
        <w:rPr>
          <w:rFonts w:ascii="Tahoma" w:hAnsi="Tahoma" w:cs="Tahoma"/>
          <w:noProof/>
        </w:rPr>
        <w:t>V</w:t>
      </w:r>
      <w:r w:rsidR="00D81AE4">
        <w:rPr>
          <w:rFonts w:ascii="Tahoma" w:hAnsi="Tahoma" w:cs="Tahoma"/>
          <w:noProof/>
        </w:rPr>
        <w:t> Dolních Břežanech</w:t>
      </w:r>
      <w:r>
        <w:rPr>
          <w:rFonts w:ascii="Tahoma" w:hAnsi="Tahoma" w:cs="Tahoma"/>
        </w:rPr>
        <w:t xml:space="preserve"> dne:</w:t>
      </w:r>
      <w:r w:rsidRPr="0068149C">
        <w:rPr>
          <w:rFonts w:ascii="Tahoma" w:hAnsi="Tahoma" w:cs="Tahoma"/>
        </w:rPr>
        <w:t xml:space="preserve">                               </w:t>
      </w:r>
      <w:r>
        <w:rPr>
          <w:rFonts w:ascii="Tahoma" w:hAnsi="Tahoma" w:cs="Tahoma"/>
        </w:rPr>
        <w:tab/>
      </w:r>
      <w:r>
        <w:rPr>
          <w:rFonts w:ascii="Tahoma" w:hAnsi="Tahoma" w:cs="Tahoma"/>
        </w:rPr>
        <w:tab/>
      </w:r>
      <w:r>
        <w:rPr>
          <w:rFonts w:ascii="Tahoma" w:hAnsi="Tahoma" w:cs="Tahoma"/>
          <w:highlight w:val="yellow"/>
        </w:rPr>
        <w:t>V </w:t>
      </w:r>
      <w:proofErr w:type="gramStart"/>
      <w:r>
        <w:rPr>
          <w:rFonts w:ascii="Tahoma" w:hAnsi="Tahoma" w:cs="Tahoma"/>
          <w:highlight w:val="yellow"/>
        </w:rPr>
        <w:t>dne</w:t>
      </w:r>
      <w:proofErr w:type="gramEnd"/>
      <w:r>
        <w:rPr>
          <w:rFonts w:ascii="Tahoma" w:hAnsi="Tahoma" w:cs="Tahoma"/>
        </w:rPr>
        <w:t>:</w:t>
      </w: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p>
    <w:p w:rsidR="00D11776" w:rsidRPr="0068149C" w:rsidRDefault="00D11776"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D11776" w:rsidRPr="0068149C" w:rsidRDefault="00D11776" w:rsidP="00EE5792">
      <w:pPr>
        <w:jc w:val="center"/>
        <w:rPr>
          <w:rFonts w:ascii="Tahoma" w:hAnsi="Tahoma" w:cs="Tahoma"/>
        </w:rPr>
      </w:pPr>
    </w:p>
    <w:p w:rsidR="00D11776" w:rsidRPr="0068149C" w:rsidRDefault="00D11776"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D11776" w:rsidRDefault="00D81AE4" w:rsidP="0000474E">
      <w:pPr>
        <w:jc w:val="both"/>
        <w:rPr>
          <w:rFonts w:ascii="Tahoma" w:hAnsi="Tahoma" w:cs="Tahoma"/>
          <w:highlight w:val="yellow"/>
        </w:rPr>
        <w:sectPr w:rsidR="00D11776" w:rsidSect="00A731A7">
          <w:headerReference w:type="even" r:id="rId9"/>
          <w:headerReference w:type="default" r:id="rId10"/>
          <w:footerReference w:type="even" r:id="rId11"/>
          <w:footerReference w:type="default" r:id="rId12"/>
          <w:headerReference w:type="first" r:id="rId13"/>
          <w:footerReference w:type="first" r:id="rId14"/>
          <w:pgSz w:w="11906" w:h="16838"/>
          <w:pgMar w:top="540" w:right="1417" w:bottom="1417" w:left="1417" w:header="1984" w:footer="708" w:gutter="0"/>
          <w:pgNumType w:start="1"/>
          <w:cols w:space="708"/>
          <w:docGrid w:linePitch="360"/>
        </w:sectPr>
      </w:pPr>
      <w:r>
        <w:rPr>
          <w:rFonts w:ascii="Tahoma" w:hAnsi="Tahoma" w:cs="Tahoma"/>
          <w:noProof/>
        </w:rPr>
        <w:t>Ing. Iva Fischerová</w:t>
      </w:r>
      <w:r w:rsidR="00D11776">
        <w:rPr>
          <w:rFonts w:ascii="Tahoma" w:hAnsi="Tahoma" w:cs="Tahoma"/>
          <w:noProof/>
        </w:rPr>
        <w:t xml:space="preserve">, ředitelka školy       </w:t>
      </w:r>
      <w:r w:rsidR="00D11776">
        <w:rPr>
          <w:rFonts w:ascii="Tahoma" w:hAnsi="Tahoma" w:cs="Tahoma"/>
        </w:rPr>
        <w:tab/>
      </w:r>
      <w:r w:rsidR="00D11776">
        <w:rPr>
          <w:rFonts w:ascii="Tahoma" w:hAnsi="Tahoma" w:cs="Tahoma"/>
        </w:rPr>
        <w:tab/>
      </w:r>
      <w:r w:rsidR="00D11776" w:rsidRPr="0068149C">
        <w:rPr>
          <w:rFonts w:ascii="Tahoma" w:hAnsi="Tahoma" w:cs="Tahoma"/>
          <w:highlight w:val="yellow"/>
        </w:rPr>
        <w:t>Jméno a příjmení osoby oprávněné</w:t>
      </w:r>
    </w:p>
    <w:p w:rsidR="00D11776" w:rsidRPr="0068149C" w:rsidRDefault="00D11776" w:rsidP="0000474E">
      <w:pPr>
        <w:jc w:val="both"/>
        <w:rPr>
          <w:rFonts w:ascii="Tahoma" w:hAnsi="Tahoma" w:cs="Tahoma"/>
        </w:rPr>
      </w:pPr>
    </w:p>
    <w:sectPr w:rsidR="00D11776" w:rsidRPr="0068149C" w:rsidSect="006042D3">
      <w:footerReference w:type="even" r:id="rId15"/>
      <w:footerReference w:type="default" r:id="rId16"/>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891" w:rsidRDefault="00A97891">
      <w:r>
        <w:separator/>
      </w:r>
    </w:p>
  </w:endnote>
  <w:endnote w:type="continuationSeparator" w:id="0">
    <w:p w:rsidR="00A97891" w:rsidRDefault="00A97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D117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E06BB">
      <w:rPr>
        <w:rStyle w:val="slostrnky"/>
        <w:noProof/>
      </w:rPr>
      <w:t>5</w:t>
    </w:r>
    <w:r>
      <w:rPr>
        <w:rStyle w:val="slostrnky"/>
      </w:rPr>
      <w:fldChar w:fldCharType="end"/>
    </w:r>
  </w:p>
  <w:p w:rsidR="00D11776" w:rsidRDefault="00D1177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AF" w:rsidRDefault="007935AF">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D11776">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776" w:rsidRDefault="00D11776"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D11776" w:rsidRDefault="00D117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891" w:rsidRDefault="00A97891">
      <w:r>
        <w:separator/>
      </w:r>
    </w:p>
  </w:footnote>
  <w:footnote w:type="continuationSeparator" w:id="0">
    <w:p w:rsidR="00A97891" w:rsidRDefault="00A978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AF" w:rsidRDefault="007935A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1A7" w:rsidRDefault="00A731A7">
    <w:pPr>
      <w:pStyle w:val="Zhlav"/>
    </w:pPr>
    <w:r>
      <w:rPr>
        <w:noProof/>
      </w:rPr>
      <w:drawing>
        <wp:anchor distT="0" distB="0" distL="114300" distR="114300" simplePos="0" relativeHeight="251659264" behindDoc="1" locked="0" layoutInCell="1" allowOverlap="1">
          <wp:simplePos x="0" y="0"/>
          <wp:positionH relativeFrom="margin">
            <wp:posOffset>4352925</wp:posOffset>
          </wp:positionH>
          <wp:positionV relativeFrom="margin">
            <wp:posOffset>-1056640</wp:posOffset>
          </wp:positionV>
          <wp:extent cx="1481455" cy="267970"/>
          <wp:effectExtent l="0" t="0" r="4445" b="0"/>
          <wp:wrapSquare wrapText="bothSides"/>
          <wp:docPr id="2" name="obrázek 2" descr="http://www.kr-stredocesky.cz/NR/rdonlyres/42A682F5-FCBB-4E65-8615-0E9EF6F8E317/0/logo_stredoceskeho_kraj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r-stredocesky.cz/NR/rdonlyres/42A682F5-FCBB-4E65-8615-0E9EF6F8E317/0/logo_stredoceskeho_kraje2.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81455"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8240" behindDoc="0" locked="0" layoutInCell="1" allowOverlap="1">
          <wp:simplePos x="0" y="0"/>
          <wp:positionH relativeFrom="margin">
            <wp:posOffset>-356870</wp:posOffset>
          </wp:positionH>
          <wp:positionV relativeFrom="paragraph">
            <wp:posOffset>-1193165</wp:posOffset>
          </wp:positionV>
          <wp:extent cx="4762500" cy="1285875"/>
          <wp:effectExtent l="0" t="0" r="0" b="9525"/>
          <wp:wrapSquare wrapText="largest"/>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0" cy="12858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D11776" w:rsidRDefault="00D1177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AF" w:rsidRDefault="007935A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2295"/>
    <w:rsid w:val="00074C7E"/>
    <w:rsid w:val="000A523B"/>
    <w:rsid w:val="000A65F1"/>
    <w:rsid w:val="000B021A"/>
    <w:rsid w:val="000B7169"/>
    <w:rsid w:val="00113E7F"/>
    <w:rsid w:val="00114D69"/>
    <w:rsid w:val="001249E4"/>
    <w:rsid w:val="00126611"/>
    <w:rsid w:val="0013440B"/>
    <w:rsid w:val="00140DCE"/>
    <w:rsid w:val="00153A8E"/>
    <w:rsid w:val="001559B6"/>
    <w:rsid w:val="0016096E"/>
    <w:rsid w:val="00174D2C"/>
    <w:rsid w:val="001949D3"/>
    <w:rsid w:val="001B0328"/>
    <w:rsid w:val="001B30B5"/>
    <w:rsid w:val="001C4D6C"/>
    <w:rsid w:val="001C5778"/>
    <w:rsid w:val="001E1C66"/>
    <w:rsid w:val="001E2A47"/>
    <w:rsid w:val="001E34FC"/>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06BB"/>
    <w:rsid w:val="003E4B23"/>
    <w:rsid w:val="003F5141"/>
    <w:rsid w:val="00403C35"/>
    <w:rsid w:val="004112D1"/>
    <w:rsid w:val="0042681A"/>
    <w:rsid w:val="0047302F"/>
    <w:rsid w:val="00474D70"/>
    <w:rsid w:val="00476F45"/>
    <w:rsid w:val="00491445"/>
    <w:rsid w:val="00492D43"/>
    <w:rsid w:val="004A0061"/>
    <w:rsid w:val="004A02FF"/>
    <w:rsid w:val="004A0359"/>
    <w:rsid w:val="004A1CFD"/>
    <w:rsid w:val="004A5DD0"/>
    <w:rsid w:val="004B3FCD"/>
    <w:rsid w:val="004E15B4"/>
    <w:rsid w:val="004F37C3"/>
    <w:rsid w:val="004F448B"/>
    <w:rsid w:val="00512CEF"/>
    <w:rsid w:val="00512DFB"/>
    <w:rsid w:val="00515188"/>
    <w:rsid w:val="00525DE0"/>
    <w:rsid w:val="005310AF"/>
    <w:rsid w:val="00533421"/>
    <w:rsid w:val="00573C08"/>
    <w:rsid w:val="005817C8"/>
    <w:rsid w:val="005A70E2"/>
    <w:rsid w:val="005B28A4"/>
    <w:rsid w:val="005B38B7"/>
    <w:rsid w:val="005C6285"/>
    <w:rsid w:val="005D6E71"/>
    <w:rsid w:val="005E2359"/>
    <w:rsid w:val="005F3EEB"/>
    <w:rsid w:val="00602FBA"/>
    <w:rsid w:val="006042D3"/>
    <w:rsid w:val="0061023B"/>
    <w:rsid w:val="00615920"/>
    <w:rsid w:val="00626F5E"/>
    <w:rsid w:val="00646B84"/>
    <w:rsid w:val="00653D50"/>
    <w:rsid w:val="0065595B"/>
    <w:rsid w:val="00671148"/>
    <w:rsid w:val="0068149C"/>
    <w:rsid w:val="006A64CF"/>
    <w:rsid w:val="006C35EB"/>
    <w:rsid w:val="006C7202"/>
    <w:rsid w:val="006D600A"/>
    <w:rsid w:val="006E0640"/>
    <w:rsid w:val="006F5CB8"/>
    <w:rsid w:val="007020A9"/>
    <w:rsid w:val="00706045"/>
    <w:rsid w:val="007164CD"/>
    <w:rsid w:val="00722C97"/>
    <w:rsid w:val="00727036"/>
    <w:rsid w:val="00727934"/>
    <w:rsid w:val="007307F4"/>
    <w:rsid w:val="007503D8"/>
    <w:rsid w:val="00765D04"/>
    <w:rsid w:val="007744DD"/>
    <w:rsid w:val="00784918"/>
    <w:rsid w:val="007935AF"/>
    <w:rsid w:val="007942E1"/>
    <w:rsid w:val="007A04F4"/>
    <w:rsid w:val="007A348A"/>
    <w:rsid w:val="007A387A"/>
    <w:rsid w:val="007A4ECE"/>
    <w:rsid w:val="007A5520"/>
    <w:rsid w:val="007B36D5"/>
    <w:rsid w:val="007B5905"/>
    <w:rsid w:val="007D154D"/>
    <w:rsid w:val="007D4790"/>
    <w:rsid w:val="007D7003"/>
    <w:rsid w:val="007E50BA"/>
    <w:rsid w:val="007F0CDB"/>
    <w:rsid w:val="007F413F"/>
    <w:rsid w:val="00806D78"/>
    <w:rsid w:val="00807B8E"/>
    <w:rsid w:val="00814D21"/>
    <w:rsid w:val="00821777"/>
    <w:rsid w:val="008360A5"/>
    <w:rsid w:val="00855AE9"/>
    <w:rsid w:val="0086163C"/>
    <w:rsid w:val="00870E2A"/>
    <w:rsid w:val="008862BA"/>
    <w:rsid w:val="008A33EE"/>
    <w:rsid w:val="008B2245"/>
    <w:rsid w:val="008C3B74"/>
    <w:rsid w:val="008C75CB"/>
    <w:rsid w:val="008D2F71"/>
    <w:rsid w:val="008F6DA3"/>
    <w:rsid w:val="00923C63"/>
    <w:rsid w:val="0095078F"/>
    <w:rsid w:val="009803CE"/>
    <w:rsid w:val="009846BF"/>
    <w:rsid w:val="00990E0D"/>
    <w:rsid w:val="00997941"/>
    <w:rsid w:val="009A4214"/>
    <w:rsid w:val="009E68C8"/>
    <w:rsid w:val="009F2B1B"/>
    <w:rsid w:val="009F65CF"/>
    <w:rsid w:val="00A25796"/>
    <w:rsid w:val="00A261BE"/>
    <w:rsid w:val="00A34020"/>
    <w:rsid w:val="00A36791"/>
    <w:rsid w:val="00A41566"/>
    <w:rsid w:val="00A43E77"/>
    <w:rsid w:val="00A441E3"/>
    <w:rsid w:val="00A54B40"/>
    <w:rsid w:val="00A55329"/>
    <w:rsid w:val="00A55564"/>
    <w:rsid w:val="00A60079"/>
    <w:rsid w:val="00A610C1"/>
    <w:rsid w:val="00A731A7"/>
    <w:rsid w:val="00A85F67"/>
    <w:rsid w:val="00A95CCD"/>
    <w:rsid w:val="00A97891"/>
    <w:rsid w:val="00AA3809"/>
    <w:rsid w:val="00AB5AB4"/>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60E00"/>
    <w:rsid w:val="00C91DB3"/>
    <w:rsid w:val="00C92B87"/>
    <w:rsid w:val="00C962F7"/>
    <w:rsid w:val="00CA474D"/>
    <w:rsid w:val="00CD5BA3"/>
    <w:rsid w:val="00D04A0E"/>
    <w:rsid w:val="00D11776"/>
    <w:rsid w:val="00D247FD"/>
    <w:rsid w:val="00D27CDB"/>
    <w:rsid w:val="00D42CEE"/>
    <w:rsid w:val="00D43005"/>
    <w:rsid w:val="00D65403"/>
    <w:rsid w:val="00D81AE4"/>
    <w:rsid w:val="00D83175"/>
    <w:rsid w:val="00D8612D"/>
    <w:rsid w:val="00DA7231"/>
    <w:rsid w:val="00DC0A9D"/>
    <w:rsid w:val="00DC5390"/>
    <w:rsid w:val="00DD5A5F"/>
    <w:rsid w:val="00DE3B00"/>
    <w:rsid w:val="00E14207"/>
    <w:rsid w:val="00E14AED"/>
    <w:rsid w:val="00E164F5"/>
    <w:rsid w:val="00E25520"/>
    <w:rsid w:val="00E37336"/>
    <w:rsid w:val="00E7173D"/>
    <w:rsid w:val="00E84FEF"/>
    <w:rsid w:val="00E95A1E"/>
    <w:rsid w:val="00EA571E"/>
    <w:rsid w:val="00EA7B2E"/>
    <w:rsid w:val="00EC2E31"/>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5875"/>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43587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435875"/>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435875"/>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435875"/>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43587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35875"/>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435875"/>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435875"/>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435875"/>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435875"/>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435875"/>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4865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kr-stredocesky.cz/NR/rdonlyres/42A682F5-FCBB-4E65-8615-0E9EF6F8E317/0/logo_stredoceskeho_kraje2.jp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1644</Words>
  <Characters>9701</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2013-07-01T22:20:00Z</dcterms:created>
  <dcterms:modified xsi:type="dcterms:W3CDTF">2013-07-02T14:55:00Z</dcterms:modified>
</cp:coreProperties>
</file>