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076" w:rsidRDefault="00034D9F" w:rsidP="00B90FB9">
      <w:pPr>
        <w:pStyle w:val="Default"/>
        <w:tabs>
          <w:tab w:val="left" w:pos="2771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Výzva k podání nabídek / Zadávací dokumentace</w:t>
      </w:r>
    </w:p>
    <w:p w:rsidR="00B90FB9" w:rsidRDefault="00B90FB9" w:rsidP="00B90FB9">
      <w:pPr>
        <w:pStyle w:val="Default"/>
        <w:tabs>
          <w:tab w:val="left" w:pos="2771"/>
        </w:tabs>
        <w:jc w:val="center"/>
        <w:rPr>
          <w:sz w:val="23"/>
          <w:szCs w:val="23"/>
        </w:rPr>
      </w:pPr>
    </w:p>
    <w:p w:rsidR="004443B7" w:rsidRPr="004443B7" w:rsidRDefault="00B90FB9" w:rsidP="004443B7">
      <w:pPr>
        <w:pStyle w:val="Zpat"/>
        <w:jc w:val="center"/>
        <w:rPr>
          <w:sz w:val="18"/>
          <w:szCs w:val="18"/>
        </w:rPr>
      </w:pPr>
      <w:r w:rsidRPr="00B90FB9">
        <w:rPr>
          <w:sz w:val="23"/>
          <w:szCs w:val="23"/>
        </w:rPr>
        <w:t xml:space="preserve">Veřejný zadavatel ve smyslu ustanovení § 2 odst. 2 písm. d) zákona č. 137/2006 Sb., </w:t>
      </w:r>
      <w:r w:rsidRPr="00B90FB9">
        <w:rPr>
          <w:sz w:val="23"/>
          <w:szCs w:val="23"/>
        </w:rPr>
        <w:br/>
        <w:t xml:space="preserve">o veřejných zakázkách, ve znění pozdějších předpisů (dále jen „zákon“) zadává tímto </w:t>
      </w:r>
      <w:r w:rsidRPr="00B90FB9">
        <w:rPr>
          <w:b/>
          <w:sz w:val="23"/>
          <w:szCs w:val="23"/>
          <w:u w:val="single"/>
        </w:rPr>
        <w:t>veřejnou zakázku malého rozsahu</w:t>
      </w:r>
      <w:r w:rsidRPr="00B90FB9">
        <w:rPr>
          <w:sz w:val="23"/>
          <w:szCs w:val="23"/>
        </w:rPr>
        <w:t xml:space="preserve"> dle § 12 odst. 3</w:t>
      </w:r>
      <w:r w:rsidR="004443B7">
        <w:rPr>
          <w:sz w:val="23"/>
          <w:szCs w:val="23"/>
        </w:rPr>
        <w:t xml:space="preserve"> </w:t>
      </w:r>
    </w:p>
    <w:p w:rsidR="00B90FB9" w:rsidRPr="00B90FB9" w:rsidRDefault="00B90FB9" w:rsidP="00B90FB9">
      <w:pPr>
        <w:pStyle w:val="Default"/>
        <w:tabs>
          <w:tab w:val="left" w:pos="2771"/>
        </w:tabs>
        <w:jc w:val="center"/>
        <w:rPr>
          <w:sz w:val="23"/>
          <w:szCs w:val="23"/>
        </w:rPr>
      </w:pPr>
    </w:p>
    <w:p w:rsidR="00034D9F" w:rsidRPr="003B7365" w:rsidRDefault="00034D9F" w:rsidP="00034D9F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528"/>
      </w:tblGrid>
      <w:tr w:rsidR="00170A3C" w:rsidRPr="003B7365" w:rsidTr="00034D9F">
        <w:trPr>
          <w:trHeight w:val="111"/>
        </w:trPr>
        <w:tc>
          <w:tcPr>
            <w:tcW w:w="3652" w:type="dxa"/>
          </w:tcPr>
          <w:p w:rsidR="00170A3C" w:rsidRPr="003B7365" w:rsidRDefault="00170A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Číslo zakázky </w:t>
            </w:r>
            <w:r w:rsidR="00AE2D54">
              <w:rPr>
                <w:bCs/>
                <w:sz w:val="23"/>
                <w:szCs w:val="23"/>
              </w:rPr>
              <w:t>(bude d</w:t>
            </w:r>
            <w:r w:rsidRPr="00170A3C">
              <w:rPr>
                <w:bCs/>
                <w:sz w:val="23"/>
                <w:szCs w:val="23"/>
              </w:rPr>
              <w:t>oplněno MŠMT v případě IP, v případě GP ZS)</w:t>
            </w:r>
          </w:p>
        </w:tc>
        <w:tc>
          <w:tcPr>
            <w:tcW w:w="5528" w:type="dxa"/>
          </w:tcPr>
          <w:p w:rsidR="00170A3C" w:rsidRPr="003B7365" w:rsidRDefault="00170A3C" w:rsidP="003B7365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D12076" w:rsidRPr="003B7365" w:rsidTr="00034D9F">
        <w:trPr>
          <w:trHeight w:val="111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Název programu: </w:t>
            </w:r>
          </w:p>
        </w:tc>
        <w:tc>
          <w:tcPr>
            <w:tcW w:w="5528" w:type="dxa"/>
          </w:tcPr>
          <w:p w:rsidR="00D12076" w:rsidRPr="003B7365" w:rsidRDefault="00D12076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Operační program Vzdělávání pro konkurenceschopnost </w:t>
            </w:r>
          </w:p>
        </w:tc>
      </w:tr>
      <w:tr w:rsidR="00D12076" w:rsidRPr="003B7365" w:rsidTr="00034D9F">
        <w:trPr>
          <w:trHeight w:val="111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Registrační číslo projektu </w:t>
            </w:r>
          </w:p>
        </w:tc>
        <w:tc>
          <w:tcPr>
            <w:tcW w:w="5528" w:type="dxa"/>
          </w:tcPr>
          <w:p w:rsidR="00D12076" w:rsidRPr="003B7365" w:rsidRDefault="008A06EF" w:rsidP="003B736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Style w:val="datalabel"/>
              </w:rPr>
              <w:t>CZ.1.07/2.2.00/28.0327</w:t>
            </w:r>
          </w:p>
        </w:tc>
      </w:tr>
      <w:tr w:rsidR="00D12076" w:rsidRPr="003B7365" w:rsidTr="00034D9F">
        <w:trPr>
          <w:trHeight w:val="247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Název projektu: </w:t>
            </w:r>
          </w:p>
        </w:tc>
        <w:tc>
          <w:tcPr>
            <w:tcW w:w="5528" w:type="dxa"/>
          </w:tcPr>
          <w:p w:rsidR="00D12076" w:rsidRPr="003B7365" w:rsidRDefault="008A06EF" w:rsidP="003B736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Style w:val="datalabel"/>
              </w:rPr>
              <w:t>Inovace a podpora doktorského studijního programu</w:t>
            </w:r>
          </w:p>
        </w:tc>
      </w:tr>
      <w:tr w:rsidR="00D12076" w:rsidRPr="003B7365" w:rsidTr="00034D9F">
        <w:trPr>
          <w:trHeight w:val="799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Název zakázky: </w:t>
            </w:r>
          </w:p>
        </w:tc>
        <w:tc>
          <w:tcPr>
            <w:tcW w:w="5528" w:type="dxa"/>
          </w:tcPr>
          <w:p w:rsidR="00D12076" w:rsidRPr="00810FBF" w:rsidRDefault="008A06EF" w:rsidP="003B7365">
            <w:pPr>
              <w:pStyle w:val="Default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Školení anglického jazyka studentů doktorského studia</w:t>
            </w:r>
          </w:p>
          <w:p w:rsidR="00D12076" w:rsidRPr="003B7365" w:rsidRDefault="00D12076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>Tato výzva k podání nabídek obsahuje zadávací podmínky pro výše jmenovanou veřejnou zakázku malého rozsahu a tvoří zadávací dokumentaci této veřejné zakázky. V</w:t>
            </w:r>
            <w:r w:rsidR="00713F71" w:rsidRPr="003B7365">
              <w:rPr>
                <w:sz w:val="23"/>
                <w:szCs w:val="23"/>
              </w:rPr>
              <w:t> </w:t>
            </w:r>
            <w:r w:rsidRPr="003B7365">
              <w:rPr>
                <w:sz w:val="23"/>
                <w:szCs w:val="23"/>
              </w:rPr>
              <w:t xml:space="preserve">dalším textu je označována jako zadávací dokumentace. </w:t>
            </w:r>
          </w:p>
        </w:tc>
      </w:tr>
      <w:tr w:rsidR="00D12076" w:rsidRPr="003B7365" w:rsidTr="00034D9F">
        <w:trPr>
          <w:trHeight w:val="391"/>
        </w:trPr>
        <w:tc>
          <w:tcPr>
            <w:tcW w:w="3652" w:type="dxa"/>
          </w:tcPr>
          <w:p w:rsidR="00713F71" w:rsidRPr="003B7365" w:rsidRDefault="00D12076" w:rsidP="00713F71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>Předmět zakázky</w:t>
            </w:r>
          </w:p>
          <w:p w:rsidR="00D12076" w:rsidRPr="003B7365" w:rsidRDefault="00D12076" w:rsidP="00713F71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>(</w:t>
            </w:r>
            <w:r w:rsidRPr="003B7365">
              <w:rPr>
                <w:sz w:val="23"/>
                <w:szCs w:val="23"/>
              </w:rPr>
              <w:t xml:space="preserve">služba/dodávka/stavební práce) </w:t>
            </w:r>
            <w:r w:rsidRPr="003B7365">
              <w:rPr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5528" w:type="dxa"/>
          </w:tcPr>
          <w:p w:rsidR="00D12076" w:rsidRPr="003B7365" w:rsidRDefault="00D12076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Služba </w:t>
            </w:r>
          </w:p>
        </w:tc>
      </w:tr>
      <w:tr w:rsidR="00D12076" w:rsidRPr="003B7365" w:rsidTr="00034D9F">
        <w:trPr>
          <w:trHeight w:val="111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Datum vyhlášení zakázky: </w:t>
            </w:r>
          </w:p>
        </w:tc>
        <w:tc>
          <w:tcPr>
            <w:tcW w:w="5528" w:type="dxa"/>
          </w:tcPr>
          <w:p w:rsidR="00D12076" w:rsidRPr="003B7365" w:rsidRDefault="00A279FA" w:rsidP="00A279FA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  <w:r w:rsidR="004443B7">
              <w:rPr>
                <w:color w:val="auto"/>
                <w:sz w:val="23"/>
                <w:szCs w:val="23"/>
              </w:rPr>
              <w:t>. 9. 2013</w:t>
            </w:r>
          </w:p>
        </w:tc>
      </w:tr>
      <w:tr w:rsidR="00D12076" w:rsidRPr="003B7365" w:rsidTr="00034D9F">
        <w:trPr>
          <w:trHeight w:val="253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Název/ obchodní firma zadavatele: </w:t>
            </w:r>
          </w:p>
        </w:tc>
        <w:tc>
          <w:tcPr>
            <w:tcW w:w="5528" w:type="dxa"/>
          </w:tcPr>
          <w:p w:rsidR="00D12076" w:rsidRPr="003B7365" w:rsidRDefault="00713F71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>Univerzita Hradec Králové</w:t>
            </w:r>
            <w:r w:rsidR="00D12076" w:rsidRPr="003B7365">
              <w:rPr>
                <w:sz w:val="23"/>
                <w:szCs w:val="23"/>
              </w:rPr>
              <w:t xml:space="preserve"> </w:t>
            </w:r>
          </w:p>
        </w:tc>
      </w:tr>
      <w:tr w:rsidR="00D12076" w:rsidRPr="003B7365" w:rsidTr="00034D9F">
        <w:trPr>
          <w:trHeight w:val="247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Sídlo zadavatele: </w:t>
            </w:r>
          </w:p>
        </w:tc>
        <w:tc>
          <w:tcPr>
            <w:tcW w:w="5528" w:type="dxa"/>
          </w:tcPr>
          <w:p w:rsidR="00D12076" w:rsidRPr="003B7365" w:rsidRDefault="00713F71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>Rokitanského 62</w:t>
            </w:r>
          </w:p>
          <w:p w:rsidR="00713F71" w:rsidRPr="003B7365" w:rsidRDefault="00713F71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>500 03 Hradec Králové</w:t>
            </w:r>
          </w:p>
        </w:tc>
      </w:tr>
      <w:tr w:rsidR="00170A3C" w:rsidRPr="003B7365" w:rsidTr="00034D9F">
        <w:trPr>
          <w:trHeight w:val="111"/>
        </w:trPr>
        <w:tc>
          <w:tcPr>
            <w:tcW w:w="3652" w:type="dxa"/>
          </w:tcPr>
          <w:p w:rsidR="00170A3C" w:rsidRPr="003B7365" w:rsidRDefault="00170A3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2812C5">
              <w:rPr>
                <w:b/>
              </w:rPr>
              <w:t>Osoba oprávněná jednat jménem zadavatele</w:t>
            </w:r>
            <w:r>
              <w:t>, vč. kontaktních údajů (telefon a emailová adresa)</w:t>
            </w:r>
          </w:p>
        </w:tc>
        <w:tc>
          <w:tcPr>
            <w:tcW w:w="5528" w:type="dxa"/>
          </w:tcPr>
          <w:p w:rsidR="00170A3C" w:rsidRPr="00170A3C" w:rsidRDefault="008A06EF" w:rsidP="00170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Prof.</w:t>
            </w:r>
            <w:r w:rsidR="00170A3C" w:rsidRPr="00170A3C">
              <w:rPr>
                <w:sz w:val="23"/>
                <w:szCs w:val="23"/>
              </w:rPr>
              <w:t xml:space="preserve"> RNDr. Josef Hynek, MBA, Ph.D.</w:t>
            </w:r>
          </w:p>
          <w:p w:rsidR="00170A3C" w:rsidRPr="00170A3C" w:rsidRDefault="00170A3C" w:rsidP="00170A3C">
            <w:pPr>
              <w:pStyle w:val="Default"/>
              <w:rPr>
                <w:sz w:val="23"/>
                <w:szCs w:val="23"/>
              </w:rPr>
            </w:pPr>
            <w:r w:rsidRPr="00170A3C">
              <w:rPr>
                <w:sz w:val="23"/>
                <w:szCs w:val="23"/>
              </w:rPr>
              <w:t>49 333 2509</w:t>
            </w:r>
          </w:p>
          <w:p w:rsidR="00170A3C" w:rsidRPr="003B7365" w:rsidRDefault="00170A3C" w:rsidP="00170A3C">
            <w:pPr>
              <w:pStyle w:val="Default"/>
              <w:jc w:val="both"/>
              <w:rPr>
                <w:sz w:val="23"/>
                <w:szCs w:val="23"/>
              </w:rPr>
            </w:pPr>
            <w:r w:rsidRPr="00170A3C">
              <w:rPr>
                <w:sz w:val="23"/>
                <w:szCs w:val="23"/>
              </w:rPr>
              <w:t>Josef.hynek@uhk.cz</w:t>
            </w:r>
          </w:p>
        </w:tc>
      </w:tr>
      <w:tr w:rsidR="00D12076" w:rsidRPr="003B7365" w:rsidTr="00034D9F">
        <w:trPr>
          <w:trHeight w:val="111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IČ zadavatele: </w:t>
            </w:r>
          </w:p>
        </w:tc>
        <w:tc>
          <w:tcPr>
            <w:tcW w:w="5528" w:type="dxa"/>
          </w:tcPr>
          <w:p w:rsidR="00D12076" w:rsidRPr="003B7365" w:rsidRDefault="00713F71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>62 69 00 94</w:t>
            </w:r>
            <w:r w:rsidR="00D12076" w:rsidRPr="003B7365">
              <w:rPr>
                <w:sz w:val="23"/>
                <w:szCs w:val="23"/>
              </w:rPr>
              <w:t xml:space="preserve"> </w:t>
            </w:r>
          </w:p>
        </w:tc>
      </w:tr>
      <w:tr w:rsidR="00D12076" w:rsidRPr="003B7365" w:rsidTr="00034D9F">
        <w:trPr>
          <w:trHeight w:val="111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DIČ zadavatele: </w:t>
            </w:r>
          </w:p>
        </w:tc>
        <w:tc>
          <w:tcPr>
            <w:tcW w:w="5528" w:type="dxa"/>
          </w:tcPr>
          <w:p w:rsidR="00D12076" w:rsidRPr="003B7365" w:rsidRDefault="00D12076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CZ </w:t>
            </w:r>
            <w:r w:rsidR="00713F71" w:rsidRPr="003B7365">
              <w:rPr>
                <w:sz w:val="23"/>
                <w:szCs w:val="23"/>
              </w:rPr>
              <w:t>62 69 00 94</w:t>
            </w:r>
          </w:p>
        </w:tc>
      </w:tr>
      <w:tr w:rsidR="00D12076" w:rsidRPr="003B7365" w:rsidTr="00034D9F">
        <w:trPr>
          <w:trHeight w:val="391"/>
        </w:trPr>
        <w:tc>
          <w:tcPr>
            <w:tcW w:w="3652" w:type="dxa"/>
          </w:tcPr>
          <w:p w:rsidR="00713F71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>Kontaktní osob</w:t>
            </w:r>
            <w:r w:rsidR="00034D9F">
              <w:rPr>
                <w:b/>
                <w:bCs/>
                <w:sz w:val="23"/>
                <w:szCs w:val="23"/>
              </w:rPr>
              <w:t>y</w:t>
            </w:r>
            <w:r w:rsidRPr="003B7365">
              <w:rPr>
                <w:b/>
                <w:bCs/>
                <w:sz w:val="23"/>
                <w:szCs w:val="23"/>
              </w:rPr>
              <w:t xml:space="preserve"> zadavatele</w:t>
            </w:r>
            <w:r w:rsidR="00713F71" w:rsidRPr="003B7365">
              <w:rPr>
                <w:sz w:val="23"/>
                <w:szCs w:val="23"/>
              </w:rPr>
              <w:t>,</w:t>
            </w:r>
          </w:p>
          <w:p w:rsidR="00713F71" w:rsidRPr="003B7365" w:rsidRDefault="00713F71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>vč. kontaktních údajů</w:t>
            </w:r>
          </w:p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(telefon a emailová adresa): </w:t>
            </w:r>
          </w:p>
        </w:tc>
        <w:tc>
          <w:tcPr>
            <w:tcW w:w="5528" w:type="dxa"/>
          </w:tcPr>
          <w:p w:rsidR="00034D9F" w:rsidRPr="009D608B" w:rsidRDefault="008A06EF" w:rsidP="003B736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</w:t>
            </w:r>
            <w:r w:rsidR="00034D9F" w:rsidRPr="009D608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Vladimír Soběslav, Ph.D.</w:t>
            </w:r>
          </w:p>
          <w:p w:rsidR="00034D9F" w:rsidRPr="00034D9F" w:rsidRDefault="008A06EF" w:rsidP="008A06EF">
            <w:pPr>
              <w:pStyle w:val="Default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vladimir.sobeslav</w:t>
            </w:r>
            <w:r w:rsidR="00034D9F">
              <w:rPr>
                <w:sz w:val="23"/>
                <w:szCs w:val="23"/>
              </w:rPr>
              <w:t>@</w:t>
            </w:r>
            <w:r>
              <w:rPr>
                <w:sz w:val="23"/>
                <w:szCs w:val="23"/>
              </w:rPr>
              <w:t>uhk</w:t>
            </w:r>
            <w:r w:rsidR="00034D9F">
              <w:rPr>
                <w:sz w:val="23"/>
                <w:szCs w:val="23"/>
              </w:rPr>
              <w:t>.cz</w:t>
            </w:r>
          </w:p>
        </w:tc>
      </w:tr>
      <w:tr w:rsidR="00D12076" w:rsidRPr="003B7365" w:rsidTr="00034D9F">
        <w:trPr>
          <w:trHeight w:val="4335"/>
        </w:trPr>
        <w:tc>
          <w:tcPr>
            <w:tcW w:w="3652" w:type="dxa"/>
          </w:tcPr>
          <w:p w:rsidR="00713F71" w:rsidRPr="006A4CB0" w:rsidRDefault="00D12076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6A4CB0">
              <w:rPr>
                <w:b/>
                <w:bCs/>
                <w:sz w:val="23"/>
                <w:szCs w:val="23"/>
              </w:rPr>
              <w:t>Lhůta, způsob a místo pro podávání nabídek</w:t>
            </w:r>
          </w:p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6A4CB0">
              <w:rPr>
                <w:sz w:val="23"/>
                <w:szCs w:val="23"/>
              </w:rPr>
              <w:t>(data zahájení a ukončení příjmu, vč. času)</w:t>
            </w:r>
            <w:r w:rsidRPr="003B7365">
              <w:rPr>
                <w:sz w:val="23"/>
                <w:szCs w:val="23"/>
              </w:rPr>
              <w:t xml:space="preserve"> </w:t>
            </w:r>
          </w:p>
        </w:tc>
        <w:tc>
          <w:tcPr>
            <w:tcW w:w="5528" w:type="dxa"/>
          </w:tcPr>
          <w:p w:rsidR="006A4CB0" w:rsidRPr="00EC0356" w:rsidRDefault="00B90FB9" w:rsidP="006A4CB0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Lhůta pro podání nabídek</w:t>
            </w:r>
            <w:r w:rsidR="00625B6F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:</w:t>
            </w:r>
            <w:r w:rsidR="003D7A06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  <w:r w:rsidR="004443B7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1</w:t>
            </w:r>
            <w:r w:rsidR="00A279F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9</w:t>
            </w:r>
            <w:r w:rsidR="004443B7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.9.2013</w:t>
            </w:r>
          </w:p>
          <w:p w:rsidR="006A4CB0" w:rsidRPr="00625B6F" w:rsidRDefault="006A4CB0" w:rsidP="006A4CB0">
            <w:pPr>
              <w:pStyle w:val="Default"/>
              <w:jc w:val="both"/>
              <w:rPr>
                <w:b/>
                <w:sz w:val="23"/>
                <w:szCs w:val="23"/>
              </w:rPr>
            </w:pPr>
          </w:p>
          <w:p w:rsidR="00D12076" w:rsidRPr="003B7365" w:rsidRDefault="00D12076" w:rsidP="006A4CB0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>Uchazeči podají písemnou nabídku v českém jazyce v řádně uzavřené obálce, zabezpečené na přelepu proti otevření, a to buď</w:t>
            </w:r>
            <w:r w:rsidR="00713F71" w:rsidRPr="003B7365">
              <w:rPr>
                <w:sz w:val="23"/>
                <w:szCs w:val="23"/>
              </w:rPr>
              <w:t xml:space="preserve"> </w:t>
            </w:r>
            <w:r w:rsidRPr="003B7365">
              <w:rPr>
                <w:sz w:val="23"/>
                <w:szCs w:val="23"/>
              </w:rPr>
              <w:t xml:space="preserve">doporučeně poštou na adresu: </w:t>
            </w:r>
          </w:p>
          <w:p w:rsidR="008774A9" w:rsidRDefault="008774A9" w:rsidP="00034D9F">
            <w:pPr>
              <w:pStyle w:val="Default"/>
              <w:ind w:left="317"/>
              <w:jc w:val="both"/>
              <w:rPr>
                <w:b/>
                <w:sz w:val="23"/>
                <w:szCs w:val="23"/>
              </w:rPr>
            </w:pPr>
          </w:p>
          <w:p w:rsidR="00D12076" w:rsidRPr="00034D9F" w:rsidRDefault="00713F71" w:rsidP="00034D9F">
            <w:pPr>
              <w:pStyle w:val="Default"/>
              <w:ind w:left="317"/>
              <w:jc w:val="both"/>
              <w:rPr>
                <w:b/>
                <w:sz w:val="23"/>
                <w:szCs w:val="23"/>
              </w:rPr>
            </w:pPr>
            <w:r w:rsidRPr="00034D9F">
              <w:rPr>
                <w:b/>
                <w:sz w:val="23"/>
                <w:szCs w:val="23"/>
              </w:rPr>
              <w:t>Univerzita Hradec Králové</w:t>
            </w:r>
            <w:r w:rsidR="00D12076" w:rsidRPr="00034D9F">
              <w:rPr>
                <w:b/>
                <w:sz w:val="23"/>
                <w:szCs w:val="23"/>
              </w:rPr>
              <w:t xml:space="preserve"> </w:t>
            </w:r>
          </w:p>
          <w:p w:rsidR="008A06EF" w:rsidRDefault="008A06EF" w:rsidP="00034D9F">
            <w:pPr>
              <w:pStyle w:val="Default"/>
              <w:ind w:left="317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FIM/KIT</w:t>
            </w:r>
          </w:p>
          <w:p w:rsidR="00D12076" w:rsidRPr="00034D9F" w:rsidRDefault="008A06EF" w:rsidP="00034D9F">
            <w:pPr>
              <w:pStyle w:val="Default"/>
              <w:ind w:left="317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Ing. Vladimír Soběslav, Ph.D.</w:t>
            </w:r>
          </w:p>
          <w:p w:rsidR="00D12076" w:rsidRPr="00034D9F" w:rsidRDefault="00170A3C" w:rsidP="00034D9F">
            <w:pPr>
              <w:pStyle w:val="Default"/>
              <w:ind w:left="317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Rokitanského 62</w:t>
            </w:r>
          </w:p>
          <w:p w:rsidR="00D12076" w:rsidRPr="003B7365" w:rsidRDefault="00170A3C" w:rsidP="00034D9F">
            <w:pPr>
              <w:pStyle w:val="Default"/>
              <w:ind w:left="317"/>
              <w:jc w:val="both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500 03</w:t>
            </w:r>
            <w:r w:rsidR="00713F71" w:rsidRPr="00034D9F">
              <w:rPr>
                <w:b/>
                <w:sz w:val="23"/>
                <w:szCs w:val="23"/>
              </w:rPr>
              <w:t xml:space="preserve"> Hradec Králové</w:t>
            </w:r>
          </w:p>
          <w:p w:rsidR="008774A9" w:rsidRDefault="008774A9" w:rsidP="003B7365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13F71" w:rsidRPr="003B7365" w:rsidRDefault="00D12076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nebo osobně </w:t>
            </w:r>
            <w:r w:rsidR="00170A3C">
              <w:rPr>
                <w:sz w:val="23"/>
                <w:szCs w:val="23"/>
              </w:rPr>
              <w:t>na podatelnu UHK, Rokitanského 62, Hradec Králové</w:t>
            </w:r>
          </w:p>
          <w:p w:rsidR="00D12076" w:rsidRPr="003B7365" w:rsidRDefault="00D12076" w:rsidP="000D2799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Nabídka bude označena nápisem: </w:t>
            </w:r>
          </w:p>
        </w:tc>
      </w:tr>
      <w:tr w:rsidR="00D12076" w:rsidRPr="003B7365" w:rsidTr="00034D9F">
        <w:trPr>
          <w:trHeight w:val="3421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528" w:type="dxa"/>
          </w:tcPr>
          <w:p w:rsidR="008774A9" w:rsidRDefault="00603216" w:rsidP="008774A9">
            <w:pPr>
              <w:pStyle w:val="Default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08109" wp14:editId="5682E147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85725</wp:posOffset>
                      </wp:positionV>
                      <wp:extent cx="2519045" cy="784860"/>
                      <wp:effectExtent l="0" t="0" r="14605" b="1524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9045" cy="784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3DDF" w:rsidRPr="003B7365" w:rsidRDefault="00703DDF" w:rsidP="00034D9F">
                                  <w:pPr>
                                    <w:pStyle w:val="Default"/>
                                    <w:jc w:val="center"/>
                                    <w:rPr>
                                      <w:b/>
                                      <w:sz w:val="23"/>
                                      <w:szCs w:val="23"/>
                                    </w:rPr>
                                  </w:pPr>
                                  <w:r w:rsidRPr="003B7365">
                                    <w:rPr>
                                      <w:b/>
                                      <w:sz w:val="23"/>
                                      <w:szCs w:val="23"/>
                                    </w:rPr>
                                    <w:t>NEOTVÍRAT</w:t>
                                  </w:r>
                                </w:p>
                                <w:p w:rsidR="00703DDF" w:rsidRPr="003B7365" w:rsidRDefault="00703DDF" w:rsidP="00034D9F">
                                  <w:pPr>
                                    <w:pStyle w:val="Default"/>
                                    <w:jc w:val="center"/>
                                    <w:rPr>
                                      <w:b/>
                                      <w:sz w:val="23"/>
                                      <w:szCs w:val="23"/>
                                    </w:rPr>
                                  </w:pPr>
                                  <w:r w:rsidRPr="003B7365">
                                    <w:rPr>
                                      <w:b/>
                                      <w:sz w:val="23"/>
                                      <w:szCs w:val="23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sz w:val="23"/>
                                      <w:szCs w:val="23"/>
                                    </w:rPr>
                                    <w:t>ÝBĚROVÉ ŘÍZENÍ</w:t>
                                  </w:r>
                                </w:p>
                                <w:p w:rsidR="00703DDF" w:rsidRPr="001D5910" w:rsidRDefault="00703DDF" w:rsidP="001D5910">
                                  <w:pPr>
                                    <w:pStyle w:val="Default"/>
                                    <w:jc w:val="center"/>
                                    <w:rPr>
                                      <w:b/>
                                      <w:sz w:val="23"/>
                                      <w:szCs w:val="23"/>
                                    </w:rPr>
                                  </w:pPr>
                                  <w:r w:rsidRPr="001D5910">
                                    <w:rPr>
                                      <w:b/>
                                      <w:sz w:val="23"/>
                                      <w:szCs w:val="23"/>
                                    </w:rPr>
                                    <w:t>Školení anglického jazyka studentů doktorského studia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4.55pt;margin-top:6.75pt;width:198.3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">
                      <v:textbox>
                        <w:txbxContent>
                          <w:p w:rsidR="00703DDF" w:rsidRPr="003B7365" w:rsidRDefault="00703DDF" w:rsidP="00034D9F">
                            <w:pPr>
                              <w:pStyle w:val="Default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3B7365">
                              <w:rPr>
                                <w:b/>
                                <w:sz w:val="23"/>
                                <w:szCs w:val="23"/>
                              </w:rPr>
                              <w:t>NEOTVÍRAT</w:t>
                            </w:r>
                          </w:p>
                          <w:p w:rsidR="00703DDF" w:rsidRPr="003B7365" w:rsidRDefault="00703DDF" w:rsidP="00034D9F">
                            <w:pPr>
                              <w:pStyle w:val="Default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3B7365">
                              <w:rPr>
                                <w:b/>
                                <w:sz w:val="23"/>
                                <w:szCs w:val="23"/>
                              </w:rPr>
                              <w:t>V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>ÝBĚROVÉ ŘÍZENÍ</w:t>
                            </w:r>
                          </w:p>
                          <w:p w:rsidR="00703DDF" w:rsidRPr="001D5910" w:rsidRDefault="00703DDF" w:rsidP="001D5910">
                            <w:pPr>
                              <w:pStyle w:val="Default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1D5910">
                              <w:rPr>
                                <w:b/>
                                <w:sz w:val="23"/>
                                <w:szCs w:val="23"/>
                              </w:rPr>
                              <w:t>Školení anglického jazyka studentů doktorského studia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774A9" w:rsidRDefault="008774A9" w:rsidP="008774A9">
            <w:pPr>
              <w:pStyle w:val="Default"/>
              <w:rPr>
                <w:sz w:val="23"/>
                <w:szCs w:val="23"/>
              </w:rPr>
            </w:pPr>
          </w:p>
          <w:p w:rsidR="008774A9" w:rsidRDefault="008774A9" w:rsidP="008774A9">
            <w:pPr>
              <w:pStyle w:val="Default"/>
              <w:rPr>
                <w:sz w:val="23"/>
                <w:szCs w:val="23"/>
              </w:rPr>
            </w:pPr>
          </w:p>
          <w:p w:rsidR="008774A9" w:rsidRDefault="008774A9" w:rsidP="008774A9">
            <w:pPr>
              <w:pStyle w:val="Default"/>
              <w:rPr>
                <w:sz w:val="23"/>
                <w:szCs w:val="23"/>
              </w:rPr>
            </w:pPr>
          </w:p>
          <w:p w:rsidR="008774A9" w:rsidRDefault="008774A9" w:rsidP="008774A9">
            <w:pPr>
              <w:pStyle w:val="Default"/>
              <w:rPr>
                <w:sz w:val="23"/>
                <w:szCs w:val="23"/>
              </w:rPr>
            </w:pPr>
          </w:p>
          <w:p w:rsidR="001D5910" w:rsidRDefault="001D5910" w:rsidP="008774A9">
            <w:pPr>
              <w:pStyle w:val="Default"/>
              <w:rPr>
                <w:sz w:val="23"/>
                <w:szCs w:val="23"/>
              </w:rPr>
            </w:pPr>
          </w:p>
          <w:p w:rsidR="008774A9" w:rsidRDefault="008774A9" w:rsidP="008774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  <w:r w:rsidRPr="008774A9">
              <w:rPr>
                <w:sz w:val="23"/>
                <w:szCs w:val="23"/>
              </w:rPr>
              <w:t xml:space="preserve">abídka </w:t>
            </w:r>
            <w:r>
              <w:rPr>
                <w:sz w:val="23"/>
                <w:szCs w:val="23"/>
              </w:rPr>
              <w:t xml:space="preserve">musí být </w:t>
            </w:r>
            <w:r w:rsidRPr="008774A9">
              <w:rPr>
                <w:sz w:val="23"/>
                <w:szCs w:val="23"/>
              </w:rPr>
              <w:t>podepsána osobou oprávněnou jednat jménem uchazeče.</w:t>
            </w:r>
          </w:p>
          <w:p w:rsidR="0083288E" w:rsidRPr="008774A9" w:rsidRDefault="0083288E" w:rsidP="008774A9">
            <w:pPr>
              <w:pStyle w:val="Default"/>
              <w:rPr>
                <w:sz w:val="23"/>
                <w:szCs w:val="23"/>
              </w:rPr>
            </w:pPr>
          </w:p>
          <w:p w:rsidR="00D12076" w:rsidRPr="003B7365" w:rsidRDefault="00D12076" w:rsidP="00B90FB9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>Jednotlivé listy každého z výtisků nabídky musí být zajištěny proti neoprávněné manipulaci s nimi. Nabídky se podávají písemně ve lhůtě pro podání nabídek. Nabídky</w:t>
            </w:r>
            <w:r w:rsidR="00B90FB9">
              <w:rPr>
                <w:sz w:val="23"/>
                <w:szCs w:val="23"/>
              </w:rPr>
              <w:t xml:space="preserve"> se podávají v uzavřené obálce. Je na zodpovědnosti uchazeče, aby zajistil nabídku proti neoprávněné manipulaci dle svého uvážení. </w:t>
            </w:r>
          </w:p>
        </w:tc>
      </w:tr>
      <w:tr w:rsidR="00D12076" w:rsidRPr="003B7365" w:rsidTr="00034D9F">
        <w:trPr>
          <w:trHeight w:val="385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Popis předmětu zakázky: </w:t>
            </w:r>
          </w:p>
        </w:tc>
        <w:tc>
          <w:tcPr>
            <w:tcW w:w="5528" w:type="dxa"/>
          </w:tcPr>
          <w:p w:rsidR="00D12076" w:rsidRDefault="006F69D1" w:rsidP="00034D9F">
            <w:pPr>
              <w:pStyle w:val="Default"/>
              <w:jc w:val="both"/>
              <w:rPr>
                <w:b/>
                <w:sz w:val="23"/>
                <w:szCs w:val="23"/>
              </w:rPr>
            </w:pPr>
            <w:r w:rsidRPr="006F69D1">
              <w:rPr>
                <w:b/>
                <w:sz w:val="23"/>
                <w:szCs w:val="23"/>
              </w:rPr>
              <w:t>Provedení třech základních typů školení anglického jazyka pro studenty doktorského studia v prostorách Fakulty Informatiky a Managementu, Univerzity Hradec Králové. Detailnější specifikace požadavků na školení, obsah je možné nalézt v příloze</w:t>
            </w:r>
            <w:r w:rsidR="00034D9F" w:rsidRPr="006F69D1">
              <w:rPr>
                <w:b/>
                <w:sz w:val="23"/>
                <w:szCs w:val="23"/>
              </w:rPr>
              <w:t xml:space="preserve"> č. </w:t>
            </w:r>
            <w:r w:rsidR="00D12076" w:rsidRPr="006F69D1">
              <w:rPr>
                <w:b/>
                <w:sz w:val="23"/>
                <w:szCs w:val="23"/>
              </w:rPr>
              <w:t>1 této zadávací dokumentace (popis zakázky)</w:t>
            </w:r>
            <w:r w:rsidR="00034D9F" w:rsidRPr="006F69D1">
              <w:rPr>
                <w:b/>
                <w:sz w:val="23"/>
                <w:szCs w:val="23"/>
              </w:rPr>
              <w:t>.</w:t>
            </w:r>
          </w:p>
          <w:p w:rsidR="0083288E" w:rsidRPr="006F69D1" w:rsidRDefault="0083288E" w:rsidP="00034D9F">
            <w:pPr>
              <w:pStyle w:val="Default"/>
              <w:jc w:val="both"/>
              <w:rPr>
                <w:b/>
                <w:sz w:val="23"/>
                <w:szCs w:val="23"/>
              </w:rPr>
            </w:pPr>
          </w:p>
          <w:p w:rsidR="004E4A2D" w:rsidRDefault="00170A3C" w:rsidP="00C00B3C">
            <w:pPr>
              <w:pStyle w:val="Zkladntextodsazen"/>
              <w:spacing w:after="0"/>
              <w:ind w:left="0"/>
              <w:jc w:val="both"/>
            </w:pPr>
            <w:r w:rsidRPr="00EC0356">
              <w:t>S uchazečem, jehož nabídka bude vyhodnocena jako nejvýhodnější, bude uzavřena smlouva</w:t>
            </w:r>
            <w:r w:rsidR="00533815">
              <w:t xml:space="preserve"> o dílo</w:t>
            </w:r>
            <w:r w:rsidR="004E4A2D" w:rsidRPr="00EC0356">
              <w:t xml:space="preserve">, </w:t>
            </w:r>
            <w:r w:rsidR="00533815">
              <w:t xml:space="preserve">která tvoří přílohu č. 3 této dokumentace. </w:t>
            </w:r>
          </w:p>
          <w:p w:rsidR="0083288E" w:rsidRDefault="0083288E" w:rsidP="00C00B3C">
            <w:pPr>
              <w:pStyle w:val="Zkladntextodsazen"/>
              <w:spacing w:after="0"/>
              <w:ind w:left="0"/>
              <w:jc w:val="both"/>
            </w:pPr>
          </w:p>
          <w:p w:rsidR="00170A3C" w:rsidRPr="003B7365" w:rsidRDefault="00D576FB" w:rsidP="00C00B3C">
            <w:pPr>
              <w:pStyle w:val="Zkladntextodsazen"/>
              <w:spacing w:after="0"/>
              <w:ind w:left="0"/>
              <w:jc w:val="both"/>
              <w:rPr>
                <w:sz w:val="23"/>
                <w:szCs w:val="23"/>
              </w:rPr>
            </w:pPr>
            <w:r w:rsidRPr="0011313C">
              <w:t>Zadavatel poskytne odpovědi na dotazy v pís</w:t>
            </w:r>
            <w:r w:rsidR="00533815">
              <w:t>emné formě. Uchazeč je povinen doručit</w:t>
            </w:r>
            <w:r w:rsidRPr="0011313C">
              <w:t xml:space="preserve"> dotaz nejpozději </w:t>
            </w:r>
            <w:r>
              <w:t>5</w:t>
            </w:r>
            <w:r w:rsidRPr="0011313C">
              <w:t xml:space="preserve"> </w:t>
            </w:r>
            <w:r w:rsidR="001779F8">
              <w:t xml:space="preserve">kalendářních </w:t>
            </w:r>
            <w:r w:rsidRPr="0011313C">
              <w:t>dnů před upl</w:t>
            </w:r>
            <w:r>
              <w:t>ynutím lhůty pro podání nabídek</w:t>
            </w:r>
            <w:r w:rsidR="00E22B17">
              <w:t>.</w:t>
            </w:r>
            <w:r w:rsidR="00533815">
              <w:t xml:space="preserve"> Zadavatel je povinen odeslat odpověď nejpozději do 3 kalendářních dnů </w:t>
            </w:r>
            <w:r w:rsidR="00533815" w:rsidRPr="0011313C">
              <w:t>před upl</w:t>
            </w:r>
            <w:r w:rsidR="00533815">
              <w:t>ynutím lhůty pro podání nabídek</w:t>
            </w:r>
          </w:p>
        </w:tc>
      </w:tr>
      <w:tr w:rsidR="00D12076" w:rsidRPr="003B7365" w:rsidTr="00034D9F">
        <w:trPr>
          <w:trHeight w:val="1627"/>
        </w:trPr>
        <w:tc>
          <w:tcPr>
            <w:tcW w:w="3652" w:type="dxa"/>
          </w:tcPr>
          <w:p w:rsidR="00D12076" w:rsidRPr="003B7365" w:rsidRDefault="00D12076" w:rsidP="004D6338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Předpokládaná hodnota </w:t>
            </w:r>
            <w:r w:rsidR="00533815">
              <w:rPr>
                <w:b/>
                <w:bCs/>
                <w:sz w:val="23"/>
                <w:szCs w:val="23"/>
              </w:rPr>
              <w:t xml:space="preserve">pro všechny části veřejné </w:t>
            </w:r>
            <w:r w:rsidRPr="003B7365">
              <w:rPr>
                <w:b/>
                <w:bCs/>
                <w:sz w:val="23"/>
                <w:szCs w:val="23"/>
              </w:rPr>
              <w:t>zakázky v Kč</w:t>
            </w:r>
            <w:r w:rsidRPr="003B7365">
              <w:rPr>
                <w:sz w:val="23"/>
                <w:szCs w:val="23"/>
              </w:rPr>
              <w:t xml:space="preserve">: </w:t>
            </w:r>
          </w:p>
        </w:tc>
        <w:tc>
          <w:tcPr>
            <w:tcW w:w="5528" w:type="dxa"/>
          </w:tcPr>
          <w:p w:rsidR="00533815" w:rsidRDefault="00533815" w:rsidP="003B736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Celková předpokládaná hodnota činí: 350.</w:t>
            </w:r>
            <w:r w:rsidR="006F69D1">
              <w:rPr>
                <w:b/>
                <w:sz w:val="23"/>
                <w:szCs w:val="23"/>
              </w:rPr>
              <w:t>000</w:t>
            </w:r>
            <w:r w:rsidR="00D576FB">
              <w:rPr>
                <w:b/>
                <w:sz w:val="23"/>
                <w:szCs w:val="23"/>
              </w:rPr>
              <w:t xml:space="preserve">,- Kč </w:t>
            </w:r>
            <w:r w:rsidR="00D576FB" w:rsidRPr="001329B8">
              <w:rPr>
                <w:sz w:val="23"/>
                <w:szCs w:val="23"/>
              </w:rPr>
              <w:t>(</w:t>
            </w:r>
            <w:r w:rsidR="006F69D1" w:rsidRPr="001329B8">
              <w:rPr>
                <w:sz w:val="23"/>
                <w:szCs w:val="23"/>
              </w:rPr>
              <w:t>423</w:t>
            </w:r>
            <w:r w:rsidRPr="001329B8">
              <w:rPr>
                <w:sz w:val="23"/>
                <w:szCs w:val="23"/>
              </w:rPr>
              <w:t>.</w:t>
            </w:r>
            <w:r w:rsidR="006F69D1" w:rsidRPr="006F69D1">
              <w:rPr>
                <w:sz w:val="23"/>
                <w:szCs w:val="23"/>
              </w:rPr>
              <w:t>500</w:t>
            </w:r>
            <w:r w:rsidR="00D12076" w:rsidRPr="00D576FB">
              <w:rPr>
                <w:sz w:val="23"/>
                <w:szCs w:val="23"/>
              </w:rPr>
              <w:t xml:space="preserve"> Kč </w:t>
            </w:r>
            <w:r w:rsidR="006F6424" w:rsidRPr="003B7365">
              <w:rPr>
                <w:sz w:val="23"/>
                <w:szCs w:val="23"/>
              </w:rPr>
              <w:t>s</w:t>
            </w:r>
            <w:r w:rsidR="00D576FB">
              <w:rPr>
                <w:sz w:val="23"/>
                <w:szCs w:val="23"/>
              </w:rPr>
              <w:t> </w:t>
            </w:r>
            <w:r w:rsidR="00D12076" w:rsidRPr="003B7365">
              <w:rPr>
                <w:sz w:val="23"/>
                <w:szCs w:val="23"/>
              </w:rPr>
              <w:t>DPH</w:t>
            </w:r>
            <w:r w:rsidR="00D576FB">
              <w:rPr>
                <w:sz w:val="23"/>
                <w:szCs w:val="23"/>
              </w:rPr>
              <w:t>)</w:t>
            </w:r>
            <w:r w:rsidR="00E3784F">
              <w:rPr>
                <w:sz w:val="23"/>
                <w:szCs w:val="23"/>
              </w:rPr>
              <w:t>.</w:t>
            </w:r>
          </w:p>
          <w:p w:rsidR="00533815" w:rsidRDefault="00533815" w:rsidP="003B7365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D298A" w:rsidRDefault="007D298A" w:rsidP="003B736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Celková předpokládaná hodnota </w:t>
            </w:r>
            <w:r w:rsidR="00C00B3C">
              <w:rPr>
                <w:sz w:val="23"/>
                <w:szCs w:val="23"/>
              </w:rPr>
              <w:t xml:space="preserve">je </w:t>
            </w:r>
            <w:r>
              <w:rPr>
                <w:sz w:val="23"/>
                <w:szCs w:val="23"/>
              </w:rPr>
              <w:t>nejvýše přípustn</w:t>
            </w:r>
            <w:r w:rsidR="00C00B3C">
              <w:rPr>
                <w:sz w:val="23"/>
                <w:szCs w:val="23"/>
              </w:rPr>
              <w:t>á a nepřekročitelná</w:t>
            </w:r>
            <w:r>
              <w:rPr>
                <w:sz w:val="23"/>
                <w:szCs w:val="23"/>
              </w:rPr>
              <w:t xml:space="preserve">. </w:t>
            </w:r>
          </w:p>
          <w:p w:rsidR="007D298A" w:rsidRPr="003B7365" w:rsidRDefault="007D298A" w:rsidP="003B7365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Pr="00390EA6" w:rsidRDefault="00D12076" w:rsidP="003B7365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390EA6">
              <w:rPr>
                <w:rFonts w:eastAsia="Times New Roman"/>
                <w:color w:val="auto"/>
              </w:rPr>
              <w:t xml:space="preserve">Uchazeč je povinen do své nabídky uvést celkovou nabídkovou cenu, a to v členění cena </w:t>
            </w:r>
            <w:r w:rsidR="006F6424" w:rsidRPr="00390EA6">
              <w:rPr>
                <w:rFonts w:eastAsia="Times New Roman"/>
                <w:color w:val="auto"/>
              </w:rPr>
              <w:t>bez</w:t>
            </w:r>
            <w:r w:rsidRPr="00390EA6">
              <w:rPr>
                <w:rFonts w:eastAsia="Times New Roman"/>
                <w:color w:val="auto"/>
              </w:rPr>
              <w:t xml:space="preserve"> DPH, DPH a cena včetně DPH. Nabídková cena bude uvedena v Kč. </w:t>
            </w:r>
          </w:p>
          <w:p w:rsidR="007D298A" w:rsidRDefault="007D298A" w:rsidP="003B7365">
            <w:pPr>
              <w:pStyle w:val="Default"/>
              <w:jc w:val="both"/>
              <w:rPr>
                <w:rFonts w:eastAsia="Times New Roman"/>
                <w:color w:val="auto"/>
              </w:rPr>
            </w:pPr>
          </w:p>
          <w:p w:rsidR="00D12076" w:rsidRDefault="00D12076" w:rsidP="003B7365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390EA6">
              <w:rPr>
                <w:rFonts w:eastAsia="Times New Roman"/>
                <w:color w:val="auto"/>
              </w:rPr>
              <w:t xml:space="preserve">Uchazeč zpracuje nabídkovou cenu jako cenu nejvýše přípustnou, která bude platná po celou dobu účinnosti smlouvy. </w:t>
            </w:r>
          </w:p>
          <w:p w:rsidR="007D298A" w:rsidRPr="00390EA6" w:rsidRDefault="007D298A" w:rsidP="003B7365">
            <w:pPr>
              <w:pStyle w:val="Default"/>
              <w:jc w:val="both"/>
              <w:rPr>
                <w:rFonts w:eastAsia="Times New Roman"/>
                <w:color w:val="auto"/>
              </w:rPr>
            </w:pPr>
          </w:p>
          <w:p w:rsidR="00D12076" w:rsidRDefault="00D12076" w:rsidP="003B7365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390EA6">
              <w:rPr>
                <w:rFonts w:eastAsia="Times New Roman"/>
                <w:color w:val="auto"/>
              </w:rPr>
              <w:t xml:space="preserve">Nabídková cena musí dále obsahovat i všechny vlivy, které ji mohou v průběhu předpokládaného plnění zakázky ovlivnit. </w:t>
            </w:r>
          </w:p>
          <w:p w:rsidR="004D6338" w:rsidRPr="00390EA6" w:rsidRDefault="004D6338" w:rsidP="003B7365">
            <w:pPr>
              <w:pStyle w:val="Default"/>
              <w:jc w:val="both"/>
              <w:rPr>
                <w:rFonts w:eastAsia="Times New Roman"/>
                <w:color w:val="auto"/>
              </w:rPr>
            </w:pPr>
          </w:p>
          <w:p w:rsidR="0048074D" w:rsidRDefault="00D12076" w:rsidP="003B7365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390EA6">
              <w:rPr>
                <w:rFonts w:eastAsia="Times New Roman"/>
                <w:color w:val="auto"/>
              </w:rPr>
              <w:t xml:space="preserve">Nabídkovou cenu je možné překročit pouze v </w:t>
            </w:r>
            <w:r w:rsidRPr="00390EA6">
              <w:rPr>
                <w:rFonts w:eastAsia="Times New Roman"/>
                <w:color w:val="auto"/>
              </w:rPr>
              <w:lastRenderedPageBreak/>
              <w:t>souvislosti se změnou daňových předpisů týkajících se DPH.</w:t>
            </w:r>
          </w:p>
          <w:p w:rsidR="0048074D" w:rsidRDefault="0048074D" w:rsidP="003B7365">
            <w:pPr>
              <w:pStyle w:val="Default"/>
              <w:jc w:val="both"/>
              <w:rPr>
                <w:rFonts w:eastAsia="Times New Roman"/>
                <w:color w:val="auto"/>
              </w:rPr>
            </w:pPr>
          </w:p>
          <w:p w:rsidR="00D12076" w:rsidRPr="003B7365" w:rsidRDefault="0048074D" w:rsidP="003B736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eastAsia="Times New Roman"/>
                <w:color w:val="auto"/>
              </w:rPr>
              <w:t>Nabídková cena musí respektovat i maximální předpokládanou hodnotu na jednotlivé kurzy, které je uvedena v příloze č. 1 této výzvy u každého kurzu samostatně.</w:t>
            </w:r>
            <w:r w:rsidR="00D12076" w:rsidRPr="003B7365">
              <w:rPr>
                <w:sz w:val="23"/>
                <w:szCs w:val="23"/>
              </w:rPr>
              <w:t xml:space="preserve"> </w:t>
            </w:r>
          </w:p>
        </w:tc>
      </w:tr>
      <w:tr w:rsidR="00D12076" w:rsidRPr="003B7365" w:rsidTr="00034D9F">
        <w:trPr>
          <w:trHeight w:val="111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lastRenderedPageBreak/>
              <w:t xml:space="preserve">Typ zakázky: </w:t>
            </w:r>
          </w:p>
        </w:tc>
        <w:tc>
          <w:tcPr>
            <w:tcW w:w="5528" w:type="dxa"/>
          </w:tcPr>
          <w:p w:rsidR="00D12076" w:rsidRPr="003B7365" w:rsidRDefault="00D12076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Zakázka malého rozsahu </w:t>
            </w:r>
          </w:p>
        </w:tc>
      </w:tr>
      <w:tr w:rsidR="00D12076" w:rsidRPr="003B7365" w:rsidTr="00034D9F">
        <w:trPr>
          <w:trHeight w:val="937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Doba a místo plnění zakázky. </w:t>
            </w:r>
          </w:p>
        </w:tc>
        <w:tc>
          <w:tcPr>
            <w:tcW w:w="5528" w:type="dxa"/>
          </w:tcPr>
          <w:p w:rsidR="00C00B3C" w:rsidRDefault="00C00B3C" w:rsidP="003B7365">
            <w:pPr>
              <w:pStyle w:val="Default"/>
              <w:jc w:val="both"/>
              <w:rPr>
                <w:b/>
                <w:sz w:val="23"/>
                <w:szCs w:val="23"/>
              </w:rPr>
            </w:pPr>
            <w:r w:rsidRPr="006F69D1">
              <w:rPr>
                <w:b/>
                <w:sz w:val="23"/>
                <w:szCs w:val="23"/>
              </w:rPr>
              <w:t xml:space="preserve">Předpokládaný termín uzavření smlouvy je </w:t>
            </w:r>
            <w:r w:rsidR="00A279FA">
              <w:rPr>
                <w:b/>
                <w:sz w:val="23"/>
                <w:szCs w:val="23"/>
              </w:rPr>
              <w:t>září</w:t>
            </w:r>
            <w:r>
              <w:rPr>
                <w:b/>
                <w:color w:val="auto"/>
                <w:sz w:val="23"/>
                <w:szCs w:val="23"/>
              </w:rPr>
              <w:t xml:space="preserve"> </w:t>
            </w:r>
            <w:r w:rsidR="00A279FA">
              <w:rPr>
                <w:b/>
                <w:color w:val="auto"/>
                <w:sz w:val="23"/>
                <w:szCs w:val="23"/>
              </w:rPr>
              <w:t xml:space="preserve"> </w:t>
            </w:r>
            <w:r w:rsidRPr="006F69D1">
              <w:rPr>
                <w:b/>
                <w:color w:val="auto"/>
                <w:sz w:val="23"/>
                <w:szCs w:val="23"/>
              </w:rPr>
              <w:t>2013</w:t>
            </w:r>
            <w:r w:rsidRPr="006F69D1">
              <w:rPr>
                <w:b/>
                <w:sz w:val="23"/>
                <w:szCs w:val="23"/>
              </w:rPr>
              <w:t>.</w:t>
            </w:r>
          </w:p>
          <w:p w:rsidR="00E3784F" w:rsidRDefault="00E3784F" w:rsidP="003B7365">
            <w:pPr>
              <w:pStyle w:val="Default"/>
              <w:jc w:val="both"/>
              <w:rPr>
                <w:b/>
                <w:sz w:val="23"/>
                <w:szCs w:val="23"/>
              </w:rPr>
            </w:pPr>
            <w:r w:rsidRPr="00E3784F">
              <w:rPr>
                <w:b/>
                <w:sz w:val="23"/>
                <w:szCs w:val="23"/>
              </w:rPr>
              <w:t>Předpokládaná</w:t>
            </w:r>
            <w:r>
              <w:rPr>
                <w:b/>
                <w:sz w:val="23"/>
                <w:szCs w:val="23"/>
              </w:rPr>
              <w:t xml:space="preserve"> </w:t>
            </w:r>
            <w:r w:rsidRPr="00E3784F">
              <w:rPr>
                <w:b/>
                <w:sz w:val="23"/>
                <w:szCs w:val="23"/>
              </w:rPr>
              <w:t>realizace školení</w:t>
            </w:r>
            <w:r w:rsidR="00390EA6">
              <w:rPr>
                <w:b/>
                <w:sz w:val="23"/>
                <w:szCs w:val="23"/>
              </w:rPr>
              <w:t xml:space="preserve"> je</w:t>
            </w:r>
            <w:r w:rsidR="004D6338">
              <w:rPr>
                <w:b/>
                <w:sz w:val="23"/>
                <w:szCs w:val="23"/>
              </w:rPr>
              <w:t>:</w:t>
            </w:r>
          </w:p>
          <w:p w:rsidR="004D6338" w:rsidRDefault="004D6338" w:rsidP="003B7365">
            <w:pPr>
              <w:pStyle w:val="Default"/>
              <w:jc w:val="both"/>
              <w:rPr>
                <w:b/>
                <w:sz w:val="23"/>
                <w:szCs w:val="23"/>
              </w:rPr>
            </w:pPr>
          </w:p>
          <w:p w:rsidR="004D6338" w:rsidRPr="004D6338" w:rsidRDefault="004D6338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4D6338">
              <w:rPr>
                <w:sz w:val="23"/>
                <w:szCs w:val="23"/>
              </w:rPr>
              <w:t xml:space="preserve">pro </w:t>
            </w:r>
            <w:r w:rsidR="00C00B3C">
              <w:rPr>
                <w:sz w:val="23"/>
                <w:szCs w:val="23"/>
              </w:rPr>
              <w:t>kurz</w:t>
            </w:r>
            <w:r w:rsidRPr="004D6338">
              <w:rPr>
                <w:sz w:val="23"/>
                <w:szCs w:val="23"/>
              </w:rPr>
              <w:t xml:space="preserve"> 1.: 24. 9. – 24. 10.</w:t>
            </w:r>
          </w:p>
          <w:p w:rsidR="004D6338" w:rsidRPr="004D6338" w:rsidRDefault="004D6338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4D6338">
              <w:rPr>
                <w:sz w:val="23"/>
                <w:szCs w:val="23"/>
              </w:rPr>
              <w:t xml:space="preserve">pro </w:t>
            </w:r>
            <w:r w:rsidR="00C00B3C">
              <w:rPr>
                <w:sz w:val="23"/>
                <w:szCs w:val="23"/>
              </w:rPr>
              <w:t>kurz</w:t>
            </w:r>
            <w:r w:rsidRPr="004D6338">
              <w:rPr>
                <w:sz w:val="23"/>
                <w:szCs w:val="23"/>
              </w:rPr>
              <w:t xml:space="preserve"> 2.: 29. 10. – 5. 12.</w:t>
            </w:r>
          </w:p>
          <w:p w:rsidR="004D6338" w:rsidRPr="004D6338" w:rsidRDefault="004D6338" w:rsidP="003B7365">
            <w:pPr>
              <w:pStyle w:val="Default"/>
              <w:jc w:val="both"/>
              <w:rPr>
                <w:sz w:val="23"/>
                <w:szCs w:val="23"/>
              </w:rPr>
            </w:pPr>
            <w:r w:rsidRPr="004D6338">
              <w:rPr>
                <w:sz w:val="23"/>
                <w:szCs w:val="23"/>
              </w:rPr>
              <w:t xml:space="preserve">pro </w:t>
            </w:r>
            <w:r w:rsidR="00C00B3C">
              <w:rPr>
                <w:sz w:val="23"/>
                <w:szCs w:val="23"/>
              </w:rPr>
              <w:t>kurz</w:t>
            </w:r>
            <w:r w:rsidRPr="004D6338">
              <w:rPr>
                <w:sz w:val="23"/>
                <w:szCs w:val="23"/>
              </w:rPr>
              <w:t xml:space="preserve"> 3.: 14. 1. – 6. 2.</w:t>
            </w:r>
          </w:p>
          <w:p w:rsidR="004D6338" w:rsidRDefault="004D6338" w:rsidP="003B7365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Pr="00E3784F" w:rsidRDefault="004D6338" w:rsidP="00E3784F">
            <w:pPr>
              <w:pStyle w:val="Default"/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Místem plnění bude</w:t>
            </w:r>
            <w:r w:rsidR="00D12076" w:rsidRPr="00E3784F">
              <w:rPr>
                <w:b/>
                <w:sz w:val="23"/>
                <w:szCs w:val="23"/>
              </w:rPr>
              <w:t xml:space="preserve"> pracoviště zadavatele</w:t>
            </w:r>
            <w:r w:rsidR="00E3784F">
              <w:rPr>
                <w:b/>
                <w:sz w:val="23"/>
                <w:szCs w:val="23"/>
              </w:rPr>
              <w:t>, standardní výukové prostory Fakulty Informatiky a Managementu, Univerzity Hradec Králové</w:t>
            </w:r>
          </w:p>
        </w:tc>
      </w:tr>
      <w:tr w:rsidR="00D12076" w:rsidRPr="003B7365" w:rsidTr="00034D9F">
        <w:trPr>
          <w:trHeight w:val="2113"/>
        </w:trPr>
        <w:tc>
          <w:tcPr>
            <w:tcW w:w="3652" w:type="dxa"/>
          </w:tcPr>
          <w:p w:rsidR="00D12076" w:rsidRPr="003B7365" w:rsidRDefault="00D12076" w:rsidP="00C00B3C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>Hodnotící kritéria</w:t>
            </w:r>
            <w:r w:rsidRPr="003B7365">
              <w:rPr>
                <w:sz w:val="23"/>
                <w:szCs w:val="23"/>
              </w:rPr>
              <w:t xml:space="preserve">: </w:t>
            </w:r>
          </w:p>
        </w:tc>
        <w:tc>
          <w:tcPr>
            <w:tcW w:w="5528" w:type="dxa"/>
          </w:tcPr>
          <w:p w:rsidR="008B6154" w:rsidRDefault="00E3784F" w:rsidP="008B6154">
            <w:pPr>
              <w:pStyle w:val="Default"/>
              <w:jc w:val="both"/>
              <w:rPr>
                <w:ins w:id="0" w:author="Lucie Žilková" w:date="2013-07-24T12:46:00Z"/>
                <w:b/>
                <w:color w:val="auto"/>
                <w:sz w:val="23"/>
                <w:szCs w:val="23"/>
              </w:rPr>
            </w:pPr>
            <w:r w:rsidRPr="00603216">
              <w:rPr>
                <w:b/>
                <w:color w:val="auto"/>
                <w:sz w:val="23"/>
                <w:szCs w:val="23"/>
              </w:rPr>
              <w:t xml:space="preserve">Hodnotícím kritériem pro zadání veřejné zakázky je </w:t>
            </w:r>
            <w:r w:rsidR="00735FE6">
              <w:rPr>
                <w:b/>
                <w:color w:val="auto"/>
                <w:sz w:val="23"/>
                <w:szCs w:val="23"/>
              </w:rPr>
              <w:t>ekonomická výhodnost nabídky</w:t>
            </w:r>
            <w:r w:rsidRPr="00603216">
              <w:rPr>
                <w:b/>
                <w:color w:val="auto"/>
                <w:sz w:val="23"/>
                <w:szCs w:val="23"/>
              </w:rPr>
              <w:t>.</w:t>
            </w:r>
            <w:r w:rsidR="008B6154" w:rsidRPr="00603216">
              <w:rPr>
                <w:b/>
                <w:color w:val="auto"/>
                <w:sz w:val="23"/>
                <w:szCs w:val="23"/>
              </w:rPr>
              <w:t xml:space="preserve"> </w:t>
            </w:r>
          </w:p>
          <w:p w:rsidR="00735FE6" w:rsidRDefault="00735FE6" w:rsidP="008B6154">
            <w:pPr>
              <w:pStyle w:val="Default"/>
              <w:jc w:val="both"/>
              <w:rPr>
                <w:ins w:id="1" w:author="Lucie Žilková" w:date="2013-07-24T12:46:00Z"/>
                <w:b/>
                <w:color w:val="auto"/>
                <w:sz w:val="23"/>
                <w:szCs w:val="23"/>
              </w:rPr>
            </w:pPr>
          </w:p>
          <w:p w:rsidR="00A81C84" w:rsidRPr="00A81C84" w:rsidRDefault="00735FE6" w:rsidP="00735FE6">
            <w:pPr>
              <w:pStyle w:val="Default"/>
              <w:numPr>
                <w:ilvl w:val="0"/>
                <w:numId w:val="41"/>
              </w:numPr>
              <w:jc w:val="both"/>
              <w:rPr>
                <w:color w:val="auto"/>
                <w:sz w:val="23"/>
                <w:szCs w:val="23"/>
              </w:rPr>
            </w:pPr>
            <w:r w:rsidRPr="00A81C84">
              <w:rPr>
                <w:b/>
                <w:color w:val="auto"/>
                <w:sz w:val="23"/>
                <w:szCs w:val="23"/>
              </w:rPr>
              <w:t>Cena celkem bez DPH</w:t>
            </w:r>
            <w:r w:rsidRPr="00A81C84">
              <w:rPr>
                <w:color w:val="auto"/>
                <w:sz w:val="23"/>
                <w:szCs w:val="23"/>
              </w:rPr>
              <w:t>……………………</w:t>
            </w:r>
            <w:r w:rsidR="00A81C84" w:rsidRPr="00A81C84">
              <w:rPr>
                <w:color w:val="auto"/>
                <w:sz w:val="23"/>
                <w:szCs w:val="23"/>
              </w:rPr>
              <w:t xml:space="preserve"> 7</w:t>
            </w:r>
            <w:r w:rsidRPr="00A81C84">
              <w:rPr>
                <w:color w:val="auto"/>
                <w:sz w:val="23"/>
                <w:szCs w:val="23"/>
              </w:rPr>
              <w:t>0%</w:t>
            </w:r>
          </w:p>
          <w:p w:rsidR="00A81C84" w:rsidRPr="00A81C84" w:rsidRDefault="00A81C84" w:rsidP="00A81C84">
            <w:pPr>
              <w:pStyle w:val="Default"/>
              <w:ind w:left="720"/>
              <w:jc w:val="both"/>
              <w:rPr>
                <w:color w:val="auto"/>
                <w:sz w:val="23"/>
                <w:szCs w:val="23"/>
              </w:rPr>
            </w:pPr>
          </w:p>
          <w:p w:rsidR="00A81C84" w:rsidRPr="00A81C84" w:rsidRDefault="00735FE6" w:rsidP="00A81C84">
            <w:pPr>
              <w:pStyle w:val="Default"/>
              <w:numPr>
                <w:ilvl w:val="0"/>
                <w:numId w:val="41"/>
              </w:numPr>
              <w:jc w:val="both"/>
              <w:rPr>
                <w:color w:val="auto"/>
                <w:sz w:val="23"/>
                <w:szCs w:val="23"/>
              </w:rPr>
            </w:pPr>
            <w:r w:rsidRPr="00A81C84">
              <w:rPr>
                <w:b/>
                <w:color w:val="auto"/>
                <w:sz w:val="23"/>
                <w:szCs w:val="23"/>
              </w:rPr>
              <w:t>Podrobná specifikace osnov kurzů</w:t>
            </w:r>
            <w:r w:rsidR="009E4762" w:rsidRPr="00A81C84">
              <w:rPr>
                <w:b/>
                <w:color w:val="auto"/>
                <w:sz w:val="23"/>
                <w:szCs w:val="23"/>
              </w:rPr>
              <w:t xml:space="preserve"> a kvalita navržených materiálů</w:t>
            </w:r>
            <w:r w:rsidR="00A81C84" w:rsidRPr="00A81C84">
              <w:rPr>
                <w:color w:val="auto"/>
                <w:sz w:val="23"/>
                <w:szCs w:val="23"/>
              </w:rPr>
              <w:t xml:space="preserve"> (</w:t>
            </w:r>
            <w:r w:rsidR="00A81C84" w:rsidRPr="00A81C84">
              <w:t>Academic Writing (v angličtině) formou workshopu</w:t>
            </w:r>
            <w:r w:rsidR="00A81C84" w:rsidRPr="00A81C84">
              <w:rPr>
                <w:color w:val="auto"/>
                <w:sz w:val="23"/>
                <w:szCs w:val="23"/>
              </w:rPr>
              <w:t xml:space="preserve"> )</w:t>
            </w:r>
            <w:r w:rsidRPr="00A81C84">
              <w:rPr>
                <w:color w:val="auto"/>
                <w:sz w:val="23"/>
                <w:szCs w:val="23"/>
              </w:rPr>
              <w:t>…………</w:t>
            </w:r>
            <w:r w:rsidR="00A81C84" w:rsidRPr="00A81C84">
              <w:rPr>
                <w:color w:val="auto"/>
                <w:sz w:val="23"/>
                <w:szCs w:val="23"/>
              </w:rPr>
              <w:t>………………………………….1</w:t>
            </w:r>
            <w:r w:rsidRPr="00A81C84">
              <w:rPr>
                <w:color w:val="auto"/>
                <w:sz w:val="23"/>
                <w:szCs w:val="23"/>
              </w:rPr>
              <w:t>0%</w:t>
            </w:r>
          </w:p>
          <w:p w:rsidR="00A81C84" w:rsidRPr="00A81C84" w:rsidRDefault="00A81C84" w:rsidP="00A81C84">
            <w:pPr>
              <w:pStyle w:val="Default"/>
              <w:ind w:left="720"/>
              <w:jc w:val="both"/>
              <w:rPr>
                <w:color w:val="auto"/>
                <w:sz w:val="23"/>
                <w:szCs w:val="23"/>
              </w:rPr>
            </w:pPr>
          </w:p>
          <w:p w:rsidR="00A81C84" w:rsidRPr="00A81C84" w:rsidRDefault="00A81C84" w:rsidP="00A81C84">
            <w:pPr>
              <w:pStyle w:val="Default"/>
              <w:numPr>
                <w:ilvl w:val="0"/>
                <w:numId w:val="41"/>
              </w:numPr>
              <w:jc w:val="both"/>
              <w:rPr>
                <w:color w:val="auto"/>
                <w:sz w:val="23"/>
                <w:szCs w:val="23"/>
              </w:rPr>
            </w:pPr>
            <w:r w:rsidRPr="00A81C84">
              <w:rPr>
                <w:b/>
                <w:color w:val="auto"/>
                <w:sz w:val="23"/>
                <w:szCs w:val="23"/>
              </w:rPr>
              <w:t xml:space="preserve">Podrobná specifikace osnov kurzů a kvalita navržených materiálů </w:t>
            </w:r>
            <w:r w:rsidRPr="00A81C84">
              <w:rPr>
                <w:color w:val="auto"/>
                <w:sz w:val="23"/>
                <w:szCs w:val="23"/>
              </w:rPr>
              <w:t>(</w:t>
            </w:r>
            <w:r w:rsidRPr="00A81C84">
              <w:t>Presentation Skills in English formou workshopu) ……………………………………………10%</w:t>
            </w:r>
          </w:p>
          <w:p w:rsidR="00A81C84" w:rsidRPr="00A81C84" w:rsidRDefault="00A81C84" w:rsidP="00A81C84">
            <w:pPr>
              <w:pStyle w:val="Default"/>
              <w:ind w:left="720"/>
              <w:jc w:val="both"/>
              <w:rPr>
                <w:color w:val="auto"/>
                <w:sz w:val="23"/>
                <w:szCs w:val="23"/>
              </w:rPr>
            </w:pPr>
          </w:p>
          <w:p w:rsidR="00A81C84" w:rsidRPr="00A81C84" w:rsidRDefault="00A81C84" w:rsidP="00A81C84">
            <w:pPr>
              <w:pStyle w:val="Default"/>
              <w:numPr>
                <w:ilvl w:val="0"/>
                <w:numId w:val="41"/>
              </w:numPr>
              <w:jc w:val="both"/>
              <w:rPr>
                <w:color w:val="auto"/>
                <w:sz w:val="23"/>
                <w:szCs w:val="23"/>
              </w:rPr>
            </w:pPr>
            <w:r w:rsidRPr="00A81C84">
              <w:rPr>
                <w:b/>
                <w:color w:val="auto"/>
                <w:sz w:val="23"/>
                <w:szCs w:val="23"/>
              </w:rPr>
              <w:t>Podrobná specifikace osnov kurzů a kvalita navržených materiálů</w:t>
            </w:r>
            <w:r w:rsidRPr="00A81C84">
              <w:rPr>
                <w:color w:val="auto"/>
                <w:sz w:val="23"/>
                <w:szCs w:val="23"/>
              </w:rPr>
              <w:t xml:space="preserve"> (</w:t>
            </w:r>
            <w:r w:rsidRPr="00A81C84">
              <w:t xml:space="preserve">IT English </w:t>
            </w:r>
            <w:r w:rsidRPr="00A81C84">
              <w:rPr>
                <w:lang w:val="en-US"/>
              </w:rPr>
              <w:t xml:space="preserve">&amp; </w:t>
            </w:r>
            <w:r w:rsidRPr="00A81C84">
              <w:t>Math English) …………………………………10%</w:t>
            </w:r>
          </w:p>
          <w:p w:rsidR="00A81C84" w:rsidRPr="00735FE6" w:rsidRDefault="00A81C84" w:rsidP="00735FE6">
            <w:pPr>
              <w:pStyle w:val="Default"/>
              <w:jc w:val="both"/>
              <w:rPr>
                <w:b/>
                <w:color w:val="auto"/>
                <w:sz w:val="23"/>
                <w:szCs w:val="23"/>
              </w:rPr>
            </w:pPr>
          </w:p>
          <w:p w:rsidR="0083288E" w:rsidRDefault="0083288E" w:rsidP="0083288E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</w:p>
          <w:p w:rsidR="00735FE6" w:rsidRDefault="00735FE6" w:rsidP="0083288E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</w:p>
          <w:p w:rsidR="00735FE6" w:rsidRPr="009E4762" w:rsidRDefault="00735FE6" w:rsidP="00735FE6">
            <w:pPr>
              <w:pStyle w:val="Default"/>
              <w:jc w:val="both"/>
              <w:rPr>
                <w:b/>
                <w:sz w:val="23"/>
                <w:szCs w:val="23"/>
                <w:u w:val="single"/>
              </w:rPr>
            </w:pPr>
            <w:r w:rsidRPr="009E4762">
              <w:rPr>
                <w:b/>
                <w:sz w:val="23"/>
                <w:szCs w:val="23"/>
                <w:u w:val="single"/>
              </w:rPr>
              <w:t>Hodnotící kritérium 1:</w:t>
            </w:r>
          </w:p>
          <w:p w:rsidR="009E4762" w:rsidRPr="009E4762" w:rsidRDefault="009E4762" w:rsidP="009E4762">
            <w:pPr>
              <w:pStyle w:val="Default"/>
              <w:jc w:val="both"/>
              <w:rPr>
                <w:sz w:val="23"/>
                <w:szCs w:val="23"/>
              </w:rPr>
            </w:pPr>
            <w:r w:rsidRPr="009E4762">
              <w:rPr>
                <w:sz w:val="23"/>
                <w:szCs w:val="23"/>
              </w:rPr>
              <w:t>Uchazeči vyplní nabídkovou cenu do přílohy č. 5. Celková nabídková cena je stanovena jako celková cena za všechny tři</w:t>
            </w:r>
            <w:r w:rsidR="0093353E">
              <w:rPr>
                <w:sz w:val="23"/>
                <w:szCs w:val="23"/>
              </w:rPr>
              <w:t xml:space="preserve"> kurzy a při plné obsazenosti 120</w:t>
            </w:r>
            <w:r w:rsidRPr="009E4762">
              <w:rPr>
                <w:sz w:val="23"/>
                <w:szCs w:val="23"/>
              </w:rPr>
              <w:t xml:space="preserve"> účastníků.</w:t>
            </w:r>
          </w:p>
          <w:p w:rsidR="009E4762" w:rsidRPr="009E4762" w:rsidRDefault="009E4762" w:rsidP="009E4762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9E4762" w:rsidRDefault="009E4762" w:rsidP="009E4762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9E4762">
              <w:rPr>
                <w:sz w:val="23"/>
                <w:szCs w:val="23"/>
              </w:rPr>
              <w:t>Zadavatel si vyhrazuje obsadit kurz i menším počtem účastníků.</w:t>
            </w:r>
            <w:r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</w:p>
          <w:p w:rsidR="00211CCA" w:rsidRDefault="00211CCA" w:rsidP="009E4762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</w:p>
          <w:p w:rsidR="0091484C" w:rsidRPr="00735FE6" w:rsidRDefault="0091484C" w:rsidP="0091484C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Počet bodů               </w:t>
            </w:r>
            <w:r>
              <w:rPr>
                <w:sz w:val="23"/>
                <w:szCs w:val="23"/>
              </w:rPr>
              <w:t xml:space="preserve">    </w:t>
            </w:r>
            <w:r w:rsidRPr="00735FE6">
              <w:rPr>
                <w:sz w:val="23"/>
                <w:szCs w:val="23"/>
              </w:rPr>
              <w:t>Hodnota nej</w:t>
            </w:r>
            <w:r w:rsidR="00A81C84">
              <w:rPr>
                <w:sz w:val="23"/>
                <w:szCs w:val="23"/>
              </w:rPr>
              <w:t>výhodnější</w:t>
            </w:r>
            <w:r w:rsidRPr="00735FE6">
              <w:rPr>
                <w:sz w:val="23"/>
                <w:szCs w:val="23"/>
              </w:rPr>
              <w:t xml:space="preserve"> nabídky    </w:t>
            </w:r>
          </w:p>
          <w:p w:rsidR="0091484C" w:rsidRPr="00735FE6" w:rsidRDefault="0091484C" w:rsidP="0091484C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      kritéria     =   </w:t>
            </w:r>
            <w:r w:rsidR="00A81C84">
              <w:rPr>
                <w:sz w:val="23"/>
                <w:szCs w:val="23"/>
              </w:rPr>
              <w:t>7</w:t>
            </w:r>
            <w:r w:rsidR="00790CE4">
              <w:rPr>
                <w:sz w:val="23"/>
                <w:szCs w:val="23"/>
              </w:rPr>
              <w:t>0</w:t>
            </w:r>
            <w:r w:rsidRPr="00735FE6">
              <w:rPr>
                <w:sz w:val="23"/>
                <w:szCs w:val="23"/>
              </w:rPr>
              <w:t xml:space="preserve"> *    -------------------------------- </w:t>
            </w:r>
          </w:p>
          <w:p w:rsidR="0091484C" w:rsidRPr="00735FE6" w:rsidRDefault="0091484C" w:rsidP="0091484C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                                                 Hodnota nabídky</w:t>
            </w:r>
          </w:p>
          <w:p w:rsidR="009E4762" w:rsidRDefault="009E4762" w:rsidP="009E4762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</w:p>
          <w:p w:rsidR="00735FE6" w:rsidRDefault="00A81C84" w:rsidP="009E476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Jako nejvýhodnější</w:t>
            </w:r>
            <w:r w:rsidR="00735FE6" w:rsidRPr="00735FE6">
              <w:rPr>
                <w:sz w:val="23"/>
                <w:szCs w:val="23"/>
              </w:rPr>
              <w:t xml:space="preserve"> bude hodnocena nabídka s nejnižší nabídkovou cenou</w:t>
            </w:r>
          </w:p>
          <w:p w:rsidR="009E4762" w:rsidRPr="00735FE6" w:rsidRDefault="009E4762" w:rsidP="009E4762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35FE6" w:rsidRPr="009E4762" w:rsidRDefault="00735FE6" w:rsidP="00735FE6">
            <w:pPr>
              <w:pStyle w:val="Default"/>
              <w:jc w:val="both"/>
              <w:rPr>
                <w:b/>
                <w:sz w:val="23"/>
                <w:szCs w:val="23"/>
                <w:u w:val="single"/>
              </w:rPr>
            </w:pPr>
            <w:r w:rsidRPr="009E4762">
              <w:rPr>
                <w:b/>
                <w:sz w:val="23"/>
                <w:szCs w:val="23"/>
                <w:u w:val="single"/>
              </w:rPr>
              <w:t>Hodnotící kritérium 2</w:t>
            </w:r>
            <w:r w:rsidR="00A81C84">
              <w:rPr>
                <w:b/>
                <w:sz w:val="23"/>
                <w:szCs w:val="23"/>
                <w:u w:val="single"/>
              </w:rPr>
              <w:t xml:space="preserve"> </w:t>
            </w:r>
            <w:r w:rsidRPr="009E4762">
              <w:rPr>
                <w:b/>
                <w:sz w:val="23"/>
                <w:szCs w:val="23"/>
                <w:u w:val="single"/>
              </w:rPr>
              <w:t xml:space="preserve">: </w:t>
            </w:r>
          </w:p>
          <w:p w:rsidR="0091484C" w:rsidRDefault="00735FE6" w:rsidP="0091484C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Předmětem hodnotícího kritéria bude kvalita podrobně rozpracované osnovy kurzů, jejich struktura a rozpracovanost, didaktické metody a jejich vhodnost pro daný kurz s ohledem na časovou dotaci. </w:t>
            </w:r>
            <w:r w:rsidR="0091484C">
              <w:rPr>
                <w:sz w:val="23"/>
                <w:szCs w:val="23"/>
              </w:rPr>
              <w:t xml:space="preserve">Kvalita navržených studijních </w:t>
            </w:r>
            <w:r w:rsidR="00790CE4">
              <w:rPr>
                <w:sz w:val="23"/>
                <w:szCs w:val="23"/>
              </w:rPr>
              <w:t>materiálů, jejich zpracování,</w:t>
            </w:r>
            <w:r w:rsidR="0091484C">
              <w:rPr>
                <w:sz w:val="23"/>
                <w:szCs w:val="23"/>
              </w:rPr>
              <w:t xml:space="preserve"> vhodnost s ohledem na daný kurz</w:t>
            </w:r>
            <w:r w:rsidR="00790CE4">
              <w:rPr>
                <w:sz w:val="23"/>
                <w:szCs w:val="23"/>
              </w:rPr>
              <w:t xml:space="preserve"> a rozsah studijních materiálů</w:t>
            </w:r>
            <w:r w:rsidR="0091484C">
              <w:rPr>
                <w:sz w:val="23"/>
                <w:szCs w:val="23"/>
              </w:rPr>
              <w:t xml:space="preserve">. </w:t>
            </w:r>
            <w:r w:rsidRPr="00735FE6">
              <w:rPr>
                <w:sz w:val="23"/>
                <w:szCs w:val="23"/>
              </w:rPr>
              <w:t>Nejlépe bude hodnocen návrh, ve kterém budou nejlépe popsány a zhodnoceny zpracované osnovy</w:t>
            </w:r>
            <w:r w:rsidR="0091484C">
              <w:rPr>
                <w:sz w:val="23"/>
                <w:szCs w:val="23"/>
              </w:rPr>
              <w:t xml:space="preserve"> a podkladové materiály prováděných kurzů</w:t>
            </w:r>
            <w:r w:rsidRPr="00735FE6">
              <w:rPr>
                <w:sz w:val="23"/>
                <w:szCs w:val="23"/>
              </w:rPr>
              <w:t xml:space="preserve">. </w:t>
            </w:r>
          </w:p>
          <w:p w:rsidR="000A3EF3" w:rsidRDefault="000A3EF3" w:rsidP="0091484C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0A3EF3" w:rsidRDefault="000A3EF3" w:rsidP="0091484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Hodnoceno bude dle následujících kritérií:</w:t>
            </w:r>
          </w:p>
          <w:p w:rsidR="000A3EF3" w:rsidRDefault="000A3EF3" w:rsidP="0091484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Kvalita studijních materiálů: </w:t>
            </w:r>
          </w:p>
          <w:p w:rsidR="000A3EF3" w:rsidRDefault="000A3EF3" w:rsidP="000A3EF3">
            <w:pPr>
              <w:pStyle w:val="Default"/>
              <w:numPr>
                <w:ilvl w:val="0"/>
                <w:numId w:val="42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kvalita použitého papíru a zpracování materiálů (tvrdost papíru, způsob svázání materiálů přehlednost – nejvhodnější bude takový materiál, který bude kompaktní, dlouhodobě použitelný) maximální počet bodů 5</w:t>
            </w:r>
          </w:p>
          <w:p w:rsidR="000A3EF3" w:rsidRDefault="000A3EF3" w:rsidP="000A3EF3">
            <w:pPr>
              <w:pStyle w:val="Default"/>
              <w:numPr>
                <w:ilvl w:val="0"/>
                <w:numId w:val="42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Přehlednost materiálů, využití po konci kurzu (jakým způsobem budou materiály přehledné a jak se v nich bude dát orientovat, zda bude materiál použitelný i pro další práci po konci kurzu) maximální počet bodů 5</w:t>
            </w:r>
          </w:p>
          <w:p w:rsidR="000A3EF3" w:rsidRDefault="000A3EF3" w:rsidP="000A3EF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Osnova kurzu:</w:t>
            </w:r>
          </w:p>
          <w:p w:rsidR="000A3EF3" w:rsidRDefault="000A3EF3" w:rsidP="000A3EF3">
            <w:pPr>
              <w:pStyle w:val="Default"/>
              <w:numPr>
                <w:ilvl w:val="0"/>
                <w:numId w:val="4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Dodržení požadavku zadavatele na obsah kurzu (jak uchazeč dokáže do osnov zahrnout požadavky zadavatele specifikované v příloze č. 1 ZD) počet bodů 10</w:t>
            </w:r>
          </w:p>
          <w:p w:rsidR="000A3EF3" w:rsidRDefault="00556893" w:rsidP="000A3EF3">
            <w:pPr>
              <w:pStyle w:val="Default"/>
              <w:numPr>
                <w:ilvl w:val="0"/>
                <w:numId w:val="4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Způsob zpracování osnovy s ohledem na daný kurz (</w:t>
            </w:r>
            <w:r w:rsidR="000A3EF3">
              <w:rPr>
                <w:sz w:val="23"/>
                <w:szCs w:val="23"/>
              </w:rPr>
              <w:t xml:space="preserve">návaznost jednotlivých </w:t>
            </w:r>
            <w:r>
              <w:rPr>
                <w:sz w:val="23"/>
                <w:szCs w:val="23"/>
              </w:rPr>
              <w:t>témat, rozpracování požadavků zadavatele)maximální počet bodů 10</w:t>
            </w: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Navržené didaktické metody:</w:t>
            </w:r>
          </w:p>
          <w:p w:rsidR="00556893" w:rsidRPr="000A3EF3" w:rsidRDefault="00556893" w:rsidP="00556893">
            <w:pPr>
              <w:pStyle w:val="Default"/>
              <w:numPr>
                <w:ilvl w:val="0"/>
                <w:numId w:val="44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Způsob výuky (zvolení vhodného způsobu výuky k danému tématu, způsob provázání požadavku zadavatele na vhodný didaktický postup dle přílohy č. 1 a jeho rozpracování s ohledem na daný kurz tak aby měl co největší přínos pro studenty) maximální počet bodů 10</w:t>
            </w:r>
          </w:p>
          <w:p w:rsidR="0091484C" w:rsidRDefault="0091484C" w:rsidP="0091484C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35FE6" w:rsidRPr="00735FE6" w:rsidRDefault="0091484C" w:rsidP="0091484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Jako nejvýhodnější nabídka bude vyhodnocena ta, která obdrží nejvyšší počet bodů</w:t>
            </w:r>
            <w:r w:rsidR="00735FE6" w:rsidRPr="00735FE6">
              <w:rPr>
                <w:sz w:val="23"/>
                <w:szCs w:val="23"/>
              </w:rPr>
              <w:t xml:space="preserve"> </w:t>
            </w:r>
          </w:p>
          <w:p w:rsidR="00735FE6" w:rsidRPr="00735FE6" w:rsidRDefault="00735FE6" w:rsidP="00735FE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35FE6" w:rsidRPr="00735FE6" w:rsidRDefault="00735FE6" w:rsidP="00735FE6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>Počet bodů                         Hodnota nabídky</w:t>
            </w:r>
          </w:p>
          <w:p w:rsidR="00735FE6" w:rsidRPr="00735FE6" w:rsidRDefault="00735FE6" w:rsidP="00735FE6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      kritéria     =   </w:t>
            </w:r>
            <w:r w:rsidR="00A81C84">
              <w:rPr>
                <w:sz w:val="23"/>
                <w:szCs w:val="23"/>
              </w:rPr>
              <w:t>1</w:t>
            </w:r>
            <w:r w:rsidR="00790CE4">
              <w:rPr>
                <w:sz w:val="23"/>
                <w:szCs w:val="23"/>
              </w:rPr>
              <w:t>0</w:t>
            </w:r>
            <w:r w:rsidRPr="00735FE6">
              <w:rPr>
                <w:sz w:val="23"/>
                <w:szCs w:val="23"/>
              </w:rPr>
              <w:t xml:space="preserve">    *  -------------------------------- </w:t>
            </w:r>
          </w:p>
          <w:p w:rsidR="00735FE6" w:rsidRDefault="00735FE6" w:rsidP="00735FE6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                                       Hodnota nej</w:t>
            </w:r>
            <w:r w:rsidR="00A81C84">
              <w:rPr>
                <w:sz w:val="23"/>
                <w:szCs w:val="23"/>
              </w:rPr>
              <w:t>výhodnější</w:t>
            </w:r>
            <w:r w:rsidRPr="00735FE6">
              <w:rPr>
                <w:sz w:val="23"/>
                <w:szCs w:val="23"/>
              </w:rPr>
              <w:t xml:space="preserve"> nabídky</w:t>
            </w:r>
          </w:p>
          <w:p w:rsidR="00A81C84" w:rsidRDefault="00A81C84" w:rsidP="00735FE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81C84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Jako nejvýhodnější</w:t>
            </w:r>
            <w:r w:rsidRPr="00735FE6">
              <w:rPr>
                <w:sz w:val="23"/>
                <w:szCs w:val="23"/>
              </w:rPr>
              <w:t xml:space="preserve"> bude hodnocena nabídka s</w:t>
            </w:r>
            <w:r>
              <w:rPr>
                <w:sz w:val="23"/>
                <w:szCs w:val="23"/>
              </w:rPr>
              <w:t> nejvyšším počtem bodů</w:t>
            </w:r>
          </w:p>
          <w:p w:rsidR="00A81C84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81C84" w:rsidRPr="00A81C84" w:rsidRDefault="00A81C84" w:rsidP="00A81C84">
            <w:pPr>
              <w:pStyle w:val="Default"/>
              <w:jc w:val="both"/>
              <w:rPr>
                <w:b/>
                <w:sz w:val="23"/>
                <w:szCs w:val="23"/>
                <w:u w:val="single"/>
              </w:rPr>
            </w:pPr>
            <w:r w:rsidRPr="00A81C84">
              <w:rPr>
                <w:b/>
                <w:sz w:val="23"/>
                <w:szCs w:val="23"/>
                <w:u w:val="single"/>
              </w:rPr>
              <w:t>Hodnotící kritérium 3:</w:t>
            </w:r>
          </w:p>
          <w:p w:rsidR="00A81C84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>Předmětem hodnotícího kritéria bude kvalita podrobně rozpracované osnovy kurzů, jejich struktura a rozpracovanost, navrže</w:t>
            </w:r>
            <w:r>
              <w:rPr>
                <w:sz w:val="23"/>
                <w:szCs w:val="23"/>
              </w:rPr>
              <w:t>ná časová dotace na jednotlivé kurzy</w:t>
            </w:r>
            <w:r w:rsidRPr="00735FE6">
              <w:rPr>
                <w:sz w:val="23"/>
                <w:szCs w:val="23"/>
              </w:rPr>
              <w:t xml:space="preserve">, didaktické metody a jejich vhodnost pro daný kurz s ohledem na časovou dotaci. </w:t>
            </w:r>
            <w:r>
              <w:rPr>
                <w:sz w:val="23"/>
                <w:szCs w:val="23"/>
              </w:rPr>
              <w:t xml:space="preserve">Kvalita navržených studijních materiálů, jejich zpracování, vhodnost s ohledem na daný kurz a rozsah studijních materiálů. </w:t>
            </w:r>
            <w:r w:rsidRPr="00735FE6">
              <w:rPr>
                <w:sz w:val="23"/>
                <w:szCs w:val="23"/>
              </w:rPr>
              <w:t>Nejlépe bude hodnocen návrh, ve kterém budou nejlépe popsány a zhodnoceny zpracované osnovy</w:t>
            </w:r>
            <w:r>
              <w:rPr>
                <w:sz w:val="23"/>
                <w:szCs w:val="23"/>
              </w:rPr>
              <w:t xml:space="preserve"> a podkladové materiály prováděných kurzů</w:t>
            </w:r>
            <w:r w:rsidRPr="00735FE6">
              <w:rPr>
                <w:sz w:val="23"/>
                <w:szCs w:val="23"/>
              </w:rPr>
              <w:t xml:space="preserve">. </w:t>
            </w:r>
          </w:p>
          <w:p w:rsidR="00A81C84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Hodnoceno bude dle následujících kritérií:</w:t>
            </w: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Kvalita studijních materiálů: </w:t>
            </w:r>
          </w:p>
          <w:p w:rsidR="00556893" w:rsidRDefault="00556893" w:rsidP="00556893">
            <w:pPr>
              <w:pStyle w:val="Default"/>
              <w:numPr>
                <w:ilvl w:val="0"/>
                <w:numId w:val="42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kvalita použitého papíru a zpracování materiálů (tvrdost papíru, způsob svázání materiálů přehlednost – nejvhodnější bude takový materiál, který bude kompaktní, dlouhodobě použitelný) maximální počet bodů 5</w:t>
            </w:r>
          </w:p>
          <w:p w:rsidR="00556893" w:rsidRDefault="00556893" w:rsidP="00556893">
            <w:pPr>
              <w:pStyle w:val="Default"/>
              <w:numPr>
                <w:ilvl w:val="0"/>
                <w:numId w:val="42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Přehlednost materiálů, využití po konci kurzu (jakým způsobem budou materiály přehledné a jak se v nich bude dát orientovat, zda bude materiál použitelný i pro další práci po konci kurzu) maximální počet bodů 5</w:t>
            </w: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Osnova kurzu:</w:t>
            </w:r>
          </w:p>
          <w:p w:rsidR="00556893" w:rsidRDefault="00556893" w:rsidP="00556893">
            <w:pPr>
              <w:pStyle w:val="Default"/>
              <w:numPr>
                <w:ilvl w:val="0"/>
                <w:numId w:val="4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Dodržení požadavku zadavatele na obsah kurzu (jak uchazeč dokáže do osnov zahrnout požadavky zadavatele specifikované v příloze č. 1 ZD) počet bodů 10</w:t>
            </w:r>
          </w:p>
          <w:p w:rsidR="00556893" w:rsidRDefault="00556893" w:rsidP="00556893">
            <w:pPr>
              <w:pStyle w:val="Default"/>
              <w:numPr>
                <w:ilvl w:val="0"/>
                <w:numId w:val="4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Způsob zpracování osnovy s ohledem na daný kurz (návaznost jednotlivých témat, rozpracování požadavků zadavatele)maximální počet bodů 10</w:t>
            </w: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Navržené didaktické metody:</w:t>
            </w:r>
          </w:p>
          <w:p w:rsidR="00556893" w:rsidRDefault="00556893" w:rsidP="0093353E">
            <w:pPr>
              <w:pStyle w:val="Default"/>
              <w:numPr>
                <w:ilvl w:val="0"/>
                <w:numId w:val="45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Způsob výuky (zvolení vhodného způsobu výuky k danému tématu, způsob provázání požadavku zadavatele na vhodný didaktický postup dle přílohy č. 1 a jeho rozpracování s ohledem na daný kurz tak aby měl co největší přínos pro studenty) maximální počet bodů 10</w:t>
            </w: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81C84" w:rsidRPr="00735FE6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Jako nejvýhodnější nabídka bude vyhodnocena ta, která obdrží nejvyšší počet bodů</w:t>
            </w:r>
            <w:r w:rsidRPr="00735FE6">
              <w:rPr>
                <w:sz w:val="23"/>
                <w:szCs w:val="23"/>
              </w:rPr>
              <w:t xml:space="preserve"> </w:t>
            </w:r>
          </w:p>
          <w:p w:rsidR="00A81C84" w:rsidRPr="00735FE6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81C84" w:rsidRPr="00735FE6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>Počet bodů                         Hodnota nabídky</w:t>
            </w:r>
          </w:p>
          <w:p w:rsidR="00A81C84" w:rsidRPr="00735FE6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      kritéria     =   </w:t>
            </w:r>
            <w:r w:rsidR="007C2CC4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0</w:t>
            </w:r>
            <w:r w:rsidRPr="00735FE6">
              <w:rPr>
                <w:sz w:val="23"/>
                <w:szCs w:val="23"/>
              </w:rPr>
              <w:t xml:space="preserve">    *  -------------------------------- </w:t>
            </w:r>
          </w:p>
          <w:p w:rsidR="00A81C84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                                       Hodnota nej</w:t>
            </w:r>
            <w:r>
              <w:rPr>
                <w:sz w:val="23"/>
                <w:szCs w:val="23"/>
              </w:rPr>
              <w:t>výhodnější</w:t>
            </w:r>
            <w:r w:rsidRPr="00735FE6">
              <w:rPr>
                <w:sz w:val="23"/>
                <w:szCs w:val="23"/>
              </w:rPr>
              <w:t xml:space="preserve"> nabídky</w:t>
            </w:r>
          </w:p>
          <w:p w:rsidR="00A81C84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81C84" w:rsidRDefault="00A81C84" w:rsidP="00A81C8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Jako nejvýhodnější</w:t>
            </w:r>
            <w:r w:rsidRPr="00735FE6">
              <w:rPr>
                <w:sz w:val="23"/>
                <w:szCs w:val="23"/>
              </w:rPr>
              <w:t xml:space="preserve"> bude hodnocena nabídka s</w:t>
            </w:r>
            <w:r>
              <w:rPr>
                <w:sz w:val="23"/>
                <w:szCs w:val="23"/>
              </w:rPr>
              <w:t> nejvyšším počtem bodů</w:t>
            </w:r>
          </w:p>
          <w:p w:rsidR="00A81C84" w:rsidRDefault="00A81C84" w:rsidP="00735FE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C2CC4" w:rsidRPr="00A81C84" w:rsidRDefault="007C2CC4" w:rsidP="007C2CC4">
            <w:pPr>
              <w:pStyle w:val="Default"/>
              <w:jc w:val="both"/>
              <w:rPr>
                <w:b/>
                <w:sz w:val="23"/>
                <w:szCs w:val="23"/>
                <w:u w:val="single"/>
              </w:rPr>
            </w:pPr>
            <w:r w:rsidRPr="00A81C84">
              <w:rPr>
                <w:b/>
                <w:sz w:val="23"/>
                <w:szCs w:val="23"/>
                <w:u w:val="single"/>
              </w:rPr>
              <w:t>Hodnotící kritér</w:t>
            </w:r>
            <w:r>
              <w:rPr>
                <w:b/>
                <w:sz w:val="23"/>
                <w:szCs w:val="23"/>
                <w:u w:val="single"/>
              </w:rPr>
              <w:t>ium 4</w:t>
            </w:r>
            <w:r w:rsidRPr="00A81C84">
              <w:rPr>
                <w:b/>
                <w:sz w:val="23"/>
                <w:szCs w:val="23"/>
                <w:u w:val="single"/>
              </w:rPr>
              <w:t>:</w:t>
            </w:r>
          </w:p>
          <w:p w:rsidR="007C2CC4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lastRenderedPageBreak/>
              <w:t>Předmětem hodnotícího kritéria bude kvalita podrobně rozpracované osnovy kurzů, jejich struktura a rozpracovanost, navrže</w:t>
            </w:r>
            <w:r>
              <w:rPr>
                <w:sz w:val="23"/>
                <w:szCs w:val="23"/>
              </w:rPr>
              <w:t>ná časová dotace na jednotlivé kurzy</w:t>
            </w:r>
            <w:r w:rsidRPr="00735FE6">
              <w:rPr>
                <w:sz w:val="23"/>
                <w:szCs w:val="23"/>
              </w:rPr>
              <w:t xml:space="preserve">, didaktické metody a jejich vhodnost pro daný kurz s ohledem na časovou dotaci. </w:t>
            </w:r>
            <w:r>
              <w:rPr>
                <w:sz w:val="23"/>
                <w:szCs w:val="23"/>
              </w:rPr>
              <w:t xml:space="preserve">Kvalita navržených studijních materiálů, jejich zpracování, vhodnost s ohledem na daný kurz a rozsah studijních materiálů. </w:t>
            </w:r>
            <w:r w:rsidRPr="00735FE6">
              <w:rPr>
                <w:sz w:val="23"/>
                <w:szCs w:val="23"/>
              </w:rPr>
              <w:t>Nejlépe bude hodnocen návrh, ve kterém budou nejlépe popsány a zhodnoceny zpracované osnovy</w:t>
            </w:r>
            <w:r>
              <w:rPr>
                <w:sz w:val="23"/>
                <w:szCs w:val="23"/>
              </w:rPr>
              <w:t xml:space="preserve"> a podkladové materiály prováděných kurzů</w:t>
            </w:r>
            <w:r w:rsidRPr="00735FE6">
              <w:rPr>
                <w:sz w:val="23"/>
                <w:szCs w:val="23"/>
              </w:rPr>
              <w:t xml:space="preserve">. </w:t>
            </w:r>
          </w:p>
          <w:p w:rsidR="00556893" w:rsidRDefault="00556893" w:rsidP="007C2CC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Hodnoceno bude dle následujících kritérií:</w:t>
            </w: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Kvalita studijních materiálů: </w:t>
            </w:r>
          </w:p>
          <w:p w:rsidR="00556893" w:rsidRDefault="00556893" w:rsidP="00556893">
            <w:pPr>
              <w:pStyle w:val="Default"/>
              <w:numPr>
                <w:ilvl w:val="0"/>
                <w:numId w:val="42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kvalita použitého papíru a zpracování materiálů (tvrdost papíru, způsob svázání materiálů přehlednost – nejvhodnější bude takový materiál, který bude kompaktní, dlouhodobě použitelný) maximální počet bodů 5</w:t>
            </w:r>
          </w:p>
          <w:p w:rsidR="00556893" w:rsidRDefault="00556893" w:rsidP="00556893">
            <w:pPr>
              <w:pStyle w:val="Default"/>
              <w:numPr>
                <w:ilvl w:val="0"/>
                <w:numId w:val="42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Přehlednost materiálů, využití po konci kurzu (jakým způsobem budou materiály přehledné a jak se v nich bude dát orientovat, zda bude materiál použitelný i pro další práci po konci kurzu) maximální počet bodů 5</w:t>
            </w: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Osnova kurzu:</w:t>
            </w:r>
          </w:p>
          <w:p w:rsidR="00556893" w:rsidRDefault="00556893" w:rsidP="00556893">
            <w:pPr>
              <w:pStyle w:val="Default"/>
              <w:numPr>
                <w:ilvl w:val="0"/>
                <w:numId w:val="4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Dodržení požadavku zadavatele na obsah kurzu (jak uchazeč dokáže do osnov zahrnout požadavky zadavatele specifikované v příloze č. 1 ZD) počet bodů 10</w:t>
            </w:r>
          </w:p>
          <w:p w:rsidR="00556893" w:rsidRDefault="00556893" w:rsidP="00556893">
            <w:pPr>
              <w:pStyle w:val="Default"/>
              <w:numPr>
                <w:ilvl w:val="0"/>
                <w:numId w:val="43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Způsob zpracování osnovy s ohledem na daný kurz (návaznost jednotlivých témat, rozpracování požadavků zadavatele)maximální počet bodů 10</w:t>
            </w:r>
          </w:p>
          <w:p w:rsidR="00556893" w:rsidRDefault="00556893" w:rsidP="0055689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Navržené didaktické metody:</w:t>
            </w:r>
          </w:p>
          <w:p w:rsidR="00556893" w:rsidRDefault="00556893" w:rsidP="0093353E">
            <w:pPr>
              <w:pStyle w:val="Default"/>
              <w:numPr>
                <w:ilvl w:val="0"/>
                <w:numId w:val="46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Způsob výuky (zvolení vhodného způsobu výuky k danému tématu, způsob provázání požadavku zadavatele na vhodný didaktický postup dle přílohy č. 1 a jeho rozpracování s ohledem na daný kurz tak aby měl co největší přínos pro studenty) maximální počet bodů 10</w:t>
            </w:r>
          </w:p>
          <w:p w:rsidR="007C2CC4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C2CC4" w:rsidRPr="00735FE6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Jako nejvýhodnější nabídka bude vyhodnocena ta, která obdrží nejvyšší počet bodů</w:t>
            </w:r>
            <w:r w:rsidRPr="00735FE6">
              <w:rPr>
                <w:sz w:val="23"/>
                <w:szCs w:val="23"/>
              </w:rPr>
              <w:t xml:space="preserve"> </w:t>
            </w:r>
          </w:p>
          <w:p w:rsidR="007C2CC4" w:rsidRPr="00735FE6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C2CC4" w:rsidRPr="00735FE6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>Počet bodů                         Hodnota nabídky</w:t>
            </w:r>
          </w:p>
          <w:p w:rsidR="007C2CC4" w:rsidRPr="00735FE6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      kritéria     =   </w:t>
            </w:r>
            <w:r>
              <w:rPr>
                <w:sz w:val="23"/>
                <w:szCs w:val="23"/>
              </w:rPr>
              <w:t>10</w:t>
            </w:r>
            <w:r w:rsidRPr="00735FE6">
              <w:rPr>
                <w:sz w:val="23"/>
                <w:szCs w:val="23"/>
              </w:rPr>
              <w:t xml:space="preserve">    *  -------------------------------- </w:t>
            </w:r>
          </w:p>
          <w:p w:rsidR="007C2CC4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  <w:r w:rsidRPr="00735FE6">
              <w:rPr>
                <w:sz w:val="23"/>
                <w:szCs w:val="23"/>
              </w:rPr>
              <w:t xml:space="preserve">                                       Hodnota nej</w:t>
            </w:r>
            <w:r>
              <w:rPr>
                <w:sz w:val="23"/>
                <w:szCs w:val="23"/>
              </w:rPr>
              <w:t>výhodnější</w:t>
            </w:r>
            <w:r w:rsidRPr="00735FE6">
              <w:rPr>
                <w:sz w:val="23"/>
                <w:szCs w:val="23"/>
              </w:rPr>
              <w:t xml:space="preserve"> nabídky</w:t>
            </w:r>
          </w:p>
          <w:p w:rsidR="007C2CC4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C2CC4" w:rsidRDefault="007C2CC4" w:rsidP="007C2CC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Jako nejvýhodnější</w:t>
            </w:r>
            <w:r w:rsidRPr="00735FE6">
              <w:rPr>
                <w:sz w:val="23"/>
                <w:szCs w:val="23"/>
              </w:rPr>
              <w:t xml:space="preserve"> bude hodnocena nabídka s</w:t>
            </w:r>
            <w:r>
              <w:rPr>
                <w:sz w:val="23"/>
                <w:szCs w:val="23"/>
              </w:rPr>
              <w:t> nejvyšším počtem bodů</w:t>
            </w:r>
          </w:p>
          <w:p w:rsidR="007C2CC4" w:rsidRDefault="007C2CC4" w:rsidP="00735FE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91484C" w:rsidRPr="00735FE6" w:rsidRDefault="0091484C" w:rsidP="00735FE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 účely vyhodnocení 2</w:t>
            </w:r>
            <w:r w:rsidR="007C2CC4">
              <w:rPr>
                <w:sz w:val="23"/>
                <w:szCs w:val="23"/>
              </w:rPr>
              <w:t>, 3 a 4</w:t>
            </w:r>
            <w:r>
              <w:rPr>
                <w:sz w:val="23"/>
                <w:szCs w:val="23"/>
              </w:rPr>
              <w:t xml:space="preserve"> hodnotícího kritéria uchazeči předloží návrh osnovy a studijních materiálů v rozsahu mini</w:t>
            </w:r>
            <w:r w:rsidR="00A81C84">
              <w:rPr>
                <w:sz w:val="23"/>
                <w:szCs w:val="23"/>
              </w:rPr>
              <w:t>málně 2 str. a maximálně 4 str</w:t>
            </w:r>
            <w:r w:rsidR="00784A53">
              <w:rPr>
                <w:sz w:val="23"/>
                <w:szCs w:val="23"/>
              </w:rPr>
              <w:t xml:space="preserve"> </w:t>
            </w:r>
            <w:r w:rsidR="00A81C84">
              <w:rPr>
                <w:sz w:val="23"/>
                <w:szCs w:val="23"/>
              </w:rPr>
              <w:t xml:space="preserve">pro každý </w:t>
            </w:r>
            <w:r w:rsidR="00A81C84">
              <w:rPr>
                <w:sz w:val="23"/>
                <w:szCs w:val="23"/>
              </w:rPr>
              <w:lastRenderedPageBreak/>
              <w:t>kurz samostatně</w:t>
            </w:r>
          </w:p>
          <w:p w:rsidR="00735FE6" w:rsidRPr="00735FE6" w:rsidRDefault="00735FE6" w:rsidP="00735FE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735FE6" w:rsidRPr="00E3784F" w:rsidRDefault="0091484C" w:rsidP="0091484C">
            <w:pPr>
              <w:pStyle w:val="Default"/>
              <w:jc w:val="both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Zadavatel následně sečte přidělené body za jednotlivá hodnotící kritéria a jako </w:t>
            </w:r>
            <w:r w:rsidR="00790CE4">
              <w:rPr>
                <w:sz w:val="23"/>
                <w:szCs w:val="23"/>
              </w:rPr>
              <w:t>vítězná</w:t>
            </w:r>
            <w:r w:rsidR="00735FE6" w:rsidRPr="00735FE6">
              <w:rPr>
                <w:sz w:val="23"/>
                <w:szCs w:val="23"/>
              </w:rPr>
              <w:t xml:space="preserve"> nabídka </w:t>
            </w:r>
            <w:r>
              <w:rPr>
                <w:sz w:val="23"/>
                <w:szCs w:val="23"/>
              </w:rPr>
              <w:t xml:space="preserve">bude označena nabídka </w:t>
            </w:r>
            <w:r w:rsidR="00735FE6" w:rsidRPr="00735FE6">
              <w:rPr>
                <w:sz w:val="23"/>
                <w:szCs w:val="23"/>
              </w:rPr>
              <w:t>s nejvyšším celkovým počtem bodů.</w:t>
            </w:r>
          </w:p>
        </w:tc>
      </w:tr>
      <w:tr w:rsidR="00D12076" w:rsidRPr="003B7365" w:rsidTr="00034D9F">
        <w:trPr>
          <w:trHeight w:val="1639"/>
        </w:trPr>
        <w:tc>
          <w:tcPr>
            <w:tcW w:w="3652" w:type="dxa"/>
          </w:tcPr>
          <w:p w:rsidR="00D12076" w:rsidRPr="003B7365" w:rsidRDefault="00D12076" w:rsidP="00C00B3C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lastRenderedPageBreak/>
              <w:t xml:space="preserve">Požadavky na prokázání splnění základní a </w:t>
            </w:r>
            <w:r w:rsidR="00C00B3C">
              <w:rPr>
                <w:b/>
                <w:bCs/>
                <w:sz w:val="23"/>
                <w:szCs w:val="23"/>
              </w:rPr>
              <w:t>profesní kvalifikace dodavatele:</w:t>
            </w:r>
          </w:p>
        </w:tc>
        <w:tc>
          <w:tcPr>
            <w:tcW w:w="5528" w:type="dxa"/>
          </w:tcPr>
          <w:p w:rsidR="008774A9" w:rsidRPr="00516FBF" w:rsidRDefault="008774A9" w:rsidP="00B62A13">
            <w:pPr>
              <w:pStyle w:val="Odstavecseseznamem"/>
              <w:numPr>
                <w:ilvl w:val="0"/>
                <w:numId w:val="24"/>
              </w:num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16F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Splnění </w:t>
            </w:r>
            <w:r w:rsidRPr="00516FBF">
              <w:rPr>
                <w:rFonts w:ascii="Times New Roman" w:hAnsi="Times New Roman" w:cs="Times New Roman"/>
                <w:color w:val="000000"/>
                <w:sz w:val="23"/>
                <w:szCs w:val="23"/>
                <w:u w:val="single"/>
              </w:rPr>
              <w:t>základních kvalifikačních předpokladů</w:t>
            </w:r>
            <w:r w:rsidR="001D5910">
              <w:rPr>
                <w:rFonts w:ascii="Times New Roman" w:hAnsi="Times New Roman" w:cs="Times New Roman"/>
                <w:color w:val="000000"/>
                <w:sz w:val="23"/>
                <w:szCs w:val="23"/>
                <w:u w:val="single"/>
              </w:rPr>
              <w:t xml:space="preserve"> analogicky</w:t>
            </w:r>
            <w:r w:rsidRPr="00516F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dle § 53 zákona </w:t>
            </w:r>
            <w:r w:rsidR="00B62A1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o veřejných zakázkách </w:t>
            </w:r>
            <w:r w:rsidR="00B62A13" w:rsidRPr="00B62A1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č. 137/2006 Sb., </w:t>
            </w:r>
            <w:r w:rsidR="00B62A1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v platném znění (dále jen zákon) </w:t>
            </w:r>
            <w:r w:rsidRPr="00516F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prokáže uchazeč čestným prohlášením, z jehož obsahu musí být zřejmé, že uchazeč splňuje základní kvalifikační předpoklady dle § 53 odst. 1 písm. a) až</w:t>
            </w:r>
            <w:r w:rsidR="00AC602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k) Z</w:t>
            </w:r>
            <w:r w:rsidR="00AC602C" w:rsidRPr="00516F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ákona</w:t>
            </w:r>
            <w:r w:rsidRPr="00516F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Prohlášení je možné doložit na formuláři, který je přílohou </w:t>
            </w:r>
            <w:r w:rsidRPr="00625B6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č. </w:t>
            </w:r>
            <w:r w:rsidR="00B62A1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  <w:r w:rsidRPr="00625B6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Výzvy k podání nabídek</w:t>
            </w:r>
            <w:r w:rsidRPr="00516F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  <w:p w:rsidR="00390EA6" w:rsidRDefault="00390EA6" w:rsidP="00390EA6">
            <w:pPr>
              <w:pStyle w:val="Odstavecseseznamem"/>
              <w:spacing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774A9" w:rsidRPr="00516FBF" w:rsidRDefault="008774A9" w:rsidP="00516FBF">
            <w:pPr>
              <w:pStyle w:val="Odstavecseseznamem"/>
              <w:numPr>
                <w:ilvl w:val="0"/>
                <w:numId w:val="24"/>
              </w:numPr>
              <w:spacing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16F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K prokázání </w:t>
            </w:r>
            <w:r w:rsidRPr="009D633E">
              <w:rPr>
                <w:rFonts w:ascii="Times New Roman" w:hAnsi="Times New Roman" w:cs="Times New Roman"/>
                <w:color w:val="000000"/>
                <w:sz w:val="23"/>
                <w:szCs w:val="23"/>
                <w:u w:val="single"/>
              </w:rPr>
              <w:t>profesních kvalifikačních předpokladů</w:t>
            </w:r>
            <w:r w:rsidRPr="00516FB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dle § 54 zákona uchazeč doloží:</w:t>
            </w:r>
          </w:p>
          <w:p w:rsidR="008774A9" w:rsidRPr="00516FBF" w:rsidRDefault="008774A9" w:rsidP="008774A9">
            <w:pPr>
              <w:pStyle w:val="Zkladntextodsazen"/>
              <w:numPr>
                <w:ilvl w:val="0"/>
                <w:numId w:val="23"/>
              </w:numPr>
              <w:tabs>
                <w:tab w:val="clear" w:pos="0"/>
                <w:tab w:val="num" w:pos="742"/>
              </w:tabs>
              <w:spacing w:after="0"/>
              <w:ind w:left="742"/>
              <w:jc w:val="both"/>
              <w:rPr>
                <w:rFonts w:eastAsiaTheme="minorEastAsia"/>
                <w:color w:val="000000"/>
                <w:sz w:val="23"/>
                <w:szCs w:val="23"/>
              </w:rPr>
            </w:pPr>
            <w:r w:rsidRPr="00516FBF">
              <w:rPr>
                <w:rFonts w:eastAsiaTheme="minorEastAsia"/>
                <w:color w:val="000000"/>
                <w:sz w:val="23"/>
                <w:szCs w:val="23"/>
              </w:rPr>
              <w:t xml:space="preserve">výpis z obchodního rejstříku či jiné evidence ne starší než 90 dní, je-li v nich uchazeč zapsán – </w:t>
            </w:r>
            <w:r w:rsidRPr="00516FBF">
              <w:rPr>
                <w:rFonts w:eastAsiaTheme="minorEastAsia"/>
                <w:b/>
                <w:color w:val="000000"/>
                <w:sz w:val="23"/>
                <w:szCs w:val="23"/>
              </w:rPr>
              <w:t>doložit kopii dokumentu</w:t>
            </w:r>
            <w:r w:rsidRPr="00516FBF">
              <w:rPr>
                <w:rFonts w:eastAsiaTheme="minorEastAsia"/>
                <w:color w:val="000000"/>
                <w:sz w:val="23"/>
                <w:szCs w:val="23"/>
              </w:rPr>
              <w:t>. Originál nebo úředně ověřenou kopií předloží vybraný uchazeč před podpisem smlouvy.</w:t>
            </w:r>
          </w:p>
          <w:p w:rsidR="00D12076" w:rsidRPr="00516FBF" w:rsidRDefault="008774A9" w:rsidP="001D5910">
            <w:pPr>
              <w:pStyle w:val="Zkladntextodsazen"/>
              <w:numPr>
                <w:ilvl w:val="0"/>
                <w:numId w:val="23"/>
              </w:numPr>
              <w:tabs>
                <w:tab w:val="clear" w:pos="0"/>
                <w:tab w:val="num" w:pos="742"/>
              </w:tabs>
              <w:spacing w:after="0"/>
              <w:ind w:left="742"/>
              <w:jc w:val="both"/>
              <w:rPr>
                <w:sz w:val="22"/>
                <w:szCs w:val="22"/>
              </w:rPr>
            </w:pPr>
            <w:r w:rsidRPr="00516FBF">
              <w:rPr>
                <w:rFonts w:eastAsiaTheme="minorEastAsia"/>
                <w:color w:val="000000"/>
                <w:sz w:val="23"/>
                <w:szCs w:val="23"/>
              </w:rPr>
              <w:t xml:space="preserve">doklad o oprávnění k podnikání podle zvláštních právních předpisů v rozsahu odpovídajícím předmětu veřejné zakázky, zejména </w:t>
            </w:r>
            <w:r w:rsidR="001D5910">
              <w:rPr>
                <w:rFonts w:eastAsiaTheme="minorEastAsia"/>
                <w:color w:val="000000"/>
                <w:sz w:val="23"/>
                <w:szCs w:val="23"/>
              </w:rPr>
              <w:t xml:space="preserve">výpis ze živnostenského rejstříku </w:t>
            </w:r>
            <w:r w:rsidR="001D5910" w:rsidRPr="00C00B3C">
              <w:rPr>
                <w:rFonts w:eastAsiaTheme="minorEastAsia"/>
                <w:b/>
                <w:color w:val="000000"/>
                <w:sz w:val="23"/>
                <w:szCs w:val="23"/>
              </w:rPr>
              <w:t>v prosté kopii</w:t>
            </w:r>
            <w:r w:rsidRPr="00516FBF">
              <w:rPr>
                <w:rFonts w:eastAsiaTheme="minorEastAsia"/>
                <w:color w:val="000000"/>
                <w:sz w:val="23"/>
                <w:szCs w:val="23"/>
              </w:rPr>
              <w:t>. Originál nebo úředně ověřenou kopií předloží vybraný uchazeč před podpisem smlouvy.</w:t>
            </w:r>
          </w:p>
        </w:tc>
      </w:tr>
      <w:tr w:rsidR="00D12076" w:rsidRPr="003B7365" w:rsidTr="00034D9F">
        <w:trPr>
          <w:trHeight w:val="5384"/>
        </w:trPr>
        <w:tc>
          <w:tcPr>
            <w:tcW w:w="3652" w:type="dxa"/>
          </w:tcPr>
          <w:p w:rsidR="00D12076" w:rsidRPr="003B7365" w:rsidRDefault="00D12076" w:rsidP="00C00B3C">
            <w:pPr>
              <w:pStyle w:val="Default"/>
              <w:rPr>
                <w:sz w:val="23"/>
                <w:szCs w:val="23"/>
              </w:rPr>
            </w:pPr>
            <w:r w:rsidRPr="003B7365">
              <w:lastRenderedPageBreak/>
              <w:br w:type="page"/>
            </w:r>
            <w:r w:rsidRPr="003B7365">
              <w:rPr>
                <w:b/>
                <w:bCs/>
                <w:sz w:val="23"/>
                <w:szCs w:val="23"/>
              </w:rPr>
              <w:t>Požadavky na prokázání splnění technických kvalifikačních předpokladů dodavatele</w:t>
            </w:r>
            <w:r w:rsidR="00C00B3C">
              <w:rPr>
                <w:b/>
                <w:bCs/>
                <w:sz w:val="23"/>
                <w:szCs w:val="23"/>
                <w:u w:val="single"/>
              </w:rPr>
              <w:t>:</w:t>
            </w:r>
          </w:p>
        </w:tc>
        <w:tc>
          <w:tcPr>
            <w:tcW w:w="5528" w:type="dxa"/>
          </w:tcPr>
          <w:p w:rsidR="00D12076" w:rsidRPr="00C00B3C" w:rsidRDefault="009237F9" w:rsidP="00C00B3C">
            <w:pPr>
              <w:pStyle w:val="Default"/>
              <w:numPr>
                <w:ilvl w:val="0"/>
                <w:numId w:val="30"/>
              </w:numPr>
              <w:spacing w:after="240"/>
              <w:ind w:left="459" w:hanging="357"/>
              <w:jc w:val="both"/>
              <w:rPr>
                <w:sz w:val="23"/>
                <w:szCs w:val="23"/>
              </w:rPr>
            </w:pPr>
            <w:r w:rsidRPr="00C00B3C">
              <w:rPr>
                <w:sz w:val="23"/>
                <w:szCs w:val="23"/>
              </w:rPr>
              <w:t>Uvedení minimálně</w:t>
            </w:r>
            <w:r w:rsidR="00D12076" w:rsidRPr="00C00B3C">
              <w:rPr>
                <w:sz w:val="23"/>
                <w:szCs w:val="23"/>
              </w:rPr>
              <w:t xml:space="preserve"> </w:t>
            </w:r>
            <w:r w:rsidR="001D5910" w:rsidRPr="00C00B3C">
              <w:rPr>
                <w:sz w:val="23"/>
                <w:szCs w:val="23"/>
              </w:rPr>
              <w:t>dvou</w:t>
            </w:r>
            <w:r w:rsidR="00D12076" w:rsidRPr="00C00B3C">
              <w:rPr>
                <w:sz w:val="23"/>
                <w:szCs w:val="23"/>
              </w:rPr>
              <w:t xml:space="preserve"> významn</w:t>
            </w:r>
            <w:r w:rsidR="00656FED" w:rsidRPr="00C00B3C">
              <w:rPr>
                <w:sz w:val="23"/>
                <w:szCs w:val="23"/>
              </w:rPr>
              <w:t>ých</w:t>
            </w:r>
            <w:r w:rsidR="00D12076" w:rsidRPr="00C00B3C">
              <w:rPr>
                <w:sz w:val="23"/>
                <w:szCs w:val="23"/>
              </w:rPr>
              <w:t xml:space="preserve"> </w:t>
            </w:r>
            <w:r w:rsidR="00AC602C" w:rsidRPr="00C00B3C">
              <w:rPr>
                <w:sz w:val="23"/>
                <w:szCs w:val="23"/>
              </w:rPr>
              <w:t xml:space="preserve">služeb </w:t>
            </w:r>
            <w:r w:rsidR="00656FED" w:rsidRPr="00C00B3C">
              <w:rPr>
                <w:sz w:val="23"/>
                <w:szCs w:val="23"/>
              </w:rPr>
              <w:t>(školení)</w:t>
            </w:r>
            <w:r w:rsidR="00D12076" w:rsidRPr="00C00B3C">
              <w:rPr>
                <w:sz w:val="23"/>
                <w:szCs w:val="23"/>
              </w:rPr>
              <w:t xml:space="preserve"> poskytnut</w:t>
            </w:r>
            <w:r w:rsidR="00AC602C" w:rsidRPr="00C00B3C">
              <w:rPr>
                <w:sz w:val="23"/>
                <w:szCs w:val="23"/>
              </w:rPr>
              <w:t>ých</w:t>
            </w:r>
            <w:r w:rsidR="00D12076" w:rsidRPr="00C00B3C">
              <w:rPr>
                <w:sz w:val="23"/>
                <w:szCs w:val="23"/>
              </w:rPr>
              <w:t xml:space="preserve"> dodavatelem v posledních </w:t>
            </w:r>
            <w:r w:rsidRPr="00C00B3C">
              <w:rPr>
                <w:sz w:val="23"/>
                <w:szCs w:val="23"/>
              </w:rPr>
              <w:t>třech</w:t>
            </w:r>
            <w:r w:rsidR="00D12076" w:rsidRPr="00C00B3C">
              <w:rPr>
                <w:sz w:val="23"/>
                <w:szCs w:val="23"/>
              </w:rPr>
              <w:t xml:space="preserve"> letech s uvedením rozsahu a doby poskytnutí. Za významnou službu je považováno poskytnutí obdobného </w:t>
            </w:r>
            <w:r w:rsidR="00656FED" w:rsidRPr="00C00B3C">
              <w:rPr>
                <w:sz w:val="23"/>
                <w:szCs w:val="23"/>
              </w:rPr>
              <w:t xml:space="preserve">typu školení v oblasti </w:t>
            </w:r>
            <w:r w:rsidR="00AC602C" w:rsidRPr="00C00B3C">
              <w:rPr>
                <w:sz w:val="23"/>
                <w:szCs w:val="23"/>
              </w:rPr>
              <w:t xml:space="preserve">terciárního </w:t>
            </w:r>
            <w:r w:rsidR="00656FED" w:rsidRPr="00C00B3C">
              <w:rPr>
                <w:sz w:val="23"/>
                <w:szCs w:val="23"/>
              </w:rPr>
              <w:t>vzdělávání</w:t>
            </w:r>
            <w:r w:rsidR="00D12076" w:rsidRPr="00C00B3C">
              <w:rPr>
                <w:sz w:val="23"/>
                <w:szCs w:val="23"/>
              </w:rPr>
              <w:t xml:space="preserve"> v minimálním finančním limitu </w:t>
            </w:r>
            <w:r w:rsidR="00A11D20">
              <w:rPr>
                <w:sz w:val="23"/>
                <w:szCs w:val="23"/>
              </w:rPr>
              <w:t>200</w:t>
            </w:r>
            <w:r w:rsidR="00656FED" w:rsidRPr="00C00B3C">
              <w:rPr>
                <w:sz w:val="23"/>
                <w:szCs w:val="23"/>
              </w:rPr>
              <w:t xml:space="preserve"> tis.</w:t>
            </w:r>
            <w:r w:rsidR="00D12076" w:rsidRPr="00C00B3C">
              <w:rPr>
                <w:sz w:val="23"/>
                <w:szCs w:val="23"/>
              </w:rPr>
              <w:t xml:space="preserve"> Kč bez DPH. Uchazeč uvede tyto údaje: </w:t>
            </w:r>
          </w:p>
          <w:p w:rsidR="00D12076" w:rsidRPr="00A11D20" w:rsidRDefault="00D12076" w:rsidP="00A11D20">
            <w:pPr>
              <w:pStyle w:val="Default"/>
              <w:numPr>
                <w:ilvl w:val="1"/>
                <w:numId w:val="30"/>
              </w:numPr>
              <w:ind w:left="884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 xml:space="preserve">název, IČ a sídlo objednatele, </w:t>
            </w:r>
          </w:p>
          <w:p w:rsidR="00D12076" w:rsidRPr="00A11D20" w:rsidRDefault="00D12076" w:rsidP="00A11D20">
            <w:pPr>
              <w:pStyle w:val="Default"/>
              <w:numPr>
                <w:ilvl w:val="1"/>
                <w:numId w:val="30"/>
              </w:numPr>
              <w:ind w:left="884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>popis předmětu služeb</w:t>
            </w:r>
            <w:r w:rsidR="002E353C" w:rsidRPr="00A11D20">
              <w:rPr>
                <w:sz w:val="23"/>
                <w:szCs w:val="23"/>
              </w:rPr>
              <w:t xml:space="preserve"> (školení)</w:t>
            </w:r>
            <w:r w:rsidRPr="00A11D20">
              <w:rPr>
                <w:sz w:val="23"/>
                <w:szCs w:val="23"/>
              </w:rPr>
              <w:t xml:space="preserve">, </w:t>
            </w:r>
          </w:p>
          <w:p w:rsidR="00D12076" w:rsidRPr="00A11D20" w:rsidRDefault="00D12076" w:rsidP="00A11D20">
            <w:pPr>
              <w:pStyle w:val="Default"/>
              <w:numPr>
                <w:ilvl w:val="1"/>
                <w:numId w:val="30"/>
              </w:numPr>
              <w:ind w:left="884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 xml:space="preserve">celková cena služeb ve finančním vyjádření v Kč bez DPH </w:t>
            </w:r>
          </w:p>
          <w:p w:rsidR="00D12076" w:rsidRPr="00A11D20" w:rsidRDefault="002E353C" w:rsidP="00A11D20">
            <w:pPr>
              <w:pStyle w:val="Default"/>
              <w:numPr>
                <w:ilvl w:val="1"/>
                <w:numId w:val="30"/>
              </w:numPr>
              <w:spacing w:after="240"/>
              <w:ind w:left="884" w:hanging="357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>datum a rozsah realizace</w:t>
            </w:r>
            <w:r w:rsidR="00D12076" w:rsidRPr="00A11D20">
              <w:rPr>
                <w:sz w:val="23"/>
                <w:szCs w:val="23"/>
              </w:rPr>
              <w:t xml:space="preserve"> poskytnut</w:t>
            </w:r>
            <w:r w:rsidRPr="00A11D20">
              <w:rPr>
                <w:sz w:val="23"/>
                <w:szCs w:val="23"/>
              </w:rPr>
              <w:t>ých</w:t>
            </w:r>
            <w:r w:rsidR="00D12076" w:rsidRPr="00A11D20">
              <w:rPr>
                <w:sz w:val="23"/>
                <w:szCs w:val="23"/>
              </w:rPr>
              <w:t xml:space="preserve"> služeb. </w:t>
            </w:r>
          </w:p>
          <w:p w:rsidR="00D12076" w:rsidRPr="00A11D20" w:rsidRDefault="00D12076" w:rsidP="00A11D20">
            <w:pPr>
              <w:pStyle w:val="Default"/>
              <w:numPr>
                <w:ilvl w:val="0"/>
                <w:numId w:val="30"/>
              </w:numPr>
              <w:spacing w:after="240"/>
              <w:ind w:left="459"/>
              <w:jc w:val="both"/>
              <w:rPr>
                <w:sz w:val="23"/>
                <w:szCs w:val="23"/>
              </w:rPr>
            </w:pPr>
            <w:r w:rsidRPr="00A11D20">
              <w:rPr>
                <w:b/>
                <w:sz w:val="23"/>
                <w:szCs w:val="23"/>
              </w:rPr>
              <w:t xml:space="preserve">Návrh </w:t>
            </w:r>
            <w:r w:rsidR="002E353C" w:rsidRPr="00A11D20">
              <w:rPr>
                <w:b/>
                <w:sz w:val="23"/>
                <w:szCs w:val="23"/>
              </w:rPr>
              <w:t>lektorského</w:t>
            </w:r>
            <w:r w:rsidRPr="00A11D20">
              <w:rPr>
                <w:b/>
                <w:sz w:val="23"/>
                <w:szCs w:val="23"/>
              </w:rPr>
              <w:t xml:space="preserve"> týmu dodavatele</w:t>
            </w:r>
            <w:r w:rsidRPr="00A11D20">
              <w:rPr>
                <w:sz w:val="23"/>
                <w:szCs w:val="23"/>
              </w:rPr>
              <w:t>, včetně</w:t>
            </w:r>
            <w:r w:rsidR="002E353C" w:rsidRPr="00A11D20">
              <w:rPr>
                <w:sz w:val="23"/>
                <w:szCs w:val="23"/>
              </w:rPr>
              <w:t xml:space="preserve"> </w:t>
            </w:r>
            <w:r w:rsidRPr="00A11D20">
              <w:rPr>
                <w:sz w:val="23"/>
                <w:szCs w:val="23"/>
              </w:rPr>
              <w:t>pracovního životopisu</w:t>
            </w:r>
            <w:r w:rsidR="002E353C" w:rsidRPr="00A11D20">
              <w:rPr>
                <w:sz w:val="23"/>
                <w:szCs w:val="23"/>
              </w:rPr>
              <w:t>.</w:t>
            </w:r>
            <w:r w:rsidRPr="00A11D20">
              <w:rPr>
                <w:sz w:val="23"/>
                <w:szCs w:val="23"/>
              </w:rPr>
              <w:t xml:space="preserve"> </w:t>
            </w:r>
            <w:r w:rsidR="002E353C" w:rsidRPr="00A11D20">
              <w:rPr>
                <w:sz w:val="23"/>
                <w:szCs w:val="23"/>
              </w:rPr>
              <w:t>Lektor</w:t>
            </w:r>
            <w:r w:rsidRPr="00A11D20">
              <w:rPr>
                <w:sz w:val="23"/>
                <w:szCs w:val="23"/>
              </w:rPr>
              <w:t xml:space="preserve"> min</w:t>
            </w:r>
            <w:r w:rsidR="009237F9" w:rsidRPr="00A11D20">
              <w:rPr>
                <w:sz w:val="23"/>
                <w:szCs w:val="23"/>
              </w:rPr>
              <w:t>.</w:t>
            </w:r>
            <w:r w:rsidRPr="00A11D20">
              <w:rPr>
                <w:sz w:val="23"/>
                <w:szCs w:val="23"/>
              </w:rPr>
              <w:t xml:space="preserve"> 5 let praxe v</w:t>
            </w:r>
            <w:r w:rsidR="002E353C" w:rsidRPr="00A11D20">
              <w:rPr>
                <w:sz w:val="23"/>
                <w:szCs w:val="23"/>
              </w:rPr>
              <w:t> oblasti vzdělávání pokročilých či specializovaných kurzů anglického jazyka jako např. CAMBRIDGE FCE, CAE, CPE či jiných obdobných kurzů.</w:t>
            </w:r>
            <w:r w:rsidR="009E3567" w:rsidRPr="00A11D20">
              <w:rPr>
                <w:sz w:val="23"/>
                <w:szCs w:val="23"/>
              </w:rPr>
              <w:t xml:space="preserve"> Lektoři jednotlivých kurzů musí splňovat požadavky </w:t>
            </w:r>
            <w:r w:rsidR="0091484C">
              <w:rPr>
                <w:sz w:val="23"/>
                <w:szCs w:val="23"/>
              </w:rPr>
              <w:t xml:space="preserve">na poskytovatele </w:t>
            </w:r>
            <w:r w:rsidR="009E3567" w:rsidRPr="00A11D20">
              <w:rPr>
                <w:sz w:val="23"/>
                <w:szCs w:val="23"/>
              </w:rPr>
              <w:t xml:space="preserve">kladné na </w:t>
            </w:r>
            <w:r w:rsidR="0091484C">
              <w:rPr>
                <w:sz w:val="23"/>
                <w:szCs w:val="23"/>
              </w:rPr>
              <w:t xml:space="preserve">každý </w:t>
            </w:r>
            <w:r w:rsidR="009E3567" w:rsidRPr="00A11D20">
              <w:rPr>
                <w:sz w:val="23"/>
                <w:szCs w:val="23"/>
              </w:rPr>
              <w:t>kurz</w:t>
            </w:r>
            <w:r w:rsidR="00C33B8F">
              <w:rPr>
                <w:sz w:val="23"/>
                <w:szCs w:val="23"/>
              </w:rPr>
              <w:t xml:space="preserve"> uvedený v příloze č. 1</w:t>
            </w:r>
            <w:r w:rsidR="009E3567" w:rsidRPr="00A11D20">
              <w:rPr>
                <w:sz w:val="23"/>
                <w:szCs w:val="23"/>
              </w:rPr>
              <w:t xml:space="preserve">. </w:t>
            </w:r>
            <w:r w:rsidRPr="00A11D20">
              <w:rPr>
                <w:b/>
                <w:sz w:val="23"/>
                <w:szCs w:val="23"/>
              </w:rPr>
              <w:t>Způsob doložení</w:t>
            </w:r>
            <w:r w:rsidR="005B54A9" w:rsidRPr="00A11D20">
              <w:rPr>
                <w:b/>
                <w:sz w:val="23"/>
                <w:szCs w:val="23"/>
              </w:rPr>
              <w:t xml:space="preserve"> výše uvedených údajů</w:t>
            </w:r>
            <w:r w:rsidRPr="00A11D20">
              <w:rPr>
                <w:sz w:val="23"/>
                <w:szCs w:val="23"/>
              </w:rPr>
              <w:t xml:space="preserve">: </w:t>
            </w:r>
            <w:r w:rsidR="005B54A9" w:rsidRPr="00A11D20">
              <w:rPr>
                <w:sz w:val="23"/>
                <w:szCs w:val="23"/>
              </w:rPr>
              <w:t>Pracovní životopis</w:t>
            </w:r>
            <w:r w:rsidRPr="00A11D20">
              <w:rPr>
                <w:sz w:val="23"/>
                <w:szCs w:val="23"/>
              </w:rPr>
              <w:t xml:space="preserve"> </w:t>
            </w:r>
            <w:r w:rsidR="002E353C" w:rsidRPr="00A11D20">
              <w:rPr>
                <w:sz w:val="23"/>
                <w:szCs w:val="23"/>
              </w:rPr>
              <w:t>lektora/rů</w:t>
            </w:r>
            <w:r w:rsidR="00A11D20">
              <w:rPr>
                <w:sz w:val="23"/>
                <w:szCs w:val="23"/>
              </w:rPr>
              <w:t xml:space="preserve">. Navržení lektoři se musí přímo účastnit na plnění veřejné zakázky nebo mohou být nahrazeni lektory se stejnou výší vzdělaní a kvalifikace. </w:t>
            </w:r>
          </w:p>
          <w:p w:rsidR="00D12076" w:rsidRPr="00A11D20" w:rsidRDefault="00D12076" w:rsidP="0088319D">
            <w:pPr>
              <w:pStyle w:val="Default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 xml:space="preserve">Při nesplnění výše uvedených kvalifikačních předpokladů si zadavatel vyhrazuje právo nabídku dodavatele nezahrnout do hodnocení nabídek. </w:t>
            </w:r>
          </w:p>
          <w:p w:rsidR="00D12076" w:rsidRPr="003B7365" w:rsidRDefault="00D12076" w:rsidP="0088319D">
            <w:pPr>
              <w:pStyle w:val="Default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 xml:space="preserve">Doklady je možné předložit v originále či ověřené </w:t>
            </w:r>
            <w:r w:rsidR="00AC602C" w:rsidRPr="00A11D20">
              <w:rPr>
                <w:sz w:val="23"/>
                <w:szCs w:val="23"/>
              </w:rPr>
              <w:t>kopii</w:t>
            </w:r>
            <w:r w:rsidRPr="00A11D20">
              <w:rPr>
                <w:sz w:val="23"/>
                <w:szCs w:val="23"/>
              </w:rPr>
              <w:t xml:space="preserve">. </w:t>
            </w:r>
          </w:p>
        </w:tc>
      </w:tr>
      <w:tr w:rsidR="00D12076" w:rsidRPr="003B7365" w:rsidTr="00034D9F">
        <w:trPr>
          <w:trHeight w:val="253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>Požadavek na uvedení kontaktní osoby uchazeče</w:t>
            </w:r>
            <w:r w:rsidRPr="003B7365">
              <w:rPr>
                <w:sz w:val="23"/>
                <w:szCs w:val="23"/>
              </w:rPr>
              <w:t xml:space="preserve">: </w:t>
            </w:r>
          </w:p>
        </w:tc>
        <w:tc>
          <w:tcPr>
            <w:tcW w:w="5528" w:type="dxa"/>
          </w:tcPr>
          <w:p w:rsidR="00D12076" w:rsidRPr="003B7365" w:rsidRDefault="00D12076" w:rsidP="009237F9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Uchazeč ve své nabídce uvede kontaktní osobu ve věci zakázky, její telefon </w:t>
            </w:r>
            <w:r w:rsidRPr="00A11D20">
              <w:rPr>
                <w:sz w:val="23"/>
                <w:szCs w:val="23"/>
                <w:u w:val="single"/>
              </w:rPr>
              <w:t>a e-mailovou adresu.</w:t>
            </w:r>
            <w:r w:rsidRPr="003B7365">
              <w:rPr>
                <w:sz w:val="23"/>
                <w:szCs w:val="23"/>
              </w:rPr>
              <w:t xml:space="preserve"> </w:t>
            </w:r>
          </w:p>
        </w:tc>
      </w:tr>
      <w:tr w:rsidR="00D12076" w:rsidRPr="003B7365" w:rsidTr="006E6592">
        <w:trPr>
          <w:trHeight w:val="3421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br w:type="page"/>
            </w:r>
            <w:r w:rsidRPr="003B7365">
              <w:rPr>
                <w:b/>
                <w:bCs/>
                <w:sz w:val="23"/>
                <w:szCs w:val="23"/>
              </w:rPr>
              <w:t xml:space="preserve">Požadavek na písemnou formu nabídky </w:t>
            </w:r>
            <w:r w:rsidRPr="003B7365">
              <w:rPr>
                <w:sz w:val="23"/>
                <w:szCs w:val="23"/>
              </w:rPr>
              <w:t>(včetně požadavků na písemné zpracování smlouvy dodavatelem)</w:t>
            </w:r>
            <w:r w:rsidRPr="003B7365">
              <w:rPr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5528" w:type="dxa"/>
          </w:tcPr>
          <w:p w:rsidR="005B54A9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5B54A9">
              <w:rPr>
                <w:b/>
                <w:sz w:val="23"/>
                <w:szCs w:val="23"/>
              </w:rPr>
              <w:t>Nabídka musí být zadavateli podána v písemné formě ve dvou vyhotoveních</w:t>
            </w:r>
            <w:r w:rsidRPr="003B7365">
              <w:rPr>
                <w:sz w:val="23"/>
                <w:szCs w:val="23"/>
              </w:rPr>
              <w:t xml:space="preserve">, z nichž jedno bude označeno „originál“ a druhé „kopie“. Uchazeč předloží nabídku též </w:t>
            </w:r>
            <w:r w:rsidRPr="005B54A9">
              <w:rPr>
                <w:b/>
                <w:sz w:val="23"/>
                <w:szCs w:val="23"/>
              </w:rPr>
              <w:t>v elektronické podobě na CD,</w:t>
            </w:r>
            <w:r w:rsidRPr="003B7365">
              <w:rPr>
                <w:sz w:val="23"/>
                <w:szCs w:val="23"/>
              </w:rPr>
              <w:t xml:space="preserve"> a to ve formátu MS Office nebo kompatibilním, případně ve formátu </w:t>
            </w:r>
            <w:r w:rsidRPr="003B7365">
              <w:rPr>
                <w:i/>
                <w:iCs/>
                <w:sz w:val="23"/>
                <w:szCs w:val="23"/>
              </w:rPr>
              <w:t xml:space="preserve">*.pdf </w:t>
            </w:r>
            <w:r w:rsidRPr="003B7365">
              <w:rPr>
                <w:sz w:val="23"/>
                <w:szCs w:val="23"/>
              </w:rPr>
              <w:t>(tato povinnost se netýká dokladů prokazujících splnění kvalifikace uchazeče). Požadavek na písemnou formu je považován za splněný tehdy, pokud je nabídka podepsána osobou oprávněnou jednat jménem uchazeče.</w:t>
            </w:r>
          </w:p>
          <w:p w:rsidR="00D12076" w:rsidRPr="003B7365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 </w:t>
            </w:r>
          </w:p>
          <w:p w:rsidR="00D12076" w:rsidRDefault="00D12076" w:rsidP="00E47E94">
            <w:pPr>
              <w:pStyle w:val="Default"/>
              <w:jc w:val="both"/>
              <w:rPr>
                <w:b/>
                <w:sz w:val="23"/>
                <w:szCs w:val="23"/>
              </w:rPr>
            </w:pPr>
            <w:r w:rsidRPr="005B54A9">
              <w:rPr>
                <w:b/>
                <w:sz w:val="23"/>
                <w:szCs w:val="23"/>
              </w:rPr>
              <w:t xml:space="preserve">Členění nabídky: </w:t>
            </w:r>
          </w:p>
          <w:p w:rsidR="00A11D20" w:rsidRPr="00A11D20" w:rsidRDefault="00A11D20" w:rsidP="00A11D20">
            <w:pPr>
              <w:pStyle w:val="Default"/>
              <w:numPr>
                <w:ilvl w:val="0"/>
                <w:numId w:val="33"/>
              </w:numPr>
              <w:ind w:left="317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>krycí list nabídky</w:t>
            </w:r>
            <w:r>
              <w:rPr>
                <w:sz w:val="23"/>
                <w:szCs w:val="23"/>
              </w:rPr>
              <w:t xml:space="preserve"> </w:t>
            </w:r>
            <w:r w:rsidRPr="00A11D20">
              <w:rPr>
                <w:sz w:val="23"/>
                <w:szCs w:val="23"/>
              </w:rPr>
              <w:t>(příloha číslo dvě zadávací dokumentace)</w:t>
            </w:r>
          </w:p>
          <w:p w:rsidR="00D12076" w:rsidRPr="00A11D20" w:rsidRDefault="00D12076" w:rsidP="00A11D20">
            <w:pPr>
              <w:pStyle w:val="Default"/>
              <w:numPr>
                <w:ilvl w:val="0"/>
                <w:numId w:val="33"/>
              </w:numPr>
              <w:ind w:left="317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 xml:space="preserve">doklady k prokázání základní kvalifikace, </w:t>
            </w:r>
          </w:p>
          <w:p w:rsidR="00D12076" w:rsidRPr="00A11D20" w:rsidRDefault="00D12076" w:rsidP="00A11D20">
            <w:pPr>
              <w:pStyle w:val="Default"/>
              <w:numPr>
                <w:ilvl w:val="0"/>
                <w:numId w:val="33"/>
              </w:numPr>
              <w:ind w:left="317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 xml:space="preserve">doklady k prokázání profesní kvalifikace, </w:t>
            </w:r>
          </w:p>
          <w:p w:rsidR="00D12076" w:rsidRPr="00A11D20" w:rsidRDefault="00D12076" w:rsidP="00A11D20">
            <w:pPr>
              <w:pStyle w:val="Default"/>
              <w:numPr>
                <w:ilvl w:val="0"/>
                <w:numId w:val="33"/>
              </w:numPr>
              <w:ind w:left="317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 xml:space="preserve">doklady k prokázání technické kvalifikace, </w:t>
            </w:r>
          </w:p>
          <w:p w:rsidR="00D12076" w:rsidRPr="00A11D20" w:rsidRDefault="00D12076" w:rsidP="00A11D20">
            <w:pPr>
              <w:pStyle w:val="Default"/>
              <w:numPr>
                <w:ilvl w:val="0"/>
                <w:numId w:val="33"/>
              </w:numPr>
              <w:ind w:left="317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 xml:space="preserve">nabídková cena v členění dle této zadávací dokumentace, </w:t>
            </w:r>
          </w:p>
          <w:p w:rsidR="00D12076" w:rsidRPr="00A11D20" w:rsidRDefault="00141837" w:rsidP="00A11D20">
            <w:pPr>
              <w:pStyle w:val="Default"/>
              <w:numPr>
                <w:ilvl w:val="0"/>
                <w:numId w:val="33"/>
              </w:numPr>
              <w:ind w:left="317"/>
              <w:jc w:val="both"/>
              <w:rPr>
                <w:sz w:val="23"/>
                <w:szCs w:val="23"/>
              </w:rPr>
            </w:pPr>
            <w:r w:rsidRPr="00A11D20">
              <w:rPr>
                <w:sz w:val="23"/>
                <w:szCs w:val="23"/>
              </w:rPr>
              <w:t>podepsaný</w:t>
            </w:r>
            <w:r w:rsidR="00D12076" w:rsidRPr="00A11D20">
              <w:rPr>
                <w:sz w:val="23"/>
                <w:szCs w:val="23"/>
              </w:rPr>
              <w:t xml:space="preserve"> návrh smlouvy</w:t>
            </w:r>
            <w:r w:rsidR="001779F8" w:rsidRPr="00A11D20">
              <w:rPr>
                <w:sz w:val="23"/>
                <w:szCs w:val="23"/>
              </w:rPr>
              <w:t xml:space="preserve"> o dílo</w:t>
            </w:r>
            <w:r w:rsidRPr="00A11D20">
              <w:rPr>
                <w:sz w:val="23"/>
                <w:szCs w:val="23"/>
              </w:rPr>
              <w:t xml:space="preserve"> (příloha číslo tři </w:t>
            </w:r>
            <w:r w:rsidRPr="00A11D20">
              <w:rPr>
                <w:sz w:val="23"/>
                <w:szCs w:val="23"/>
              </w:rPr>
              <w:lastRenderedPageBreak/>
              <w:t xml:space="preserve">zadávací dokumentace) </w:t>
            </w:r>
            <w:r w:rsidR="001779F8" w:rsidRPr="00A11D20">
              <w:rPr>
                <w:sz w:val="23"/>
                <w:szCs w:val="23"/>
              </w:rPr>
              <w:t>oprávněnou osobou</w:t>
            </w:r>
            <w:r w:rsidR="00D12076" w:rsidRPr="00A11D20">
              <w:rPr>
                <w:sz w:val="23"/>
                <w:szCs w:val="23"/>
              </w:rPr>
              <w:t xml:space="preserve">. </w:t>
            </w:r>
            <w:r w:rsidRPr="00A11D20">
              <w:rPr>
                <w:sz w:val="23"/>
                <w:szCs w:val="23"/>
              </w:rPr>
              <w:t>Návrh smlouvy bude obsahovat popis plnění (specifikaci) a celkovou nabízenou částku.</w:t>
            </w:r>
          </w:p>
          <w:p w:rsidR="00D12076" w:rsidRPr="003B7365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Pr="003B7365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Uchazeč je povinen ve své nabídce specifikovat části veřejné zakázky, které má v úmyslu zadat jednomu či více subdodavatelům a je povinen uvést jejich identifikační údaje. </w:t>
            </w:r>
            <w:r w:rsidR="00141837">
              <w:rPr>
                <w:sz w:val="23"/>
                <w:szCs w:val="23"/>
              </w:rPr>
              <w:t xml:space="preserve"> Subdodavatelé musí splňovat kvalifikační požadavky. </w:t>
            </w:r>
          </w:p>
        </w:tc>
      </w:tr>
      <w:tr w:rsidR="00D12076" w:rsidRPr="003B7365" w:rsidTr="006E6592">
        <w:trPr>
          <w:trHeight w:val="2179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lastRenderedPageBreak/>
              <w:t xml:space="preserve">Platební podmínky: </w:t>
            </w:r>
          </w:p>
        </w:tc>
        <w:tc>
          <w:tcPr>
            <w:tcW w:w="5528" w:type="dxa"/>
          </w:tcPr>
          <w:p w:rsidR="00D12076" w:rsidRDefault="00D12076" w:rsidP="00E47E9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E47E94">
              <w:rPr>
                <w:color w:val="auto"/>
                <w:sz w:val="23"/>
                <w:szCs w:val="23"/>
              </w:rPr>
              <w:t xml:space="preserve">Cena za plnění veřejné zakázky bude zadavatelem hrazena v české měně na základě </w:t>
            </w:r>
            <w:r w:rsidR="00A11D20">
              <w:rPr>
                <w:color w:val="auto"/>
                <w:sz w:val="23"/>
                <w:szCs w:val="23"/>
              </w:rPr>
              <w:t xml:space="preserve">vystavených </w:t>
            </w:r>
            <w:r w:rsidRPr="00E47E94">
              <w:rPr>
                <w:color w:val="auto"/>
                <w:sz w:val="23"/>
                <w:szCs w:val="23"/>
              </w:rPr>
              <w:t>daňových dokladů</w:t>
            </w:r>
            <w:r w:rsidR="006F6424" w:rsidRPr="00E47E94">
              <w:rPr>
                <w:color w:val="auto"/>
                <w:sz w:val="23"/>
                <w:szCs w:val="23"/>
              </w:rPr>
              <w:t xml:space="preserve"> – </w:t>
            </w:r>
            <w:r w:rsidRPr="00E47E94">
              <w:rPr>
                <w:color w:val="auto"/>
                <w:sz w:val="23"/>
                <w:szCs w:val="23"/>
              </w:rPr>
              <w:t>faktur.</w:t>
            </w:r>
            <w:r w:rsidR="00A11D20">
              <w:rPr>
                <w:color w:val="auto"/>
                <w:sz w:val="23"/>
                <w:szCs w:val="23"/>
              </w:rPr>
              <w:t xml:space="preserve"> Dodavatel je oprávněn vystavit daňový doklad vždy po dokončení každého jednotlivého kurzu</w:t>
            </w:r>
            <w:r w:rsidR="0083288E">
              <w:rPr>
                <w:color w:val="auto"/>
                <w:sz w:val="23"/>
                <w:szCs w:val="23"/>
              </w:rPr>
              <w:t xml:space="preserve">, faktura bude vždy vystavena dle skutečného počtu přihlášených účastníků kurzů. </w:t>
            </w:r>
          </w:p>
          <w:p w:rsidR="00A11D20" w:rsidRPr="00E47E94" w:rsidRDefault="00A11D20" w:rsidP="00E47E9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  <w:p w:rsidR="00D12076" w:rsidRDefault="00D12076" w:rsidP="00E47E9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E47E94">
              <w:rPr>
                <w:color w:val="auto"/>
                <w:sz w:val="23"/>
                <w:szCs w:val="23"/>
              </w:rPr>
              <w:t xml:space="preserve">Splatnost jednotlivých faktur bude </w:t>
            </w:r>
            <w:r w:rsidR="00516FBF">
              <w:rPr>
                <w:color w:val="auto"/>
                <w:sz w:val="23"/>
                <w:szCs w:val="23"/>
              </w:rPr>
              <w:t>30</w:t>
            </w:r>
            <w:r w:rsidRPr="00E47E94">
              <w:rPr>
                <w:color w:val="auto"/>
                <w:sz w:val="23"/>
                <w:szCs w:val="23"/>
              </w:rPr>
              <w:t xml:space="preserve"> dnů ode dne doručení faktury zadavateli. </w:t>
            </w:r>
          </w:p>
          <w:p w:rsidR="00A11D20" w:rsidRPr="00E47E94" w:rsidRDefault="00A11D20" w:rsidP="00E47E9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  <w:p w:rsidR="00D12076" w:rsidRDefault="00D12076" w:rsidP="00E47E9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E47E94">
              <w:rPr>
                <w:color w:val="auto"/>
                <w:sz w:val="23"/>
                <w:szCs w:val="23"/>
              </w:rPr>
              <w:t xml:space="preserve">Zadavatel neposkytuje zálohy. </w:t>
            </w:r>
          </w:p>
          <w:p w:rsidR="00A11D20" w:rsidRDefault="00A11D20" w:rsidP="00E47E9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  <w:p w:rsidR="00D12076" w:rsidRPr="00E47E94" w:rsidRDefault="00A11D20" w:rsidP="001779F8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A11D20">
              <w:rPr>
                <w:color w:val="auto"/>
                <w:sz w:val="23"/>
                <w:szCs w:val="23"/>
              </w:rPr>
              <w:t xml:space="preserve">Podrobnosti platebních podmínek jsou uvedeny v závazném návrhu kupní smlouvy (příloha č. </w:t>
            </w:r>
            <w:r>
              <w:rPr>
                <w:color w:val="auto"/>
                <w:sz w:val="23"/>
                <w:szCs w:val="23"/>
              </w:rPr>
              <w:t xml:space="preserve">3). </w:t>
            </w:r>
          </w:p>
        </w:tc>
      </w:tr>
      <w:tr w:rsidR="00D12076" w:rsidRPr="003B7365" w:rsidTr="006E6592">
        <w:trPr>
          <w:trHeight w:val="2239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t xml:space="preserve">Další podmínky pro plnění zakázky: </w:t>
            </w:r>
          </w:p>
        </w:tc>
        <w:tc>
          <w:tcPr>
            <w:tcW w:w="5528" w:type="dxa"/>
          </w:tcPr>
          <w:p w:rsidR="00D12076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Uchazeč je povinen podat nabídku na všechny činnosti, které jsou součástí veřejné zakázky. Pokud uchazeč nepodá nabídku na všechny činnosti, které jsou součástí veřejné zakázky, jedná se o neúplnou nabídku, která bude vyřazena z dalšího hodnocení. </w:t>
            </w:r>
          </w:p>
          <w:p w:rsidR="0083288E" w:rsidRPr="003B7365" w:rsidRDefault="0083288E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Default="00E143E1" w:rsidP="00E14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143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Vybraný dodavatel doloží před uzavřením smlouvy originál nebo ověřenou kopii výpisu z obchodního rejstříku či jiné evidence ne starší než 90 dní, je-li v nich dodavatel zapsán, a dále originál nebo ověřenou kopii dokladu o oprávnění k podnikání.</w:t>
            </w:r>
          </w:p>
          <w:p w:rsidR="0083288E" w:rsidRPr="003B7365" w:rsidRDefault="0083288E" w:rsidP="00E143E1">
            <w:pPr>
              <w:jc w:val="both"/>
              <w:rPr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Zadavatel si vyhrazuje právo neodebrat celý předmět plnění. </w:t>
            </w:r>
          </w:p>
        </w:tc>
      </w:tr>
      <w:tr w:rsidR="00E143E1" w:rsidRPr="003B7365" w:rsidTr="006E6592">
        <w:trPr>
          <w:trHeight w:val="1842"/>
        </w:trPr>
        <w:tc>
          <w:tcPr>
            <w:tcW w:w="3652" w:type="dxa"/>
          </w:tcPr>
          <w:p w:rsidR="00E143E1" w:rsidRPr="002812C5" w:rsidRDefault="00E143E1" w:rsidP="00E143E1">
            <w:pPr>
              <w:rPr>
                <w:rFonts w:ascii="Calibri" w:eastAsia="Times New Roman" w:hAnsi="Calibri" w:cs="Times New Roman"/>
                <w:b/>
              </w:rPr>
            </w:pPr>
            <w:r w:rsidRPr="00E143E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Povinnost uchovávat doklady a umožnit kontrolu:</w:t>
            </w:r>
          </w:p>
        </w:tc>
        <w:tc>
          <w:tcPr>
            <w:tcW w:w="5528" w:type="dxa"/>
          </w:tcPr>
          <w:p w:rsidR="00E143E1" w:rsidRPr="00DF12E5" w:rsidRDefault="00E143E1" w:rsidP="00E143E1">
            <w:pPr>
              <w:jc w:val="both"/>
              <w:rPr>
                <w:rFonts w:ascii="Calibri" w:eastAsia="Times New Roman" w:hAnsi="Calibri" w:cs="Times New Roman"/>
              </w:rPr>
            </w:pPr>
            <w:r w:rsidRPr="00E143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Smlouva s vybraným dodavatelem zavazuje dodavatele, aby umožnil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      </w:r>
          </w:p>
        </w:tc>
      </w:tr>
      <w:tr w:rsidR="00D12076" w:rsidRPr="003B7365" w:rsidTr="006E6592">
        <w:trPr>
          <w:trHeight w:val="1842"/>
        </w:trPr>
        <w:tc>
          <w:tcPr>
            <w:tcW w:w="3652" w:type="dxa"/>
          </w:tcPr>
          <w:p w:rsidR="00D12076" w:rsidRPr="003B7365" w:rsidRDefault="00D12076">
            <w:pPr>
              <w:pStyle w:val="Default"/>
              <w:rPr>
                <w:sz w:val="23"/>
                <w:szCs w:val="23"/>
              </w:rPr>
            </w:pPr>
            <w:r w:rsidRPr="003B7365">
              <w:rPr>
                <w:b/>
                <w:bCs/>
                <w:sz w:val="23"/>
                <w:szCs w:val="23"/>
              </w:rPr>
              <w:lastRenderedPageBreak/>
              <w:t xml:space="preserve">Ostatní ujednání </w:t>
            </w:r>
          </w:p>
        </w:tc>
        <w:tc>
          <w:tcPr>
            <w:tcW w:w="5528" w:type="dxa"/>
          </w:tcPr>
          <w:p w:rsidR="00D12076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Zadavatel si vyhrazuje právo zrušit zadávací řízení, a to i bez udání důvodů, nejpozději do uzavření smlouvy s vybraným dodavatelem. </w:t>
            </w:r>
          </w:p>
          <w:p w:rsidR="0083288E" w:rsidRPr="003B7365" w:rsidRDefault="0083288E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Zadavatel si vyhrazuje právo neuzavřít smlouvu s žádným uchazečem. </w:t>
            </w:r>
          </w:p>
          <w:p w:rsidR="0083288E" w:rsidRPr="003B7365" w:rsidRDefault="0083288E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Všechny výstupy výběrového řízení musí respektovat aktuální pravidla publicity EU a grafickou podobu projektu. </w:t>
            </w:r>
          </w:p>
          <w:p w:rsidR="0083288E" w:rsidRPr="003B7365" w:rsidRDefault="0083288E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F4196B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Dodavatel vybraný k realizaci zakázky se musí zavázat </w:t>
            </w:r>
            <w:r w:rsidR="00C74A61">
              <w:rPr>
                <w:sz w:val="23"/>
                <w:szCs w:val="23"/>
              </w:rPr>
              <w:t xml:space="preserve">k </w:t>
            </w:r>
            <w:r w:rsidRPr="003B7365">
              <w:rPr>
                <w:sz w:val="23"/>
                <w:szCs w:val="23"/>
              </w:rPr>
              <w:t xml:space="preserve">poskytování pravidelných informací o plnění zakázky a jejich předávání na základě vyzvání zadavatele. </w:t>
            </w:r>
          </w:p>
          <w:p w:rsidR="00F4196B" w:rsidRDefault="00F4196B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Zadavatel určí formu zpracování informací na základě návrhu dodavatele. </w:t>
            </w:r>
          </w:p>
          <w:p w:rsidR="00F4196B" w:rsidRPr="003B7365" w:rsidRDefault="00F4196B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Zadavatel si vyhrazuje právo před rozhodnutím o výběru nejvhodnější nabídky ověřit, případně vyjasnit informace deklarované uchazečem v nabídce. </w:t>
            </w:r>
          </w:p>
          <w:p w:rsidR="00F4196B" w:rsidRPr="003B7365" w:rsidRDefault="00F4196B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F4196B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Uchazeč nemá právo na úhradu nákladů spojených s účastí v této veřejné zakázce. </w:t>
            </w:r>
          </w:p>
          <w:p w:rsidR="00F4196B" w:rsidRDefault="00F4196B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Originál nabídky ani její jednotlivé části se uchazečům nevracejí. </w:t>
            </w:r>
          </w:p>
          <w:p w:rsidR="00F4196B" w:rsidRPr="003B7365" w:rsidRDefault="00F4196B" w:rsidP="00E47E9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D12076" w:rsidRPr="003B7365" w:rsidRDefault="00D12076" w:rsidP="00E47E94">
            <w:pPr>
              <w:pStyle w:val="Default"/>
              <w:jc w:val="both"/>
              <w:rPr>
                <w:sz w:val="23"/>
                <w:szCs w:val="23"/>
              </w:rPr>
            </w:pPr>
            <w:r w:rsidRPr="003B7365">
              <w:rPr>
                <w:sz w:val="23"/>
                <w:szCs w:val="23"/>
              </w:rPr>
              <w:t xml:space="preserve">Zadavatel nepřipouští varianty. </w:t>
            </w:r>
          </w:p>
          <w:p w:rsidR="00D12076" w:rsidRPr="00F4196B" w:rsidRDefault="00D12076" w:rsidP="00E47E94">
            <w:pPr>
              <w:pStyle w:val="Default"/>
              <w:jc w:val="both"/>
              <w:rPr>
                <w:b/>
                <w:sz w:val="23"/>
                <w:szCs w:val="23"/>
                <w:u w:val="single"/>
              </w:rPr>
            </w:pPr>
            <w:r w:rsidRPr="00F4196B">
              <w:rPr>
                <w:b/>
                <w:sz w:val="23"/>
                <w:szCs w:val="23"/>
                <w:u w:val="single"/>
              </w:rPr>
              <w:t xml:space="preserve">Nejedná se o zadávací řízení podle zákona č. 137/2006 Sb. v platném znění. </w:t>
            </w:r>
          </w:p>
        </w:tc>
      </w:tr>
      <w:tr w:rsidR="004443B7" w:rsidRPr="003B7365" w:rsidTr="004443B7">
        <w:trPr>
          <w:trHeight w:val="184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B7" w:rsidRPr="004443B7" w:rsidRDefault="004443B7" w:rsidP="008B3BD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Otevírání obálek</w:t>
            </w:r>
            <w:r w:rsidRPr="004443B7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3B7" w:rsidRPr="003B7365" w:rsidRDefault="004443B7" w:rsidP="008B3BD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Otevírání obálek, se bude konat bezprostředně po konci lhůty pro podání nabídek v sídle zadavatele. Otevírání obálek je veřejné a bude probíhat analogicky dle zákona.</w:t>
            </w:r>
          </w:p>
        </w:tc>
      </w:tr>
    </w:tbl>
    <w:p w:rsidR="00EC0356" w:rsidRDefault="00EC03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Souhrn příloh:</w:t>
      </w:r>
    </w:p>
    <w:p w:rsidR="00EC0356" w:rsidRDefault="00EC0356" w:rsidP="00EC0356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Příloha č. 1 </w:t>
      </w:r>
      <w:r w:rsidR="00AC74F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Popis zakázky</w:t>
      </w:r>
    </w:p>
    <w:p w:rsidR="00141837" w:rsidRDefault="00141837" w:rsidP="00141837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Příloha č. 2 </w:t>
      </w:r>
      <w:r w:rsidR="0050714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50714D">
        <w:rPr>
          <w:rFonts w:ascii="Times New Roman" w:hAnsi="Times New Roman" w:cs="Times New Roman"/>
        </w:rPr>
        <w:t xml:space="preserve">Krycí list </w:t>
      </w:r>
      <w:r w:rsidR="00703DDF">
        <w:rPr>
          <w:rFonts w:ascii="Times New Roman" w:hAnsi="Times New Roman" w:cs="Times New Roman"/>
        </w:rPr>
        <w:t>nabídky</w:t>
      </w:r>
    </w:p>
    <w:p w:rsidR="00141837" w:rsidRDefault="00141837" w:rsidP="00141837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Příloha č. 3 </w:t>
      </w:r>
      <w:r w:rsidR="0050714D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50714D">
        <w:rPr>
          <w:rFonts w:ascii="Times New Roman" w:hAnsi="Times New Roman" w:cs="Times New Roman"/>
        </w:rPr>
        <w:t>Návrh smlouvy o dílo</w:t>
      </w:r>
    </w:p>
    <w:p w:rsidR="00A279FA" w:rsidRDefault="00141837" w:rsidP="00EC0356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Příloha č. 4</w:t>
      </w:r>
      <w:r w:rsidR="00EC0356">
        <w:rPr>
          <w:rFonts w:ascii="Times New Roman" w:hAnsi="Times New Roman" w:cs="Times New Roman"/>
        </w:rPr>
        <w:t xml:space="preserve"> – Čestné prohlášení o splnění základních kvalifikačních předpokladů</w:t>
      </w:r>
    </w:p>
    <w:p w:rsidR="00A279FA" w:rsidRDefault="00A279FA" w:rsidP="00A279FA">
      <w:pPr>
        <w:rPr>
          <w:rFonts w:ascii="Times New Roman" w:hAnsi="Times New Roman" w:cs="Times New Roman"/>
        </w:rPr>
      </w:pPr>
    </w:p>
    <w:p w:rsidR="00A279FA" w:rsidRDefault="00A279FA" w:rsidP="00A279FA">
      <w:pPr>
        <w:spacing w:after="0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A279FA" w:rsidRPr="00A279FA" w:rsidRDefault="00A279FA" w:rsidP="00A279FA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</w:t>
      </w:r>
      <w:r w:rsidRPr="00A279FA">
        <w:rPr>
          <w:rFonts w:ascii="Times New Roman" w:hAnsi="Times New Roman" w:cs="Times New Roman"/>
          <w:sz w:val="18"/>
          <w:szCs w:val="18"/>
        </w:rPr>
        <w:t>oc. RNDr. Josef Hynek, MBA, Ph.D.</w:t>
      </w:r>
    </w:p>
    <w:p w:rsidR="00A279FA" w:rsidRPr="00A279FA" w:rsidRDefault="00A279FA" w:rsidP="00A279FA">
      <w:pPr>
        <w:spacing w:after="0"/>
        <w:ind w:left="5664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r</w:t>
      </w:r>
      <w:r w:rsidRPr="00A279FA">
        <w:rPr>
          <w:rFonts w:ascii="Times New Roman" w:hAnsi="Times New Roman" w:cs="Times New Roman"/>
          <w:sz w:val="18"/>
          <w:szCs w:val="18"/>
        </w:rPr>
        <w:t>ektor</w:t>
      </w:r>
    </w:p>
    <w:p w:rsidR="00D12076" w:rsidRPr="00A279FA" w:rsidRDefault="00A279FA" w:rsidP="00A279FA">
      <w:pPr>
        <w:spacing w:after="0"/>
        <w:ind w:left="4956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bookmarkStart w:id="2" w:name="_GoBack"/>
      <w:bookmarkEnd w:id="2"/>
      <w:r w:rsidRPr="00A279FA">
        <w:rPr>
          <w:rFonts w:ascii="Times New Roman" w:hAnsi="Times New Roman" w:cs="Times New Roman"/>
          <w:sz w:val="18"/>
          <w:szCs w:val="18"/>
        </w:rPr>
        <w:t>Univerzita Hradec Králové</w:t>
      </w:r>
      <w:r w:rsidR="00D12076" w:rsidRPr="00A279FA">
        <w:rPr>
          <w:rFonts w:ascii="Times New Roman" w:hAnsi="Times New Roman" w:cs="Times New Roman"/>
          <w:sz w:val="18"/>
          <w:szCs w:val="18"/>
        </w:rPr>
        <w:br w:type="page"/>
      </w:r>
    </w:p>
    <w:p w:rsidR="00D12076" w:rsidRPr="00A41973" w:rsidRDefault="00D12076" w:rsidP="00E47E94">
      <w:pPr>
        <w:jc w:val="both"/>
        <w:rPr>
          <w:rFonts w:ascii="Times New Roman" w:hAnsi="Times New Roman" w:cs="Times New Roman"/>
          <w:sz w:val="28"/>
          <w:szCs w:val="28"/>
        </w:rPr>
      </w:pPr>
      <w:r w:rsidRPr="00A4197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Příloha č. 1 </w:t>
      </w:r>
    </w:p>
    <w:p w:rsidR="00D12076" w:rsidRPr="003B7365" w:rsidRDefault="00D12076" w:rsidP="00E47E94">
      <w:pPr>
        <w:jc w:val="both"/>
        <w:rPr>
          <w:rFonts w:ascii="Times New Roman" w:hAnsi="Times New Roman" w:cs="Times New Roman"/>
        </w:rPr>
      </w:pPr>
      <w:r w:rsidRPr="003B7365">
        <w:rPr>
          <w:rFonts w:ascii="Times New Roman" w:hAnsi="Times New Roman" w:cs="Times New Roman"/>
          <w:b/>
          <w:bCs/>
        </w:rPr>
        <w:t xml:space="preserve">Popis zakázky </w:t>
      </w:r>
    </w:p>
    <w:p w:rsidR="00D12076" w:rsidRPr="003B7365" w:rsidRDefault="00D12076" w:rsidP="004710D9">
      <w:pPr>
        <w:pStyle w:val="Default"/>
        <w:jc w:val="both"/>
      </w:pPr>
      <w:r w:rsidRPr="003B7365">
        <w:t xml:space="preserve">Předmětem zakázky je </w:t>
      </w:r>
      <w:r w:rsidR="002E353C">
        <w:t>š</w:t>
      </w:r>
      <w:r w:rsidR="002E353C" w:rsidRPr="002E353C">
        <w:t>kolení anglického jazyka</w:t>
      </w:r>
      <w:r w:rsidR="002E353C">
        <w:t xml:space="preserve"> pro</w:t>
      </w:r>
      <w:r w:rsidR="002E353C" w:rsidRPr="002E353C">
        <w:t xml:space="preserve"> student</w:t>
      </w:r>
      <w:r w:rsidR="002E353C">
        <w:t>y</w:t>
      </w:r>
      <w:r w:rsidR="002E353C" w:rsidRPr="002E353C">
        <w:t xml:space="preserve"> doktorského studia</w:t>
      </w:r>
      <w:r w:rsidR="002E353C">
        <w:rPr>
          <w:b/>
          <w:sz w:val="23"/>
          <w:szCs w:val="23"/>
        </w:rPr>
        <w:t xml:space="preserve"> </w:t>
      </w:r>
      <w:r w:rsidRPr="003B7365">
        <w:t>v rámci projektu</w:t>
      </w:r>
      <w:r w:rsidR="002E353C">
        <w:t xml:space="preserve"> </w:t>
      </w:r>
      <w:r w:rsidR="00324EAB" w:rsidRPr="003B7365">
        <w:rPr>
          <w:b/>
          <w:sz w:val="23"/>
          <w:szCs w:val="23"/>
        </w:rPr>
        <w:t>Inovace doktorského studijního programu</w:t>
      </w:r>
      <w:r w:rsidR="002E353C">
        <w:rPr>
          <w:b/>
          <w:sz w:val="23"/>
          <w:szCs w:val="23"/>
        </w:rPr>
        <w:t xml:space="preserve"> – INDOP (</w:t>
      </w:r>
      <w:r w:rsidRPr="003B7365">
        <w:t xml:space="preserve">reg. č.: </w:t>
      </w:r>
      <w:r w:rsidR="002E353C">
        <w:rPr>
          <w:rStyle w:val="datalabel"/>
        </w:rPr>
        <w:t>CZ.1.07/2.2.00/28.0327)</w:t>
      </w:r>
    </w:p>
    <w:p w:rsidR="00925FC5" w:rsidRDefault="00925FC5" w:rsidP="00E47E94">
      <w:pPr>
        <w:jc w:val="both"/>
        <w:rPr>
          <w:rFonts w:ascii="Times New Roman" w:hAnsi="Times New Roman" w:cs="Times New Roman"/>
          <w:i/>
          <w:iCs/>
        </w:rPr>
      </w:pPr>
    </w:p>
    <w:p w:rsidR="00D12076" w:rsidRDefault="00D12076" w:rsidP="00E47E94">
      <w:pPr>
        <w:jc w:val="both"/>
        <w:rPr>
          <w:rFonts w:ascii="Times New Roman" w:hAnsi="Times New Roman" w:cs="Times New Roman"/>
          <w:b/>
        </w:rPr>
      </w:pPr>
      <w:r w:rsidRPr="002E353C">
        <w:rPr>
          <w:rFonts w:ascii="Times New Roman" w:hAnsi="Times New Roman" w:cs="Times New Roman"/>
          <w:b/>
          <w:i/>
          <w:iCs/>
        </w:rPr>
        <w:t>Cíl</w:t>
      </w:r>
      <w:r w:rsidRPr="002E353C">
        <w:rPr>
          <w:rFonts w:ascii="Times New Roman" w:hAnsi="Times New Roman" w:cs="Times New Roman"/>
          <w:b/>
        </w:rPr>
        <w:t xml:space="preserve">: cílem zakázky je zajistit </w:t>
      </w:r>
      <w:r w:rsidR="002E353C" w:rsidRPr="002E353C">
        <w:rPr>
          <w:rFonts w:ascii="Times New Roman" w:hAnsi="Times New Roman" w:cs="Times New Roman"/>
          <w:b/>
        </w:rPr>
        <w:t>zvýšit jazykové kompetence studentů doktorského studia ve třech základních kurzech, které budou realizovány v prostorách zadavatele</w:t>
      </w:r>
      <w:r w:rsidRPr="002E353C">
        <w:rPr>
          <w:rFonts w:ascii="Times New Roman" w:hAnsi="Times New Roman" w:cs="Times New Roman"/>
          <w:b/>
        </w:rPr>
        <w:t xml:space="preserve">. </w:t>
      </w:r>
    </w:p>
    <w:p w:rsidR="00925FC5" w:rsidRPr="002E353C" w:rsidRDefault="00925FC5" w:rsidP="00E47E94">
      <w:pPr>
        <w:jc w:val="both"/>
        <w:rPr>
          <w:rFonts w:ascii="Times New Roman" w:hAnsi="Times New Roman" w:cs="Times New Roman"/>
          <w:b/>
        </w:rPr>
      </w:pPr>
    </w:p>
    <w:p w:rsidR="002E353C" w:rsidRPr="002E353C" w:rsidRDefault="002E353C" w:rsidP="002E353C">
      <w:pPr>
        <w:rPr>
          <w:b/>
        </w:rPr>
      </w:pPr>
      <w:r w:rsidRPr="002E353C">
        <w:rPr>
          <w:b/>
        </w:rPr>
        <w:t>Kurz č. 1: Academic Writing (v angličtině)</w:t>
      </w:r>
      <w:r w:rsidR="00F4196B">
        <w:rPr>
          <w:b/>
        </w:rPr>
        <w:t xml:space="preserve"> formou </w:t>
      </w:r>
      <w:r w:rsidR="00784A53">
        <w:rPr>
          <w:b/>
        </w:rPr>
        <w:t>workshopu</w:t>
      </w:r>
    </w:p>
    <w:p w:rsidR="002E353C" w:rsidRDefault="00925FC5" w:rsidP="002E353C">
      <w:r>
        <w:t>Předpokládaná hodnota: max. 3</w:t>
      </w:r>
      <w:r w:rsidR="002E353C">
        <w:t xml:space="preserve"> 000,- Kč/osobu pro 30 </w:t>
      </w:r>
      <w:r w:rsidR="00F4196B">
        <w:t xml:space="preserve"> - 40 </w:t>
      </w:r>
      <w:r w:rsidR="002E353C">
        <w:t>osob = 120 000,- Kč</w:t>
      </w:r>
      <w:r w:rsidR="00466530">
        <w:t xml:space="preserve"> s DPH</w:t>
      </w:r>
    </w:p>
    <w:p w:rsidR="002E353C" w:rsidRDefault="002E353C" w:rsidP="00F4196B">
      <w:pPr>
        <w:ind w:left="2124" w:hanging="2124"/>
      </w:pPr>
      <w:r>
        <w:t xml:space="preserve">Časové rozpětí: </w:t>
      </w:r>
      <w:r>
        <w:tab/>
      </w:r>
      <w:r w:rsidR="00F4196B">
        <w:t xml:space="preserve">5 lekcí </w:t>
      </w:r>
      <w:r>
        <w:t>x 3 hod, rozděleno na 2 skupiny po 15</w:t>
      </w:r>
      <w:r w:rsidR="00F4196B">
        <w:t xml:space="preserve"> - 20</w:t>
      </w:r>
      <w:r>
        <w:t xml:space="preserve"> lidech </w:t>
      </w:r>
      <w:r w:rsidR="00F4196B">
        <w:t>(každá skupina celkem 15 učebních hodin)</w:t>
      </w:r>
    </w:p>
    <w:p w:rsidR="001467DA" w:rsidRDefault="001467DA" w:rsidP="002E353C">
      <w:r>
        <w:t xml:space="preserve">Obecné požadavky na kurz: </w:t>
      </w:r>
    </w:p>
    <w:p w:rsidR="001467DA" w:rsidRPr="00603216" w:rsidRDefault="006919DB" w:rsidP="001467DA">
      <w:pPr>
        <w:pStyle w:val="Odstavecseseznamem"/>
        <w:numPr>
          <w:ilvl w:val="0"/>
          <w:numId w:val="31"/>
        </w:numPr>
      </w:pPr>
      <w:r>
        <w:t xml:space="preserve">Pro účastníky kurzu budou připraveny studijní materiály, které budou pokrývat témata </w:t>
      </w:r>
      <w:r w:rsidRPr="00603216">
        <w:t xml:space="preserve">uvedená v obsahové náplni kurzu. </w:t>
      </w:r>
    </w:p>
    <w:p w:rsidR="006919DB" w:rsidRPr="00603216" w:rsidRDefault="006919DB" w:rsidP="001467DA">
      <w:pPr>
        <w:pStyle w:val="Odstavecseseznamem"/>
        <w:numPr>
          <w:ilvl w:val="0"/>
          <w:numId w:val="31"/>
        </w:numPr>
      </w:pPr>
      <w:r w:rsidRPr="00603216">
        <w:t>Lektor bude každý týden po dobu konání kurzu</w:t>
      </w:r>
      <w:r w:rsidR="00F4196B" w:rsidRPr="00603216">
        <w:t xml:space="preserve"> (v termínech dohodnutých</w:t>
      </w:r>
      <w:r w:rsidRPr="00603216">
        <w:t xml:space="preserve"> na kurzu) k dispozici ke konzultacím elektronickou formou (email, Skype)</w:t>
      </w:r>
      <w:r w:rsidR="00F4196B" w:rsidRPr="00603216">
        <w:t>, rozsah elektronických konzultaci bude přizpůsoben zájmu studentů a bude se týkat pouze probíhajícího</w:t>
      </w:r>
      <w:r w:rsidR="00703DDF" w:rsidRPr="00603216">
        <w:t xml:space="preserve"> ku</w:t>
      </w:r>
      <w:r w:rsidR="00F4196B" w:rsidRPr="00603216">
        <w:t>rzu</w:t>
      </w:r>
      <w:r w:rsidRPr="00603216">
        <w:t xml:space="preserve">. </w:t>
      </w:r>
    </w:p>
    <w:p w:rsidR="00925FC5" w:rsidRPr="00C33B8F" w:rsidRDefault="00925FC5" w:rsidP="001467DA">
      <w:pPr>
        <w:pStyle w:val="Odstavecseseznamem"/>
        <w:numPr>
          <w:ilvl w:val="0"/>
          <w:numId w:val="31"/>
        </w:numPr>
      </w:pPr>
      <w:r w:rsidRPr="00C33B8F">
        <w:t xml:space="preserve">Kurz bude veden formou workshopu s aktivním zapojením jednotlivých účastníků </w:t>
      </w:r>
    </w:p>
    <w:p w:rsidR="00AA7C1F" w:rsidRPr="00C33B8F" w:rsidRDefault="00AA7C1F" w:rsidP="001467DA">
      <w:pPr>
        <w:pStyle w:val="Odstavecseseznamem"/>
        <w:numPr>
          <w:ilvl w:val="0"/>
          <w:numId w:val="31"/>
        </w:numPr>
      </w:pPr>
      <w:r w:rsidRPr="00C33B8F">
        <w:t>Účastníci by si měli odnést informace o:</w:t>
      </w:r>
    </w:p>
    <w:p w:rsidR="00AA7C1F" w:rsidRPr="00C33B8F" w:rsidRDefault="00467387" w:rsidP="00AA7C1F">
      <w:pPr>
        <w:pStyle w:val="Odstavecseseznamem"/>
        <w:numPr>
          <w:ilvl w:val="1"/>
          <w:numId w:val="31"/>
        </w:numPr>
      </w:pPr>
      <w:r w:rsidRPr="00C33B8F">
        <w:t xml:space="preserve">Plánování </w:t>
      </w:r>
      <w:r w:rsidR="00AA7C1F" w:rsidRPr="00C33B8F">
        <w:t>a struktuře psaní</w:t>
      </w:r>
      <w:r w:rsidRPr="00C33B8F">
        <w:t xml:space="preserve"> odborných textů</w:t>
      </w:r>
    </w:p>
    <w:p w:rsidR="00AA7C1F" w:rsidRPr="00C33B8F" w:rsidRDefault="00467387" w:rsidP="00AA7C1F">
      <w:pPr>
        <w:pStyle w:val="Odstavecseseznamem"/>
        <w:numPr>
          <w:ilvl w:val="1"/>
          <w:numId w:val="31"/>
        </w:numPr>
      </w:pPr>
      <w:r w:rsidRPr="00C33B8F">
        <w:t xml:space="preserve">Logické </w:t>
      </w:r>
      <w:r w:rsidR="00AA7C1F" w:rsidRPr="00C33B8F">
        <w:t>struktuře odstavců</w:t>
      </w:r>
    </w:p>
    <w:p w:rsidR="00AA7C1F" w:rsidRPr="00C33B8F" w:rsidRDefault="00467387" w:rsidP="00AA7C1F">
      <w:pPr>
        <w:pStyle w:val="Odstavecseseznamem"/>
        <w:numPr>
          <w:ilvl w:val="1"/>
          <w:numId w:val="31"/>
        </w:numPr>
      </w:pPr>
      <w:r w:rsidRPr="00C33B8F">
        <w:t xml:space="preserve">Efektivním </w:t>
      </w:r>
      <w:r w:rsidR="00AA7C1F" w:rsidRPr="00C33B8F">
        <w:t xml:space="preserve">třízení, </w:t>
      </w:r>
      <w:r w:rsidR="00BB0998" w:rsidRPr="00C33B8F">
        <w:t>srovnávání a porovnávání informací v textu</w:t>
      </w:r>
    </w:p>
    <w:p w:rsidR="00AA7C1F" w:rsidRPr="00C33B8F" w:rsidRDefault="00467387" w:rsidP="00AA7C1F">
      <w:pPr>
        <w:pStyle w:val="Odstavecseseznamem"/>
        <w:numPr>
          <w:ilvl w:val="1"/>
          <w:numId w:val="31"/>
        </w:numPr>
      </w:pPr>
      <w:r w:rsidRPr="00C33B8F">
        <w:t>V</w:t>
      </w:r>
      <w:r w:rsidR="00AA7C1F" w:rsidRPr="00C33B8F">
        <w:t>ytváření popisných a argumentačních textů</w:t>
      </w:r>
    </w:p>
    <w:p w:rsidR="00AA7C1F" w:rsidRPr="00C33B8F" w:rsidRDefault="00AA7C1F" w:rsidP="00AA7C1F">
      <w:pPr>
        <w:pStyle w:val="Odstavecseseznamem"/>
        <w:numPr>
          <w:ilvl w:val="1"/>
          <w:numId w:val="31"/>
        </w:numPr>
      </w:pPr>
      <w:r w:rsidRPr="00C33B8F">
        <w:t>Struktuře psaného textu a jeho vhodném formátování</w:t>
      </w:r>
    </w:p>
    <w:p w:rsidR="002E353C" w:rsidRPr="00603216" w:rsidRDefault="002E353C" w:rsidP="002E353C">
      <w:r w:rsidRPr="00603216">
        <w:t xml:space="preserve">Obsahová náplň kurzu: </w:t>
      </w:r>
      <w:r w:rsidRPr="00603216">
        <w:tab/>
      </w:r>
    </w:p>
    <w:p w:rsidR="00AA7C1F" w:rsidRPr="00C33B8F" w:rsidRDefault="00AA7C1F" w:rsidP="00AA7C1F">
      <w:pPr>
        <w:pStyle w:val="Odstavecseseznamem"/>
        <w:numPr>
          <w:ilvl w:val="0"/>
          <w:numId w:val="26"/>
        </w:numPr>
      </w:pPr>
      <w:r w:rsidRPr="00C33B8F">
        <w:t>Úvod (proces psaní, rozdíl mezi řečí a psaním, znalost okruhu čtenářů)</w:t>
      </w:r>
    </w:p>
    <w:p w:rsidR="002E353C" w:rsidRPr="00603216" w:rsidRDefault="002E353C" w:rsidP="002E353C">
      <w:pPr>
        <w:pStyle w:val="Odstavecseseznamem"/>
        <w:numPr>
          <w:ilvl w:val="0"/>
          <w:numId w:val="26"/>
        </w:numPr>
      </w:pPr>
      <w:r w:rsidRPr="00603216">
        <w:t>Obecné zásady psaní odborného textu</w:t>
      </w:r>
    </w:p>
    <w:p w:rsidR="002E353C" w:rsidRPr="00603216" w:rsidRDefault="002E353C" w:rsidP="002E353C">
      <w:pPr>
        <w:pStyle w:val="Odstavecseseznamem"/>
        <w:numPr>
          <w:ilvl w:val="0"/>
          <w:numId w:val="26"/>
        </w:numPr>
      </w:pPr>
      <w:r w:rsidRPr="00603216">
        <w:t>Struktura odborných článků, kapitol v knihách, disertačních prací</w:t>
      </w:r>
    </w:p>
    <w:p w:rsidR="002E353C" w:rsidRPr="00603216" w:rsidRDefault="002E353C" w:rsidP="002E353C">
      <w:pPr>
        <w:pStyle w:val="Odstavecseseznamem"/>
        <w:numPr>
          <w:ilvl w:val="0"/>
          <w:numId w:val="26"/>
        </w:numPr>
      </w:pPr>
      <w:r w:rsidRPr="00603216">
        <w:t>Hlavní akademické databáze (Web of Knowledge, Scopus, …)</w:t>
      </w:r>
    </w:p>
    <w:p w:rsidR="002E353C" w:rsidRPr="00603216" w:rsidRDefault="002E353C" w:rsidP="002E353C">
      <w:pPr>
        <w:pStyle w:val="Odstavecseseznamem"/>
        <w:numPr>
          <w:ilvl w:val="0"/>
          <w:numId w:val="26"/>
        </w:numPr>
      </w:pPr>
      <w:r w:rsidRPr="00603216">
        <w:t>Typografická úprava textů, vkládání obrázků, tabulek, zdrojových kódů, grafů, rovnic</w:t>
      </w:r>
    </w:p>
    <w:p w:rsidR="002E353C" w:rsidRPr="00603216" w:rsidRDefault="002E353C" w:rsidP="002E353C">
      <w:pPr>
        <w:pStyle w:val="Odstavecseseznamem"/>
        <w:numPr>
          <w:ilvl w:val="0"/>
          <w:numId w:val="26"/>
        </w:numPr>
      </w:pPr>
      <w:r w:rsidRPr="00603216">
        <w:t>Citace, citační etika, autocitace</w:t>
      </w:r>
    </w:p>
    <w:p w:rsidR="002E353C" w:rsidRPr="00603216" w:rsidRDefault="002E353C" w:rsidP="002E353C">
      <w:pPr>
        <w:pStyle w:val="Odstavecseseznamem"/>
        <w:numPr>
          <w:ilvl w:val="0"/>
          <w:numId w:val="26"/>
        </w:numPr>
      </w:pPr>
      <w:r w:rsidRPr="00603216">
        <w:t>Plagiátorství, parafrázování</w:t>
      </w:r>
    </w:p>
    <w:p w:rsidR="002E353C" w:rsidRPr="00603216" w:rsidRDefault="002E353C" w:rsidP="002E353C">
      <w:pPr>
        <w:pStyle w:val="Odstavecseseznamem"/>
        <w:numPr>
          <w:ilvl w:val="0"/>
          <w:numId w:val="26"/>
        </w:numPr>
      </w:pPr>
      <w:r w:rsidRPr="00603216">
        <w:t>Seznámení se základními formáty článků (APA, Springer, IEEE….)</w:t>
      </w:r>
    </w:p>
    <w:p w:rsidR="00AA7C1F" w:rsidRPr="00603216" w:rsidRDefault="00AA7C1F" w:rsidP="00AA7C1F">
      <w:pPr>
        <w:pStyle w:val="Odstavecseseznamem"/>
        <w:numPr>
          <w:ilvl w:val="0"/>
          <w:numId w:val="26"/>
        </w:numPr>
      </w:pPr>
      <w:r w:rsidRPr="00603216">
        <w:t>Názorné ukázky (vzory textů, výstavba odstavců, rozdělení textů)</w:t>
      </w:r>
    </w:p>
    <w:p w:rsidR="00AA7C1F" w:rsidRPr="00603216" w:rsidRDefault="00AA7C1F" w:rsidP="00AA7C1F">
      <w:pPr>
        <w:pStyle w:val="Odstavecseseznamem"/>
      </w:pPr>
    </w:p>
    <w:p w:rsidR="002E353C" w:rsidRDefault="002E353C" w:rsidP="002E353C">
      <w:r w:rsidRPr="00603216">
        <w:lastRenderedPageBreak/>
        <w:t>Požadavky na poskytovatele</w:t>
      </w:r>
      <w:r>
        <w:t xml:space="preserve">: </w:t>
      </w:r>
    </w:p>
    <w:p w:rsidR="002E353C" w:rsidRDefault="002E353C" w:rsidP="002E353C">
      <w:pPr>
        <w:pStyle w:val="Odstavecseseznamem"/>
        <w:numPr>
          <w:ilvl w:val="0"/>
          <w:numId w:val="25"/>
        </w:numPr>
      </w:pPr>
      <w:r>
        <w:t>Přednášející musí mít vysokoškolské vzdělání</w:t>
      </w:r>
    </w:p>
    <w:p w:rsidR="002E353C" w:rsidRDefault="002E353C" w:rsidP="002E353C">
      <w:pPr>
        <w:pStyle w:val="Odstavecseseznamem"/>
        <w:numPr>
          <w:ilvl w:val="0"/>
          <w:numId w:val="25"/>
        </w:numPr>
      </w:pPr>
      <w:r>
        <w:t>Přednášející musí mít zkušenosti s psaním odborných textů</w:t>
      </w:r>
      <w:r w:rsidR="00F4196B">
        <w:t xml:space="preserve"> </w:t>
      </w:r>
    </w:p>
    <w:p w:rsidR="002E353C" w:rsidRDefault="002E353C" w:rsidP="002E353C">
      <w:pPr>
        <w:pStyle w:val="Odstavecseseznamem"/>
        <w:numPr>
          <w:ilvl w:val="0"/>
          <w:numId w:val="25"/>
        </w:numPr>
      </w:pPr>
      <w:r>
        <w:t>Přednášející musí mít přehled v oblasti vědeckých databází</w:t>
      </w:r>
    </w:p>
    <w:p w:rsidR="00EC56B4" w:rsidRDefault="00EC56B4" w:rsidP="00F4196B">
      <w:r>
        <w:t>Studijní materiály</w:t>
      </w:r>
    </w:p>
    <w:p w:rsidR="00EC56B4" w:rsidRDefault="00EC56B4" w:rsidP="00EC56B4">
      <w:pPr>
        <w:pStyle w:val="Odstavecseseznamem"/>
        <w:numPr>
          <w:ilvl w:val="0"/>
          <w:numId w:val="35"/>
        </w:numPr>
      </w:pPr>
      <w:r>
        <w:t>Stručná příručka</w:t>
      </w:r>
      <w:r w:rsidR="00925FC5">
        <w:t>/manuál</w:t>
      </w:r>
      <w:r>
        <w:t xml:space="preserve"> </w:t>
      </w:r>
      <w:r w:rsidRPr="00EC56B4">
        <w:t>Academic Writing</w:t>
      </w:r>
    </w:p>
    <w:p w:rsidR="00EC56B4" w:rsidRDefault="00EC56B4" w:rsidP="00EC56B4">
      <w:pPr>
        <w:pStyle w:val="Odstavecseseznamem"/>
        <w:numPr>
          <w:ilvl w:val="0"/>
          <w:numId w:val="35"/>
        </w:numPr>
      </w:pPr>
      <w:r>
        <w:t xml:space="preserve">Základní poučky </w:t>
      </w:r>
      <w:r w:rsidRPr="00EC56B4">
        <w:t>Academic Writing</w:t>
      </w:r>
    </w:p>
    <w:p w:rsidR="00BB0998" w:rsidRDefault="00EC56B4" w:rsidP="00BB0998">
      <w:pPr>
        <w:pStyle w:val="Odstavecseseznamem"/>
        <w:numPr>
          <w:ilvl w:val="0"/>
          <w:numId w:val="35"/>
        </w:numPr>
      </w:pPr>
      <w:r>
        <w:t>Ukázky textů</w:t>
      </w:r>
    </w:p>
    <w:p w:rsidR="00CC10EE" w:rsidRDefault="00CC10EE" w:rsidP="00CC10EE"/>
    <w:p w:rsidR="00CC10EE" w:rsidRDefault="00CC10EE" w:rsidP="00CC10EE">
      <w:r>
        <w:t>Termíny konání kurzů</w:t>
      </w:r>
    </w:p>
    <w:p w:rsidR="00CC10EE" w:rsidRDefault="00CC10EE" w:rsidP="00CC10EE">
      <w:pPr>
        <w:pStyle w:val="Odstavecseseznamem"/>
        <w:numPr>
          <w:ilvl w:val="0"/>
          <w:numId w:val="37"/>
        </w:numPr>
      </w:pPr>
      <w:r>
        <w:t xml:space="preserve">Skupina </w:t>
      </w:r>
      <w:r>
        <w:tab/>
      </w:r>
      <w:r>
        <w:tab/>
      </w:r>
      <w:r>
        <w:tab/>
      </w:r>
      <w:r>
        <w:tab/>
      </w:r>
      <w:r>
        <w:tab/>
        <w:t>2. Skupina</w:t>
      </w:r>
    </w:p>
    <w:p w:rsidR="00CC10EE" w:rsidRDefault="00CC10EE" w:rsidP="00CC10EE">
      <w:pPr>
        <w:pStyle w:val="Odstavecseseznamem"/>
      </w:pPr>
      <w:r>
        <w:t>24.9.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26.9.</w:t>
      </w:r>
    </w:p>
    <w:p w:rsidR="00CC10EE" w:rsidRDefault="00CC10EE" w:rsidP="00CC10EE">
      <w:pPr>
        <w:pStyle w:val="Odstavecseseznamem"/>
      </w:pPr>
      <w:r>
        <w:t>1.10.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3.10.</w:t>
      </w:r>
    </w:p>
    <w:p w:rsidR="00CC10EE" w:rsidRDefault="00CC10EE" w:rsidP="00CC10EE">
      <w:pPr>
        <w:pStyle w:val="Odstavecseseznamem"/>
      </w:pPr>
      <w:r>
        <w:t>8.10.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10.10.</w:t>
      </w:r>
    </w:p>
    <w:p w:rsidR="00CC10EE" w:rsidRDefault="00CC10EE" w:rsidP="00CC10EE">
      <w:pPr>
        <w:pStyle w:val="Odstavecseseznamem"/>
      </w:pPr>
      <w:r>
        <w:t>15.10.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17.10.</w:t>
      </w:r>
    </w:p>
    <w:p w:rsidR="00CC10EE" w:rsidRDefault="00CC10EE" w:rsidP="00CC10EE">
      <w:pPr>
        <w:pStyle w:val="Odstavecseseznamem"/>
      </w:pPr>
      <w:r>
        <w:t>22.10.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24.10.</w:t>
      </w:r>
    </w:p>
    <w:p w:rsidR="00CC10EE" w:rsidRDefault="00CC10EE" w:rsidP="00CC10EE">
      <w:pPr>
        <w:pStyle w:val="Odstavecseseznamem"/>
      </w:pPr>
      <w:r>
        <w:t>Náhradní termín 29.10.</w:t>
      </w:r>
      <w:r>
        <w:tab/>
      </w:r>
      <w:r>
        <w:tab/>
      </w:r>
      <w:r>
        <w:tab/>
        <w:t>náhradní termín  31.10.</w:t>
      </w:r>
    </w:p>
    <w:p w:rsidR="00F4196B" w:rsidRDefault="00F4196B" w:rsidP="00F4196B">
      <w:r>
        <w:t xml:space="preserve">Kurz bude zakončen Certifikátem o jeho absolvování na </w:t>
      </w:r>
      <w:r w:rsidR="00EC56B4">
        <w:t>papíru formátu A4 o minimální gramáži 200gv barevném provedení</w:t>
      </w:r>
    </w:p>
    <w:p w:rsidR="002E353C" w:rsidRDefault="002E353C" w:rsidP="002E353C">
      <w:r>
        <w:br w:type="page"/>
      </w:r>
    </w:p>
    <w:p w:rsidR="002E353C" w:rsidRDefault="002E353C" w:rsidP="002E353C">
      <w:pPr>
        <w:rPr>
          <w:b/>
        </w:rPr>
      </w:pPr>
      <w:r w:rsidRPr="002E353C">
        <w:rPr>
          <w:b/>
        </w:rPr>
        <w:lastRenderedPageBreak/>
        <w:t>Kurz č. 2: Presentation Skills in English</w:t>
      </w:r>
      <w:r w:rsidR="00BB0998">
        <w:rPr>
          <w:b/>
        </w:rPr>
        <w:t xml:space="preserve"> formou </w:t>
      </w:r>
      <w:r w:rsidR="00784A53">
        <w:rPr>
          <w:b/>
        </w:rPr>
        <w:t>workshopu</w:t>
      </w:r>
    </w:p>
    <w:p w:rsidR="002333A9" w:rsidRPr="002E353C" w:rsidRDefault="002333A9" w:rsidP="002E353C">
      <w:pPr>
        <w:rPr>
          <w:b/>
        </w:rPr>
      </w:pPr>
    </w:p>
    <w:p w:rsidR="002E353C" w:rsidRDefault="002E353C" w:rsidP="002E353C">
      <w:r>
        <w:t xml:space="preserve">Odhad ceny: </w:t>
      </w:r>
      <w:r>
        <w:tab/>
      </w:r>
      <w:r>
        <w:tab/>
        <w:t xml:space="preserve">max. </w:t>
      </w:r>
      <w:r w:rsidR="00BB0998">
        <w:t>3</w:t>
      </w:r>
      <w:r>
        <w:t> 000,- Kč/osobu pro 30</w:t>
      </w:r>
      <w:r w:rsidR="00BB0998">
        <w:t xml:space="preserve"> - 40</w:t>
      </w:r>
      <w:r>
        <w:t xml:space="preserve"> osob = 120 000,- Kč</w:t>
      </w:r>
      <w:r w:rsidR="00466530">
        <w:t xml:space="preserve"> s DPH</w:t>
      </w:r>
    </w:p>
    <w:p w:rsidR="002E353C" w:rsidRDefault="002E353C" w:rsidP="00BB0998">
      <w:pPr>
        <w:ind w:left="2124" w:hanging="2124"/>
      </w:pPr>
      <w:r>
        <w:t xml:space="preserve">Časové rozpětí: </w:t>
      </w:r>
      <w:r>
        <w:tab/>
      </w:r>
      <w:r w:rsidR="00BB0998">
        <w:t>5 lekcí x 3 hod, rozděleno na 2 skupiny po 15 - 20 lidech (každá skupina celkem 15 učebních hodin)</w:t>
      </w:r>
    </w:p>
    <w:p w:rsidR="002333A9" w:rsidRDefault="002333A9" w:rsidP="00FF3BF2"/>
    <w:p w:rsidR="00FF3BF2" w:rsidRDefault="00FF3BF2" w:rsidP="00FF3BF2">
      <w:r>
        <w:t xml:space="preserve">Obecné požadavky na kurz: </w:t>
      </w:r>
    </w:p>
    <w:p w:rsidR="00FF3BF2" w:rsidRDefault="00FF3BF2" w:rsidP="00FF3BF2">
      <w:pPr>
        <w:pStyle w:val="Odstavecseseznamem"/>
        <w:numPr>
          <w:ilvl w:val="0"/>
          <w:numId w:val="31"/>
        </w:numPr>
      </w:pPr>
      <w:r>
        <w:t xml:space="preserve">Pro účastníky kurzu budou připraveny studijní materiály, které budou pokrývat témata uvedená v obsahové náplni kurzu. </w:t>
      </w:r>
    </w:p>
    <w:p w:rsidR="00BB0998" w:rsidRPr="00603216" w:rsidRDefault="00BB0998" w:rsidP="00BB0998">
      <w:pPr>
        <w:pStyle w:val="Odstavecseseznamem"/>
        <w:numPr>
          <w:ilvl w:val="0"/>
          <w:numId w:val="31"/>
        </w:numPr>
      </w:pPr>
      <w:r>
        <w:t xml:space="preserve">Lektor bude každý týden po dobu konání kurzu (v termínech dohodnutých na kurzu) </w:t>
      </w:r>
      <w:r w:rsidRPr="00603216">
        <w:t>k dispozici ke konzultacím elektronickou formou (email, Skype), rozsah elektronických konzultaci bude přizpůsoben zájmu studentů a bude se týkat pouze probíhajícího</w:t>
      </w:r>
      <w:r w:rsidR="00703DDF" w:rsidRPr="00603216">
        <w:t xml:space="preserve"> ku</w:t>
      </w:r>
      <w:r w:rsidRPr="00603216">
        <w:t xml:space="preserve">rzu. </w:t>
      </w:r>
    </w:p>
    <w:p w:rsidR="00BB0998" w:rsidRPr="00603216" w:rsidRDefault="00BB0998" w:rsidP="00BB0998">
      <w:pPr>
        <w:pStyle w:val="Odstavecseseznamem"/>
        <w:numPr>
          <w:ilvl w:val="0"/>
          <w:numId w:val="31"/>
        </w:numPr>
      </w:pPr>
      <w:r w:rsidRPr="00603216">
        <w:t xml:space="preserve">Kurz bude veden formou workshopu s aktivním zapojením jednotlivých účastníků </w:t>
      </w:r>
    </w:p>
    <w:p w:rsidR="00BB0998" w:rsidRPr="00603216" w:rsidRDefault="00BB0998" w:rsidP="00BB0998">
      <w:pPr>
        <w:pStyle w:val="Odstavecseseznamem"/>
        <w:numPr>
          <w:ilvl w:val="0"/>
          <w:numId w:val="31"/>
        </w:numPr>
      </w:pPr>
      <w:r w:rsidRPr="00603216">
        <w:t>Účastníci by se měli</w:t>
      </w:r>
    </w:p>
    <w:p w:rsidR="00BB0998" w:rsidRPr="00603216" w:rsidRDefault="00BB0998" w:rsidP="00BB0998">
      <w:pPr>
        <w:pStyle w:val="Odstavecseseznamem"/>
        <w:numPr>
          <w:ilvl w:val="1"/>
          <w:numId w:val="31"/>
        </w:numPr>
      </w:pPr>
      <w:r w:rsidRPr="00603216">
        <w:t>Zlepšit ve svých prezentačních dovednostech</w:t>
      </w:r>
    </w:p>
    <w:p w:rsidR="00BB0998" w:rsidRPr="00603216" w:rsidRDefault="00467387" w:rsidP="00BB0998">
      <w:pPr>
        <w:pStyle w:val="Odstavecseseznamem"/>
        <w:numPr>
          <w:ilvl w:val="1"/>
          <w:numId w:val="31"/>
        </w:numPr>
      </w:pPr>
      <w:r w:rsidRPr="00603216">
        <w:t>Získat přehled o tom, j</w:t>
      </w:r>
      <w:r w:rsidR="00BB0998" w:rsidRPr="00603216">
        <w:t>ak efektivně prezentovat a předat informace</w:t>
      </w:r>
    </w:p>
    <w:p w:rsidR="00BB0998" w:rsidRPr="00603216" w:rsidRDefault="00467387" w:rsidP="00BB0998">
      <w:pPr>
        <w:pStyle w:val="Odstavecseseznamem"/>
        <w:numPr>
          <w:ilvl w:val="1"/>
          <w:numId w:val="31"/>
        </w:numPr>
      </w:pPr>
      <w:r w:rsidRPr="00603216">
        <w:t>Naučit v</w:t>
      </w:r>
      <w:r w:rsidR="00BB0998" w:rsidRPr="00603216">
        <w:t>ytvoř</w:t>
      </w:r>
      <w:r w:rsidRPr="00603216">
        <w:t>it</w:t>
      </w:r>
      <w:r w:rsidR="00BB0998" w:rsidRPr="00603216">
        <w:t xml:space="preserve"> struktur</w:t>
      </w:r>
      <w:r w:rsidRPr="00603216">
        <w:t>u</w:t>
      </w:r>
      <w:r w:rsidR="00BB0998" w:rsidRPr="00603216">
        <w:t xml:space="preserve"> prezentace</w:t>
      </w:r>
    </w:p>
    <w:p w:rsidR="00BB0998" w:rsidRPr="00603216" w:rsidRDefault="00467387" w:rsidP="00BB0998">
      <w:pPr>
        <w:pStyle w:val="Odstavecseseznamem"/>
        <w:numPr>
          <w:ilvl w:val="1"/>
          <w:numId w:val="31"/>
        </w:numPr>
      </w:pPr>
      <w:r w:rsidRPr="00603216">
        <w:t xml:space="preserve">Umět vhodně </w:t>
      </w:r>
      <w:r w:rsidR="00A7373E" w:rsidRPr="00603216">
        <w:t>navrhnout</w:t>
      </w:r>
      <w:r w:rsidRPr="00603216">
        <w:t xml:space="preserve"> o</w:t>
      </w:r>
      <w:r w:rsidR="00BB0998" w:rsidRPr="00603216">
        <w:t>bsah prezentace a form</w:t>
      </w:r>
      <w:r w:rsidRPr="00603216">
        <w:t>u</w:t>
      </w:r>
      <w:r w:rsidR="00BB0998" w:rsidRPr="00603216">
        <w:t xml:space="preserve"> podkladových materiálů</w:t>
      </w:r>
    </w:p>
    <w:p w:rsidR="002E353C" w:rsidRPr="00603216" w:rsidRDefault="002E353C" w:rsidP="002E353C">
      <w:r w:rsidRPr="00603216">
        <w:t xml:space="preserve">Obsahová náplň kurzu: </w:t>
      </w:r>
    </w:p>
    <w:p w:rsidR="002E353C" w:rsidRPr="00603216" w:rsidRDefault="002E353C" w:rsidP="002E353C">
      <w:pPr>
        <w:pStyle w:val="Odstavecseseznamem"/>
        <w:numPr>
          <w:ilvl w:val="0"/>
          <w:numId w:val="28"/>
        </w:numPr>
      </w:pPr>
      <w:r w:rsidRPr="00603216">
        <w:t>Základní zásady odborného prezentování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Prostředky verbální a neverbální komunikace při prezentování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Jak zvládat nervozitu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Jak se při prezentaci chovat a čemu se vyhnout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Jak interagovat s posluchači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Jak srozumitelně formulovat myšlenky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Jak efektivně vytvářet prezentační materiály</w:t>
      </w:r>
    </w:p>
    <w:p w:rsidR="00BB0998" w:rsidRPr="00603216" w:rsidRDefault="00BB0998" w:rsidP="002E353C">
      <w:pPr>
        <w:pStyle w:val="Odstavecseseznamem"/>
        <w:numPr>
          <w:ilvl w:val="0"/>
          <w:numId w:val="27"/>
        </w:numPr>
      </w:pPr>
      <w:r w:rsidRPr="00603216">
        <w:t>Jak využívat připravené materiály efektivně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Jak prezentovat v angličtině, čeho se vyvarovat, jazyková specifika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Jak zaujmout posluchače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Specifika verbální, vizuální a vokální stránky prezentování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Participace posluchačů v rámci prezentace</w:t>
      </w:r>
    </w:p>
    <w:p w:rsidR="002E353C" w:rsidRPr="00603216" w:rsidRDefault="002E353C" w:rsidP="002E353C">
      <w:pPr>
        <w:pStyle w:val="Odstavecseseznamem"/>
        <w:numPr>
          <w:ilvl w:val="0"/>
          <w:numId w:val="27"/>
        </w:numPr>
      </w:pPr>
      <w:r w:rsidRPr="00603216">
        <w:t>Jak zvládat obtížné dotazy</w:t>
      </w:r>
    </w:p>
    <w:p w:rsidR="00BB0998" w:rsidRPr="00603216" w:rsidRDefault="00BB0998" w:rsidP="002E353C">
      <w:pPr>
        <w:pStyle w:val="Odstavecseseznamem"/>
        <w:numPr>
          <w:ilvl w:val="0"/>
          <w:numId w:val="27"/>
        </w:numPr>
      </w:pPr>
      <w:r w:rsidRPr="00603216">
        <w:t xml:space="preserve">Jak zdůraznit podstatné informace </w:t>
      </w:r>
    </w:p>
    <w:p w:rsidR="002E353C" w:rsidRDefault="002E353C" w:rsidP="002E353C">
      <w:r w:rsidRPr="00603216">
        <w:t>Požadavky na poskytovatele:</w:t>
      </w:r>
      <w:r>
        <w:t xml:space="preserve"> </w:t>
      </w:r>
    </w:p>
    <w:p w:rsidR="00BB0998" w:rsidRDefault="00BB0998" w:rsidP="00BB0998">
      <w:pPr>
        <w:pStyle w:val="Odstavecseseznamem"/>
        <w:numPr>
          <w:ilvl w:val="0"/>
          <w:numId w:val="27"/>
        </w:numPr>
      </w:pPr>
      <w:r>
        <w:t>Přednášející musí mít vysokoškolské vzdělání</w:t>
      </w:r>
    </w:p>
    <w:p w:rsidR="00BB0998" w:rsidRDefault="00BB0998" w:rsidP="00BB0998">
      <w:pPr>
        <w:pStyle w:val="Odstavecseseznamem"/>
        <w:numPr>
          <w:ilvl w:val="0"/>
          <w:numId w:val="27"/>
        </w:numPr>
      </w:pPr>
      <w:r>
        <w:t xml:space="preserve">Přednášející musí mít zkušenosti s přednášením v anglickém jazyce  </w:t>
      </w:r>
    </w:p>
    <w:p w:rsidR="00BB0998" w:rsidRDefault="00BB0998" w:rsidP="00BB0998">
      <w:pPr>
        <w:pStyle w:val="Odstavecseseznamem"/>
        <w:numPr>
          <w:ilvl w:val="0"/>
          <w:numId w:val="27"/>
        </w:numPr>
      </w:pPr>
      <w:r>
        <w:t>Přednášející musí mít přehled v oblasti nonverbální komunikace</w:t>
      </w:r>
    </w:p>
    <w:p w:rsidR="002333A9" w:rsidRDefault="002333A9" w:rsidP="002333A9">
      <w:r>
        <w:lastRenderedPageBreak/>
        <w:t>Studijní materiály</w:t>
      </w:r>
    </w:p>
    <w:p w:rsidR="002333A9" w:rsidRDefault="002333A9" w:rsidP="002333A9">
      <w:pPr>
        <w:pStyle w:val="Odstavecseseznamem"/>
        <w:numPr>
          <w:ilvl w:val="0"/>
          <w:numId w:val="35"/>
        </w:numPr>
      </w:pPr>
      <w:r>
        <w:t xml:space="preserve">Stručná příručka/manuál </w:t>
      </w:r>
      <w:r w:rsidRPr="002333A9">
        <w:t>Presentation Skills in English</w:t>
      </w:r>
    </w:p>
    <w:p w:rsidR="002333A9" w:rsidRDefault="002333A9" w:rsidP="002333A9">
      <w:pPr>
        <w:pStyle w:val="Odstavecseseznamem"/>
        <w:numPr>
          <w:ilvl w:val="0"/>
          <w:numId w:val="35"/>
        </w:numPr>
      </w:pPr>
      <w:r>
        <w:t xml:space="preserve">Základní poučky </w:t>
      </w:r>
      <w:r w:rsidRPr="002333A9">
        <w:t>Presentation Skills in English</w:t>
      </w:r>
    </w:p>
    <w:p w:rsidR="002333A9" w:rsidRDefault="002333A9" w:rsidP="002333A9">
      <w:pPr>
        <w:pStyle w:val="Odstavecseseznamem"/>
        <w:numPr>
          <w:ilvl w:val="0"/>
          <w:numId w:val="35"/>
        </w:numPr>
      </w:pPr>
      <w:r>
        <w:t>Ukázky vhodných prezentačních materiálů</w:t>
      </w:r>
    </w:p>
    <w:p w:rsidR="00CC10EE" w:rsidRDefault="00CC10EE" w:rsidP="002333A9"/>
    <w:p w:rsidR="00CC10EE" w:rsidRDefault="00CC10EE" w:rsidP="00CC10EE">
      <w:r>
        <w:t>Termíny konání kurzů</w:t>
      </w:r>
    </w:p>
    <w:p w:rsidR="00CC10EE" w:rsidRDefault="00CC10EE" w:rsidP="00CC10EE">
      <w:pPr>
        <w:pStyle w:val="Odstavecseseznamem"/>
        <w:numPr>
          <w:ilvl w:val="0"/>
          <w:numId w:val="39"/>
        </w:numPr>
      </w:pPr>
      <w:r>
        <w:t xml:space="preserve">Skupina </w:t>
      </w:r>
      <w:r>
        <w:tab/>
      </w:r>
      <w:r>
        <w:tab/>
      </w:r>
      <w:r>
        <w:tab/>
      </w:r>
      <w:r>
        <w:tab/>
      </w:r>
      <w:r>
        <w:tab/>
        <w:t>2. Skupina</w:t>
      </w:r>
    </w:p>
    <w:p w:rsidR="00CC10EE" w:rsidRDefault="00CC10EE" w:rsidP="00CC10EE">
      <w:pPr>
        <w:pStyle w:val="Odstavecseseznamem"/>
      </w:pPr>
      <w:r>
        <w:t>5.11.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7.11.</w:t>
      </w:r>
    </w:p>
    <w:p w:rsidR="00CC10EE" w:rsidRDefault="00CC10EE" w:rsidP="00CC10EE">
      <w:pPr>
        <w:pStyle w:val="Odstavecseseznamem"/>
      </w:pPr>
      <w:r>
        <w:t>12.11.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14.11.</w:t>
      </w:r>
    </w:p>
    <w:p w:rsidR="00CC10EE" w:rsidRDefault="00CC10EE" w:rsidP="00CC10EE">
      <w:pPr>
        <w:pStyle w:val="Odstavecseseznamem"/>
      </w:pPr>
      <w:r>
        <w:t>19.11.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21.11.</w:t>
      </w:r>
    </w:p>
    <w:p w:rsidR="00CC10EE" w:rsidRDefault="00CC10EE" w:rsidP="00CC10EE">
      <w:pPr>
        <w:pStyle w:val="Odstavecseseznamem"/>
      </w:pPr>
      <w:r>
        <w:t>26.11.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28.11.</w:t>
      </w:r>
    </w:p>
    <w:p w:rsidR="00CC10EE" w:rsidRDefault="00CC10EE" w:rsidP="00CC10EE">
      <w:pPr>
        <w:pStyle w:val="Odstavecseseznamem"/>
      </w:pPr>
      <w:r>
        <w:t>3.12.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5.12.</w:t>
      </w:r>
    </w:p>
    <w:p w:rsidR="00CC10EE" w:rsidRDefault="00CC10EE" w:rsidP="00CC10EE">
      <w:pPr>
        <w:pStyle w:val="Odstavecseseznamem"/>
      </w:pPr>
      <w:r>
        <w:t>Náhradní termín 10.12.</w:t>
      </w:r>
      <w:r>
        <w:tab/>
      </w:r>
      <w:r>
        <w:tab/>
      </w:r>
      <w:r>
        <w:tab/>
        <w:t>náhradní termín  12.12.</w:t>
      </w:r>
    </w:p>
    <w:p w:rsidR="00CC10EE" w:rsidRDefault="00CC10EE" w:rsidP="00CC10EE">
      <w:pPr>
        <w:pStyle w:val="Odstavecseseznamem"/>
      </w:pPr>
    </w:p>
    <w:p w:rsidR="002333A9" w:rsidRDefault="002333A9" w:rsidP="002333A9">
      <w:r>
        <w:t>Kurz bude zakončen Certifikátem o jeho absolvování na papíru formátu A4 o minimální gramáži 200gv barevném provedení</w:t>
      </w:r>
    </w:p>
    <w:p w:rsidR="002E353C" w:rsidRDefault="002E353C" w:rsidP="002E353C">
      <w:r>
        <w:br w:type="page"/>
      </w:r>
    </w:p>
    <w:p w:rsidR="002333A9" w:rsidRDefault="002E353C" w:rsidP="002E353C">
      <w:pPr>
        <w:rPr>
          <w:b/>
        </w:rPr>
      </w:pPr>
      <w:r w:rsidRPr="002E353C">
        <w:rPr>
          <w:b/>
        </w:rPr>
        <w:lastRenderedPageBreak/>
        <w:t xml:space="preserve">Kurz č. 3: IT English </w:t>
      </w:r>
      <w:r w:rsidRPr="002E353C">
        <w:rPr>
          <w:b/>
          <w:lang w:val="en-US"/>
        </w:rPr>
        <w:t xml:space="preserve">&amp; </w:t>
      </w:r>
      <w:r w:rsidRPr="002E353C">
        <w:rPr>
          <w:b/>
        </w:rPr>
        <w:t>Math English</w:t>
      </w:r>
    </w:p>
    <w:p w:rsidR="00334C53" w:rsidRPr="002E353C" w:rsidRDefault="00334C53" w:rsidP="002E353C">
      <w:pPr>
        <w:rPr>
          <w:b/>
        </w:rPr>
      </w:pPr>
    </w:p>
    <w:p w:rsidR="002333A9" w:rsidRDefault="002333A9" w:rsidP="00334C53">
      <w:r>
        <w:t xml:space="preserve">Odhad ceny: </w:t>
      </w:r>
      <w:r>
        <w:tab/>
      </w:r>
      <w:r>
        <w:tab/>
        <w:t>max. 2 750,- Kč/osobu pro 30 - 40 osob = 105 000,- Kč s DPH</w:t>
      </w:r>
    </w:p>
    <w:p w:rsidR="002333A9" w:rsidRDefault="002333A9" w:rsidP="00334C53">
      <w:pPr>
        <w:ind w:left="2124" w:hanging="2124"/>
      </w:pPr>
      <w:r>
        <w:t xml:space="preserve">Časové rozpětí: </w:t>
      </w:r>
      <w:r>
        <w:tab/>
        <w:t xml:space="preserve">3 lekce x 3 hod, rozděleno na 2 skupiny po 15 - 20 lidech (každá skupina celkem </w:t>
      </w:r>
      <w:r w:rsidR="00A279FA">
        <w:t>9</w:t>
      </w:r>
      <w:r>
        <w:t xml:space="preserve"> učebních hodin)</w:t>
      </w:r>
    </w:p>
    <w:p w:rsidR="00334C53" w:rsidRDefault="00334C53" w:rsidP="00334C53">
      <w:pPr>
        <w:ind w:left="2124" w:hanging="2124"/>
      </w:pPr>
    </w:p>
    <w:p w:rsidR="005D2F63" w:rsidRDefault="005D2F63" w:rsidP="00334C53">
      <w:r>
        <w:t xml:space="preserve">Obecné požadavky na kurz: </w:t>
      </w:r>
    </w:p>
    <w:p w:rsidR="005D2F63" w:rsidRDefault="005D2F63" w:rsidP="00334C53">
      <w:pPr>
        <w:pStyle w:val="Odstavecseseznamem"/>
        <w:numPr>
          <w:ilvl w:val="0"/>
          <w:numId w:val="31"/>
        </w:numPr>
      </w:pPr>
      <w:r>
        <w:t xml:space="preserve">Pro účastníky kurzu budou připraveny studijní materiály, které budou pokrývat témata uvedená v obsahové náplni kurzu. </w:t>
      </w:r>
    </w:p>
    <w:p w:rsidR="002333A9" w:rsidRDefault="002333A9" w:rsidP="00334C53">
      <w:pPr>
        <w:pStyle w:val="Odstavecseseznamem"/>
        <w:numPr>
          <w:ilvl w:val="0"/>
          <w:numId w:val="31"/>
        </w:numPr>
      </w:pPr>
      <w:r>
        <w:t>Lektor bude každý týden po dobu konání kurzu (v termínech dohodnutých na kurzu) k dispozici ke konzultacím elektronickou formou (email, Skype), rozsah elektronických konzultaci bude přizpůsoben zájmu studentů a bude se týkat pouze probíhajícího</w:t>
      </w:r>
      <w:r w:rsidR="00703DDF">
        <w:t xml:space="preserve"> ku</w:t>
      </w:r>
      <w:r>
        <w:t xml:space="preserve">rzu. </w:t>
      </w:r>
    </w:p>
    <w:p w:rsidR="002E353C" w:rsidRDefault="002E353C" w:rsidP="00334C53">
      <w:r>
        <w:t xml:space="preserve">Obsahová náplň kurzu: </w:t>
      </w:r>
    </w:p>
    <w:p w:rsidR="002E353C" w:rsidRDefault="002E353C" w:rsidP="00334C53">
      <w:pPr>
        <w:pStyle w:val="Odstavecseseznamem"/>
        <w:numPr>
          <w:ilvl w:val="0"/>
          <w:numId w:val="29"/>
        </w:numPr>
      </w:pPr>
      <w:r>
        <w:t>Obecné zásady odborného vyjadřování</w:t>
      </w:r>
    </w:p>
    <w:p w:rsidR="002E353C" w:rsidRDefault="002E353C" w:rsidP="002E353C">
      <w:pPr>
        <w:pStyle w:val="Odstavecseseznamem"/>
        <w:numPr>
          <w:ilvl w:val="0"/>
          <w:numId w:val="29"/>
        </w:numPr>
      </w:pPr>
      <w:r>
        <w:t>Poskytnout studijní materiály ke kurzu (slovník technických termínů probíraných v rámci kurzu, děleno po jednotlivých oblastech)</w:t>
      </w:r>
    </w:p>
    <w:p w:rsidR="002E353C" w:rsidRDefault="002E353C" w:rsidP="002E353C">
      <w:pPr>
        <w:pStyle w:val="Odstavecseseznamem"/>
        <w:numPr>
          <w:ilvl w:val="0"/>
          <w:numId w:val="29"/>
        </w:numPr>
      </w:pPr>
      <w:r>
        <w:t>English for Software (operační systémy, SW aplikace, programovací jazyky, internet)</w:t>
      </w:r>
    </w:p>
    <w:p w:rsidR="002E353C" w:rsidRDefault="002E353C" w:rsidP="002E353C">
      <w:pPr>
        <w:pStyle w:val="Odstavecseseznamem"/>
        <w:numPr>
          <w:ilvl w:val="0"/>
          <w:numId w:val="29"/>
        </w:numPr>
      </w:pPr>
      <w:r>
        <w:t>English for Computer Hardware (typy počítačů, HW komponenty, periferní zařízení, úložiště a paměťová média)</w:t>
      </w:r>
    </w:p>
    <w:p w:rsidR="002E353C" w:rsidRDefault="002E353C" w:rsidP="002E353C">
      <w:pPr>
        <w:pStyle w:val="Odstavecseseznamem"/>
        <w:numPr>
          <w:ilvl w:val="0"/>
          <w:numId w:val="29"/>
        </w:numPr>
      </w:pPr>
      <w:r>
        <w:t>English for Computer Networks (počítačové sítě, síťové prvky, topologie, přenosová média, přenos dat)</w:t>
      </w:r>
    </w:p>
    <w:p w:rsidR="002E353C" w:rsidRDefault="002E353C" w:rsidP="002E353C">
      <w:pPr>
        <w:pStyle w:val="Odstavecseseznamem"/>
        <w:numPr>
          <w:ilvl w:val="0"/>
          <w:numId w:val="29"/>
        </w:numPr>
      </w:pPr>
      <w:r>
        <w:t>Math English Basics – matematické výrazy, rovnice, jak je číst a používat při prezentaci, zlomky, desetinná místa, procenta, zaokrouhlování, indexy, mocniny, integrály, derivace, matice, atd.</w:t>
      </w:r>
    </w:p>
    <w:p w:rsidR="002E353C" w:rsidRDefault="002E353C" w:rsidP="002E353C">
      <w:pPr>
        <w:pStyle w:val="Odstavecseseznamem"/>
        <w:numPr>
          <w:ilvl w:val="0"/>
          <w:numId w:val="29"/>
        </w:numPr>
      </w:pPr>
      <w:r>
        <w:t>Math English - Shape and Space – různé typy útvarů, křivek, v rovině i v prostoru (2D, 3D), popis grafů, popis burzovních grafů</w:t>
      </w:r>
      <w:r w:rsidR="00784A53">
        <w:t>, atd.</w:t>
      </w:r>
    </w:p>
    <w:p w:rsidR="002E353C" w:rsidRDefault="002E353C" w:rsidP="002E353C">
      <w:pPr>
        <w:pStyle w:val="Odstavecseseznamem"/>
        <w:numPr>
          <w:ilvl w:val="0"/>
          <w:numId w:val="29"/>
        </w:numPr>
      </w:pPr>
      <w:r>
        <w:t>Math English – Data – výrazy spojené s prací s daty, statistická angličtina, průměry, typy dat, spojitost, nespojitost, výrazy z oblasti data miningu, časové řady, pravděpodobnost, kombinatorika, finanční data</w:t>
      </w:r>
    </w:p>
    <w:p w:rsidR="002E353C" w:rsidRDefault="002E353C" w:rsidP="00BD6D5E">
      <w:pPr>
        <w:pStyle w:val="Odstavecseseznamem"/>
        <w:numPr>
          <w:ilvl w:val="0"/>
          <w:numId w:val="29"/>
        </w:numPr>
      </w:pPr>
      <w:r>
        <w:t>Diagram</w:t>
      </w:r>
      <w:r w:rsidR="00784A53">
        <w:t>y</w:t>
      </w:r>
      <w:r>
        <w:t xml:space="preserve"> </w:t>
      </w:r>
      <w:r w:rsidR="00784A53">
        <w:t xml:space="preserve">z oblasti vývoje a návrhu SW </w:t>
      </w:r>
      <w:r>
        <w:t xml:space="preserve">– popis </w:t>
      </w:r>
      <w:r w:rsidR="00784A53">
        <w:t xml:space="preserve">prvků </w:t>
      </w:r>
      <w:r>
        <w:t xml:space="preserve">základních typů diagramů UML </w:t>
      </w:r>
      <w:r w:rsidR="00784A53">
        <w:t xml:space="preserve">(např. diagram případů užití, diagram tříd, sekvenční diagram, diagram objektové spolupráce) </w:t>
      </w:r>
      <w:r>
        <w:t xml:space="preserve">+ BPMN v angličtině (BPMN (Business Process Modeling Notation) </w:t>
      </w:r>
      <w:r w:rsidR="00784A53">
        <w:t xml:space="preserve">, případně jiné pojmy, které s touto oblastí terminologicky souvisejí. Cílem je, aby účastník kurzu byl schopen tyto diagramy anglicky přesně popsat a hovořit o nich. </w:t>
      </w:r>
    </w:p>
    <w:p w:rsidR="00703DDF" w:rsidRDefault="00703DDF" w:rsidP="00703DDF">
      <w:r>
        <w:t xml:space="preserve">Požadavky na poskytovatele: </w:t>
      </w:r>
    </w:p>
    <w:p w:rsidR="00703DDF" w:rsidRDefault="00703DDF" w:rsidP="00703DDF">
      <w:pPr>
        <w:pStyle w:val="Odstavecseseznamem"/>
        <w:numPr>
          <w:ilvl w:val="0"/>
          <w:numId w:val="27"/>
        </w:numPr>
      </w:pPr>
      <w:r>
        <w:t>Přednášející musí mít vysokoškolské vzdělání</w:t>
      </w:r>
    </w:p>
    <w:p w:rsidR="00703DDF" w:rsidRDefault="00703DDF" w:rsidP="00703DDF">
      <w:pPr>
        <w:pStyle w:val="Odstavecseseznamem"/>
        <w:numPr>
          <w:ilvl w:val="0"/>
          <w:numId w:val="27"/>
        </w:numPr>
      </w:pPr>
      <w:r>
        <w:t xml:space="preserve">Přednášející musí mít přehled o IT a  </w:t>
      </w:r>
      <w:r w:rsidRPr="00703DDF">
        <w:t>Math English</w:t>
      </w:r>
    </w:p>
    <w:p w:rsidR="00703DDF" w:rsidRDefault="00703DDF" w:rsidP="00703DDF">
      <w:r>
        <w:lastRenderedPageBreak/>
        <w:t>Studijní materiály</w:t>
      </w:r>
    </w:p>
    <w:p w:rsidR="00703DDF" w:rsidRDefault="00703DDF" w:rsidP="00703DDF">
      <w:pPr>
        <w:pStyle w:val="Odstavecseseznamem"/>
        <w:numPr>
          <w:ilvl w:val="0"/>
          <w:numId w:val="35"/>
        </w:numPr>
      </w:pPr>
      <w:r>
        <w:t xml:space="preserve">Stručná příručka/manuál </w:t>
      </w:r>
      <w:r w:rsidRPr="00703DDF">
        <w:t>IT English &amp; Math English</w:t>
      </w:r>
    </w:p>
    <w:p w:rsidR="00703DDF" w:rsidRDefault="00703DDF" w:rsidP="00703DDF">
      <w:pPr>
        <w:pStyle w:val="Odstavecseseznamem"/>
        <w:numPr>
          <w:ilvl w:val="0"/>
          <w:numId w:val="35"/>
        </w:numPr>
      </w:pPr>
      <w:r>
        <w:t>Základní fráze a nejčastěji používaná slova</w:t>
      </w:r>
    </w:p>
    <w:p w:rsidR="00334C53" w:rsidRDefault="00334C53" w:rsidP="00334C53">
      <w:r>
        <w:t>Termíny konání kurzů</w:t>
      </w:r>
    </w:p>
    <w:p w:rsidR="00334C53" w:rsidRDefault="00334C53" w:rsidP="00334C53">
      <w:pPr>
        <w:pStyle w:val="Odstavecseseznamem"/>
        <w:numPr>
          <w:ilvl w:val="0"/>
          <w:numId w:val="40"/>
        </w:numPr>
      </w:pPr>
      <w:r>
        <w:t xml:space="preserve">Skupina </w:t>
      </w:r>
      <w:r>
        <w:tab/>
      </w:r>
      <w:r>
        <w:tab/>
      </w:r>
      <w:r>
        <w:tab/>
      </w:r>
      <w:r>
        <w:tab/>
      </w:r>
      <w:r>
        <w:tab/>
        <w:t>2. Skupina</w:t>
      </w:r>
    </w:p>
    <w:p w:rsidR="00334C53" w:rsidRDefault="00334C53" w:rsidP="00334C53">
      <w:pPr>
        <w:pStyle w:val="Odstavecseseznamem"/>
      </w:pPr>
      <w:r>
        <w:t>14.1.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16.1.</w:t>
      </w:r>
    </w:p>
    <w:p w:rsidR="00334C53" w:rsidRDefault="00334C53" w:rsidP="00334C53">
      <w:pPr>
        <w:pStyle w:val="Odstavecseseznamem"/>
      </w:pPr>
      <w:r>
        <w:t>21.1.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23.1.</w:t>
      </w:r>
    </w:p>
    <w:p w:rsidR="00334C53" w:rsidRDefault="00334C53" w:rsidP="00334C53">
      <w:pPr>
        <w:pStyle w:val="Odstavecseseznamem"/>
      </w:pPr>
      <w:r>
        <w:t>28.1.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30.1.</w:t>
      </w:r>
    </w:p>
    <w:p w:rsidR="00334C53" w:rsidRDefault="00334C53" w:rsidP="00334C53">
      <w:pPr>
        <w:pStyle w:val="Odstavecseseznamem"/>
      </w:pPr>
      <w:r>
        <w:t>Náhradní termín 4.2.</w:t>
      </w:r>
      <w:r>
        <w:tab/>
      </w:r>
      <w:r>
        <w:tab/>
      </w:r>
      <w:r>
        <w:tab/>
        <w:t>náhradní termín  6.2.</w:t>
      </w:r>
    </w:p>
    <w:p w:rsidR="00334C53" w:rsidRDefault="00334C53" w:rsidP="00334C53">
      <w:pPr>
        <w:pStyle w:val="Odstavecseseznamem"/>
      </w:pPr>
    </w:p>
    <w:p w:rsidR="00334C53" w:rsidRDefault="00703DDF" w:rsidP="00703DDF">
      <w:r>
        <w:t>Kurz bude zakončen Certifikátem o jeho absolvování na papíru formátu A4 o minimální gramáži 200gv barevném provedení</w:t>
      </w:r>
    </w:p>
    <w:p w:rsidR="00334C53" w:rsidRDefault="00334C53">
      <w:r>
        <w:br w:type="page"/>
      </w:r>
    </w:p>
    <w:p w:rsidR="00703DDF" w:rsidRDefault="00703DDF" w:rsidP="00703DDF"/>
    <w:p w:rsidR="00703DDF" w:rsidRPr="00703DDF" w:rsidRDefault="00703DDF" w:rsidP="00703DDF">
      <w:pPr>
        <w:pStyle w:val="Nadpis1"/>
        <w:shd w:val="clear" w:color="auto" w:fill="B8CCE4"/>
        <w:ind w:right="492"/>
        <w:jc w:val="center"/>
        <w:rPr>
          <w:rFonts w:ascii="Calibri" w:hAnsi="Calibri" w:cs="Tahoma"/>
          <w:b w:val="0"/>
          <w:color w:val="000000"/>
          <w:sz w:val="24"/>
          <w:szCs w:val="24"/>
        </w:rPr>
      </w:pPr>
      <w:r w:rsidRPr="00BE4663">
        <w:rPr>
          <w:rFonts w:ascii="Calibri" w:hAnsi="Calibri" w:cs="Tahoma"/>
          <w:caps/>
          <w:color w:val="000000"/>
          <w:sz w:val="24"/>
          <w:szCs w:val="24"/>
        </w:rPr>
        <w:t>Krycí list nabídky pro veřejnou zakázku</w:t>
      </w:r>
      <w:r>
        <w:rPr>
          <w:rFonts w:ascii="Calibri" w:hAnsi="Calibri" w:cs="Tahoma"/>
          <w:caps/>
          <w:color w:val="000000"/>
          <w:sz w:val="24"/>
          <w:szCs w:val="24"/>
          <w:lang w:val="cs-CZ"/>
        </w:rPr>
        <w:t xml:space="preserve"> malého rozsahu</w:t>
      </w:r>
    </w:p>
    <w:p w:rsidR="00703DDF" w:rsidRPr="00E9212A" w:rsidRDefault="00703DDF" w:rsidP="00703DDF">
      <w:pPr>
        <w:ind w:right="492"/>
        <w:jc w:val="center"/>
        <w:rPr>
          <w:rFonts w:ascii="Calibri" w:hAnsi="Calibri" w:cs="Tahoma"/>
          <w:b/>
          <w:color w:val="000000"/>
          <w:sz w:val="24"/>
          <w:szCs w:val="24"/>
        </w:rPr>
      </w:pPr>
    </w:p>
    <w:p w:rsidR="00703DDF" w:rsidRPr="00E9212A" w:rsidRDefault="00703DDF" w:rsidP="00703DDF">
      <w:pPr>
        <w:ind w:right="492"/>
        <w:jc w:val="center"/>
        <w:rPr>
          <w:rFonts w:ascii="Calibri" w:hAnsi="Calibri" w:cs="Tahoma"/>
          <w:b/>
          <w:color w:val="000000"/>
          <w:sz w:val="24"/>
          <w:szCs w:val="24"/>
        </w:rPr>
      </w:pPr>
      <w:r w:rsidRPr="00E9212A">
        <w:rPr>
          <w:rFonts w:ascii="Calibri" w:hAnsi="Calibri" w:cs="Tahoma"/>
          <w:b/>
          <w:color w:val="000000"/>
          <w:sz w:val="24"/>
          <w:szCs w:val="24"/>
        </w:rPr>
        <w:t>„</w:t>
      </w:r>
      <w:r w:rsidRPr="00703DDF">
        <w:rPr>
          <w:rFonts w:ascii="Calibri" w:hAnsi="Calibri" w:cs="Tahoma"/>
          <w:b/>
          <w:color w:val="000000"/>
          <w:sz w:val="24"/>
          <w:szCs w:val="24"/>
        </w:rPr>
        <w:t>Školení anglického jazyka studentů doktorského studia</w:t>
      </w:r>
      <w:r w:rsidRPr="00E9212A">
        <w:rPr>
          <w:rFonts w:ascii="Calibri" w:hAnsi="Calibri" w:cs="Tahoma"/>
          <w:b/>
          <w:color w:val="000000"/>
          <w:sz w:val="24"/>
          <w:szCs w:val="24"/>
        </w:rPr>
        <w:t>“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85"/>
        <w:gridCol w:w="5954"/>
      </w:tblGrid>
      <w:tr w:rsidR="00703DDF" w:rsidRPr="00E9212A" w:rsidTr="00703DDF">
        <w:trPr>
          <w:trHeight w:val="632"/>
        </w:trPr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Obchodní firma / název / jméno a příjmení uchazeče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rPr>
          <w:trHeight w:val="565"/>
        </w:trPr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Sídlo/místo trvalého pobytu uchazeče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rPr>
          <w:trHeight w:val="545"/>
        </w:trPr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Adresa pro poštovní styk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Kontaktní osoba ve věci zakázky, emailová adresa, kontaktní adresa, telefon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rPr>
          <w:trHeight w:val="563"/>
        </w:trPr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Právní forma uchazeče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rPr>
          <w:trHeight w:val="543"/>
        </w:trPr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IČ uchazeče (bylo – li přiděleno)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 w:firstLine="708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Jméno a funkce statutárního orgánu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Jméno, příjmení a podpis osoby oprávněné jednat jménem či za uchazeče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</w:p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</w:p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 w:rsidRPr="00E9212A"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Datum a razítko</w:t>
            </w:r>
          </w:p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</w:p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703DDF" w:rsidRPr="00E9212A" w:rsidTr="00703DDF">
        <w:tc>
          <w:tcPr>
            <w:tcW w:w="3085" w:type="dxa"/>
            <w:shd w:val="clear" w:color="auto" w:fill="DBE5F1"/>
            <w:vAlign w:val="center"/>
          </w:tcPr>
          <w:p w:rsidR="00703DDF" w:rsidRPr="00E9212A" w:rsidRDefault="00703DDF" w:rsidP="00703DDF">
            <w:pPr>
              <w:ind w:left="142" w:right="34"/>
              <w:rPr>
                <w:rFonts w:ascii="Calibri" w:hAnsi="Calibri" w:cs="Arial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Arial"/>
                <w:b/>
                <w:color w:val="000000"/>
                <w:sz w:val="24"/>
                <w:szCs w:val="24"/>
              </w:rPr>
              <w:t>Celková nabídková cena bez DPH</w:t>
            </w:r>
          </w:p>
        </w:tc>
        <w:tc>
          <w:tcPr>
            <w:tcW w:w="5954" w:type="dxa"/>
            <w:vAlign w:val="center"/>
          </w:tcPr>
          <w:p w:rsidR="00703DDF" w:rsidRPr="00E9212A" w:rsidRDefault="00703DDF" w:rsidP="00703DDF">
            <w:pPr>
              <w:ind w:left="142" w:right="492"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</w:tbl>
    <w:p w:rsidR="00703DDF" w:rsidRPr="00E9212A" w:rsidRDefault="00703DDF" w:rsidP="00703DDF">
      <w:pPr>
        <w:ind w:left="-142" w:right="492"/>
        <w:jc w:val="both"/>
        <w:rPr>
          <w:rFonts w:ascii="Calibri" w:hAnsi="Calibri" w:cs="Arial"/>
          <w:b/>
          <w:color w:val="000000"/>
          <w:sz w:val="24"/>
          <w:szCs w:val="24"/>
        </w:rPr>
      </w:pPr>
    </w:p>
    <w:p w:rsidR="00703DDF" w:rsidRPr="00E9212A" w:rsidRDefault="00703DDF" w:rsidP="00703DDF">
      <w:pPr>
        <w:ind w:left="-142" w:right="492"/>
        <w:jc w:val="both"/>
        <w:rPr>
          <w:rFonts w:ascii="Calibri" w:hAnsi="Calibri" w:cs="Arial"/>
          <w:b/>
          <w:color w:val="000000"/>
          <w:sz w:val="24"/>
          <w:szCs w:val="24"/>
        </w:rPr>
      </w:pPr>
    </w:p>
    <w:p w:rsidR="00703DDF" w:rsidRPr="00E9212A" w:rsidRDefault="00703DDF" w:rsidP="00703DDF">
      <w:pPr>
        <w:ind w:left="-142" w:right="492"/>
        <w:jc w:val="both"/>
        <w:rPr>
          <w:rFonts w:ascii="Calibri" w:hAnsi="Calibri" w:cs="Arial"/>
          <w:b/>
          <w:color w:val="000000"/>
          <w:sz w:val="24"/>
          <w:szCs w:val="24"/>
          <w:highlight w:val="yellow"/>
        </w:rPr>
      </w:pPr>
    </w:p>
    <w:p w:rsidR="00703DDF" w:rsidRDefault="00703DD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page"/>
      </w:r>
    </w:p>
    <w:p w:rsidR="00A41973" w:rsidRPr="00A41973" w:rsidRDefault="00A41973" w:rsidP="00A41973">
      <w:pPr>
        <w:jc w:val="both"/>
        <w:rPr>
          <w:rFonts w:ascii="Times New Roman" w:hAnsi="Times New Roman" w:cs="Times New Roman"/>
          <w:sz w:val="28"/>
          <w:szCs w:val="28"/>
        </w:rPr>
      </w:pPr>
      <w:r w:rsidRPr="00A4197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Příloha č. </w:t>
      </w:r>
      <w:r w:rsidR="005A2D5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419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25B6F" w:rsidRDefault="00625B6F" w:rsidP="00625B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B6F" w:rsidRPr="00625B6F" w:rsidRDefault="00625B6F" w:rsidP="00625B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B6F">
        <w:rPr>
          <w:rFonts w:ascii="Times New Roman" w:hAnsi="Times New Roman" w:cs="Times New Roman"/>
          <w:b/>
          <w:sz w:val="28"/>
          <w:szCs w:val="28"/>
        </w:rPr>
        <w:t>Čestné prohlášení o splnění základních kvalifikačních předpokladů</w:t>
      </w:r>
    </w:p>
    <w:p w:rsidR="00625B6F" w:rsidRPr="00625B6F" w:rsidRDefault="00625B6F" w:rsidP="00625B6F">
      <w:pPr>
        <w:jc w:val="both"/>
        <w:rPr>
          <w:rFonts w:ascii="Times New Roman" w:hAnsi="Times New Roman" w:cs="Times New Roman"/>
          <w:b/>
        </w:rPr>
      </w:pPr>
    </w:p>
    <w:p w:rsidR="00625B6F" w:rsidRPr="00625B6F" w:rsidRDefault="00625B6F" w:rsidP="00625B6F">
      <w:pPr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>V souladu s požadavky zákona č. 137/2006 Sb. na prokázání základních kvalifikačních kritérií dle § 50 odst. 1 písm. a) dokládáme jako uchazeč o zakázku malého rozsahu následující prohlášení: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  <w:b/>
          <w:bCs/>
        </w:rPr>
      </w:pPr>
      <w:r w:rsidRPr="00625B6F">
        <w:rPr>
          <w:rFonts w:ascii="Times New Roman" w:hAnsi="Times New Roman" w:cs="Times New Roman"/>
          <w:b/>
          <w:bCs/>
        </w:rPr>
        <w:t>Čestně prohlašuji, že jako uchazeč o veřejnou zakázku splňujeme předpoklady uvedené v zákoně č. 137/2006 Sb. v § 53 odst. 1 písm. a) až j), tedy jsme uchazečem: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>a) 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>c) který nenaplnil skutkovou podstatu jednání nekalé soutěže formou podplácení podle zvláštního právního předpisu,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 xml:space="preserve">d) 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>e) který není v likvidaci,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  <w:bCs/>
        </w:rPr>
      </w:pPr>
      <w:r w:rsidRPr="00625B6F">
        <w:rPr>
          <w:rFonts w:ascii="Times New Roman" w:hAnsi="Times New Roman" w:cs="Times New Roman"/>
          <w:bCs/>
        </w:rPr>
        <w:t>f) který nemá v evidenci daní zachyceny daňové nedoplatky, a to jak v České republice, tak v zemi sídla, místa podnikání či bydliště dodavatele,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  <w:bCs/>
        </w:rPr>
      </w:pPr>
      <w:r w:rsidRPr="00625B6F">
        <w:rPr>
          <w:rFonts w:ascii="Times New Roman" w:hAnsi="Times New Roman" w:cs="Times New Roman"/>
          <w:bCs/>
        </w:rPr>
        <w:t>g) který nemá nedoplatek na pojistném a na penále na veřejné zdravotní pojištění, a to jak v České republice, tak v zemi sídla, místa podnikání či bydliště dodavatele,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  <w:bCs/>
        </w:rPr>
      </w:pPr>
      <w:r w:rsidRPr="00625B6F">
        <w:rPr>
          <w:rFonts w:ascii="Times New Roman" w:hAnsi="Times New Roman" w:cs="Times New Roman"/>
          <w:bCs/>
        </w:rPr>
        <w:lastRenderedPageBreak/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  <w:bCs/>
        </w:rPr>
      </w:pPr>
      <w:r w:rsidRPr="00625B6F">
        <w:rPr>
          <w:rFonts w:ascii="Times New Roman" w:hAnsi="Times New Roman" w:cs="Times New Roman"/>
          <w:bCs/>
        </w:rPr>
        <w:t xml:space="preserve"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a </w:t>
      </w:r>
    </w:p>
    <w:p w:rsidR="00625B6F" w:rsidRPr="00625B6F" w:rsidRDefault="00625B6F" w:rsidP="00625B6F">
      <w:pPr>
        <w:pStyle w:val="Zkladntext"/>
        <w:jc w:val="both"/>
        <w:rPr>
          <w:rFonts w:ascii="Times New Roman" w:hAnsi="Times New Roman" w:cs="Times New Roman"/>
          <w:bCs/>
        </w:rPr>
      </w:pPr>
      <w:r w:rsidRPr="00625B6F">
        <w:rPr>
          <w:rFonts w:ascii="Times New Roman" w:hAnsi="Times New Roman" w:cs="Times New Roman"/>
          <w:bCs/>
        </w:rPr>
        <w:t>j) který není veden v rejstříku osob se zákazem plnění veřejných zakázek.</w:t>
      </w:r>
    </w:p>
    <w:p w:rsidR="00625B6F" w:rsidRPr="00625B6F" w:rsidRDefault="000C7F01" w:rsidP="00625B6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k)</w:t>
      </w:r>
      <w:r w:rsidR="00AC6517">
        <w:rPr>
          <w:rFonts w:ascii="Times New Roman" w:hAnsi="Times New Roman" w:cs="Times New Roman"/>
        </w:rPr>
        <w:t xml:space="preserve"> </w:t>
      </w:r>
      <w:r w:rsidR="00AC6517">
        <w:t>dodavateli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625B6F" w:rsidRPr="00625B6F" w:rsidRDefault="00625B6F" w:rsidP="00625B6F">
      <w:pPr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>V ………………….. dne ……………</w:t>
      </w:r>
    </w:p>
    <w:p w:rsidR="00625B6F" w:rsidRPr="00625B6F" w:rsidRDefault="00625B6F" w:rsidP="00625B6F">
      <w:pPr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ab/>
      </w:r>
      <w:r w:rsidRPr="00625B6F">
        <w:rPr>
          <w:rFonts w:ascii="Times New Roman" w:hAnsi="Times New Roman" w:cs="Times New Roman"/>
        </w:rPr>
        <w:tab/>
      </w:r>
      <w:r w:rsidRPr="00625B6F">
        <w:rPr>
          <w:rFonts w:ascii="Times New Roman" w:hAnsi="Times New Roman" w:cs="Times New Roman"/>
        </w:rPr>
        <w:tab/>
      </w:r>
      <w:r w:rsidRPr="00625B6F">
        <w:rPr>
          <w:rFonts w:ascii="Times New Roman" w:hAnsi="Times New Roman" w:cs="Times New Roman"/>
        </w:rPr>
        <w:tab/>
      </w:r>
      <w:r w:rsidRPr="00625B6F">
        <w:rPr>
          <w:rFonts w:ascii="Times New Roman" w:hAnsi="Times New Roman" w:cs="Times New Roman"/>
        </w:rPr>
        <w:tab/>
      </w:r>
      <w:r w:rsidRPr="00625B6F">
        <w:rPr>
          <w:rFonts w:ascii="Times New Roman" w:hAnsi="Times New Roman" w:cs="Times New Roman"/>
        </w:rPr>
        <w:tab/>
      </w:r>
      <w:r w:rsidRPr="00625B6F">
        <w:rPr>
          <w:rFonts w:ascii="Times New Roman" w:hAnsi="Times New Roman" w:cs="Times New Roman"/>
        </w:rPr>
        <w:tab/>
      </w:r>
      <w:r w:rsidRPr="00625B6F">
        <w:rPr>
          <w:rFonts w:ascii="Times New Roman" w:hAnsi="Times New Roman" w:cs="Times New Roman"/>
        </w:rPr>
        <w:tab/>
        <w:t>……………………………….</w:t>
      </w:r>
    </w:p>
    <w:p w:rsidR="00625B6F" w:rsidRPr="00625B6F" w:rsidRDefault="00625B6F" w:rsidP="00625B6F">
      <w:pPr>
        <w:ind w:left="4248" w:firstLine="708"/>
        <w:jc w:val="both"/>
        <w:rPr>
          <w:rFonts w:ascii="Times New Roman" w:hAnsi="Times New Roman" w:cs="Times New Roman"/>
        </w:rPr>
      </w:pPr>
      <w:r w:rsidRPr="00625B6F">
        <w:rPr>
          <w:rFonts w:ascii="Times New Roman" w:hAnsi="Times New Roman" w:cs="Times New Roman"/>
        </w:rPr>
        <w:t xml:space="preserve">                       jméno a podpis</w:t>
      </w:r>
    </w:p>
    <w:p w:rsidR="00625B6F" w:rsidRPr="00625B6F" w:rsidRDefault="000C7F01" w:rsidP="005A2D5B">
      <w:pPr>
        <w:ind w:left="42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statutárního zástupce nebo osoby oprávněné jednat jménem uchazeče dle OR</w:t>
      </w:r>
    </w:p>
    <w:p w:rsidR="00703DDF" w:rsidRDefault="00703DDF">
      <w:pPr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br w:type="page"/>
      </w:r>
    </w:p>
    <w:p w:rsidR="00DE195B" w:rsidRPr="00A41973" w:rsidRDefault="00DE195B" w:rsidP="00DE195B">
      <w:pPr>
        <w:jc w:val="both"/>
        <w:rPr>
          <w:rFonts w:ascii="Times New Roman" w:hAnsi="Times New Roman" w:cs="Times New Roman"/>
          <w:sz w:val="28"/>
          <w:szCs w:val="28"/>
        </w:rPr>
      </w:pPr>
      <w:r w:rsidRPr="00A4197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Příloha č.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703DDF" w:rsidRDefault="00703DDF" w:rsidP="00703DDF">
      <w:pPr>
        <w:ind w:right="492"/>
        <w:jc w:val="center"/>
        <w:rPr>
          <w:rFonts w:ascii="Calibri" w:hAnsi="Calibri" w:cs="Tahoma"/>
          <w:b/>
          <w:sz w:val="28"/>
          <w:szCs w:val="28"/>
        </w:rPr>
      </w:pPr>
      <w:r w:rsidRPr="00EC26E9">
        <w:rPr>
          <w:rFonts w:ascii="Calibri" w:hAnsi="Calibri" w:cs="Tahoma"/>
          <w:b/>
          <w:sz w:val="28"/>
          <w:szCs w:val="28"/>
        </w:rPr>
        <w:t>Nabídková cena - tabulka k</w:t>
      </w:r>
      <w:r>
        <w:rPr>
          <w:rFonts w:ascii="Calibri" w:hAnsi="Calibri" w:cs="Tahoma"/>
          <w:b/>
          <w:sz w:val="28"/>
          <w:szCs w:val="28"/>
        </w:rPr>
        <w:t> </w:t>
      </w:r>
      <w:r w:rsidRPr="00EC26E9">
        <w:rPr>
          <w:rFonts w:ascii="Calibri" w:hAnsi="Calibri" w:cs="Tahoma"/>
          <w:b/>
          <w:sz w:val="28"/>
          <w:szCs w:val="28"/>
        </w:rPr>
        <w:t>vyplnění</w:t>
      </w:r>
    </w:p>
    <w:p w:rsidR="00703DDF" w:rsidRDefault="00703DDF" w:rsidP="00703DDF">
      <w:pPr>
        <w:pStyle w:val="Odstavectext"/>
        <w:numPr>
          <w:ilvl w:val="0"/>
          <w:numId w:val="0"/>
        </w:numPr>
        <w:ind w:right="492"/>
        <w:rPr>
          <w:rFonts w:ascii="Calibri" w:hAnsi="Calibri" w:cs="Tahoma"/>
          <w:b/>
          <w:color w:val="000000"/>
          <w:u w:val="single"/>
        </w:rPr>
      </w:pPr>
    </w:p>
    <w:p w:rsidR="005D4634" w:rsidRDefault="005D4634" w:rsidP="00703DDF">
      <w:pPr>
        <w:pStyle w:val="Odstavectext"/>
        <w:numPr>
          <w:ilvl w:val="0"/>
          <w:numId w:val="0"/>
        </w:numPr>
        <w:ind w:right="492"/>
        <w:rPr>
          <w:rFonts w:ascii="Calibri" w:hAnsi="Calibri" w:cs="Tahoma"/>
          <w:b/>
          <w:color w:val="000000"/>
        </w:rPr>
      </w:pPr>
      <w:r w:rsidRPr="00703DDF">
        <w:rPr>
          <w:rFonts w:ascii="Calibri" w:hAnsi="Calibri" w:cs="Tahoma"/>
          <w:b/>
          <w:color w:val="000000"/>
        </w:rPr>
        <w:t>Školení anglického jazyka studentů doktorského studia</w:t>
      </w:r>
    </w:p>
    <w:p w:rsidR="00703DDF" w:rsidRPr="00E9212A" w:rsidRDefault="00703DDF" w:rsidP="00703DDF">
      <w:pPr>
        <w:pStyle w:val="Odstavectext"/>
        <w:numPr>
          <w:ilvl w:val="0"/>
          <w:numId w:val="0"/>
        </w:numPr>
        <w:ind w:right="492"/>
        <w:rPr>
          <w:rFonts w:ascii="Calibri" w:hAnsi="Calibri" w:cs="Tahoma"/>
          <w:color w:val="000000"/>
        </w:rPr>
      </w:pPr>
      <w:r w:rsidRPr="00E9212A">
        <w:rPr>
          <w:rFonts w:ascii="Calibri" w:hAnsi="Calibri" w:cs="Tahoma"/>
          <w:color w:val="000000"/>
        </w:rPr>
        <w:t xml:space="preserve">Celkově se jedná o </w:t>
      </w:r>
      <w:r>
        <w:rPr>
          <w:rFonts w:ascii="Calibri" w:hAnsi="Calibri" w:cs="Tahoma"/>
          <w:color w:val="000000"/>
        </w:rPr>
        <w:t xml:space="preserve">zajištění </w:t>
      </w:r>
      <w:r w:rsidR="005D4634">
        <w:rPr>
          <w:rFonts w:ascii="Calibri" w:hAnsi="Calibri" w:cs="Tahoma"/>
          <w:color w:val="000000"/>
        </w:rPr>
        <w:t xml:space="preserve">školení specifikovaných </w:t>
      </w:r>
      <w:r w:rsidRPr="00E9212A">
        <w:rPr>
          <w:rFonts w:ascii="Calibri" w:hAnsi="Calibri" w:cs="Tahoma"/>
          <w:color w:val="000000"/>
        </w:rPr>
        <w:t>v </w:t>
      </w:r>
      <w:r w:rsidR="005D4634">
        <w:rPr>
          <w:rFonts w:ascii="Calibri" w:hAnsi="Calibri" w:cs="Tahoma"/>
          <w:color w:val="000000"/>
        </w:rPr>
        <w:t>příloze č. 1</w:t>
      </w:r>
      <w:r w:rsidRPr="00101D26">
        <w:rPr>
          <w:rFonts w:ascii="Calibri" w:hAnsi="Calibri" w:cs="Tahoma"/>
          <w:color w:val="000000"/>
        </w:rPr>
        <w:t>.</w:t>
      </w:r>
    </w:p>
    <w:p w:rsidR="00703DDF" w:rsidRPr="00616B15" w:rsidRDefault="00703DDF" w:rsidP="00703DDF">
      <w:pPr>
        <w:pStyle w:val="Odstavectext"/>
        <w:numPr>
          <w:ilvl w:val="0"/>
          <w:numId w:val="0"/>
        </w:numPr>
        <w:spacing w:before="0"/>
        <w:ind w:right="492" w:firstLine="360"/>
        <w:rPr>
          <w:rFonts w:ascii="Calibri" w:hAnsi="Calibri" w:cs="Tahoma"/>
          <w:b/>
          <w:color w:val="000000"/>
          <w:sz w:val="12"/>
          <w:szCs w:val="12"/>
          <w:u w:val="single"/>
        </w:rPr>
      </w:pPr>
    </w:p>
    <w:tbl>
      <w:tblPr>
        <w:tblW w:w="70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889"/>
        <w:gridCol w:w="1984"/>
        <w:gridCol w:w="2271"/>
      </w:tblGrid>
      <w:tr w:rsidR="0093353E" w:rsidRPr="00E9212A" w:rsidTr="0093353E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3353E" w:rsidRPr="005D4634" w:rsidRDefault="0093353E" w:rsidP="00703DDF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jc w:val="center"/>
              <w:rPr>
                <w:rFonts w:ascii="Calibri" w:hAnsi="Calibri" w:cs="Tahoma"/>
                <w:color w:val="000000"/>
              </w:rPr>
            </w:pPr>
            <w:r w:rsidRPr="005D4634">
              <w:rPr>
                <w:rFonts w:ascii="Calibri" w:hAnsi="Calibri" w:cs="Tahoma"/>
                <w:color w:val="000000"/>
              </w:rPr>
              <w:t>kurz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3353E" w:rsidRPr="005D4634" w:rsidRDefault="0093353E" w:rsidP="00B16172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ind w:right="-108"/>
              <w:jc w:val="center"/>
              <w:rPr>
                <w:rFonts w:ascii="Calibri" w:hAnsi="Calibri" w:cs="Tahoma"/>
                <w:color w:val="000000"/>
              </w:rPr>
            </w:pPr>
            <w:r w:rsidRPr="005D4634">
              <w:rPr>
                <w:rFonts w:ascii="Calibri" w:hAnsi="Calibri" w:cs="Tahoma"/>
                <w:color w:val="000000"/>
              </w:rPr>
              <w:t>Typ školení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93353E" w:rsidRPr="005D4634" w:rsidRDefault="0093353E" w:rsidP="00703DDF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>Celková nabídková cen za obě skupiny (120 účastníků) bez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93353E" w:rsidRPr="005D4634" w:rsidRDefault="0093353E" w:rsidP="00B16172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>Celková nabídková cen za obě skupiny (120 účastníků) s DPH</w:t>
            </w:r>
          </w:p>
        </w:tc>
      </w:tr>
      <w:tr w:rsidR="0093353E" w:rsidRPr="00E9212A" w:rsidTr="0093353E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3353E" w:rsidRPr="005D4634" w:rsidRDefault="0093353E" w:rsidP="00703DDF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  <w:r w:rsidRPr="005D4634">
              <w:rPr>
                <w:rFonts w:ascii="Calibri" w:hAnsi="Calibri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E" w:rsidRPr="005D4634" w:rsidRDefault="0093353E" w:rsidP="005D4634">
            <w:pPr>
              <w:pStyle w:val="Odstavectext"/>
              <w:numPr>
                <w:ilvl w:val="0"/>
                <w:numId w:val="0"/>
              </w:numPr>
              <w:tabs>
                <w:tab w:val="left" w:pos="-61"/>
              </w:tabs>
              <w:ind w:right="-108"/>
              <w:jc w:val="left"/>
              <w:rPr>
                <w:rFonts w:ascii="Calibri" w:hAnsi="Calibri" w:cs="Tahoma"/>
                <w:color w:val="000000"/>
                <w:sz w:val="20"/>
                <w:szCs w:val="20"/>
              </w:rPr>
            </w:pPr>
            <w:r w:rsidRPr="005D4634">
              <w:rPr>
                <w:rFonts w:ascii="Calibri" w:hAnsi="Calibri" w:cs="Calibri"/>
                <w:sz w:val="20"/>
                <w:szCs w:val="20"/>
              </w:rPr>
              <w:t xml:space="preserve">Academic 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5D4634">
              <w:rPr>
                <w:rFonts w:ascii="Calibri" w:hAnsi="Calibri" w:cs="Calibri"/>
                <w:sz w:val="20"/>
                <w:szCs w:val="20"/>
              </w:rPr>
              <w:t xml:space="preserve">riting (v angličtině)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E" w:rsidRPr="005D4634" w:rsidRDefault="0093353E" w:rsidP="00703DDF">
            <w:pPr>
              <w:pStyle w:val="Odstavectext"/>
              <w:numPr>
                <w:ilvl w:val="0"/>
                <w:numId w:val="0"/>
              </w:numPr>
              <w:spacing w:before="0"/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E" w:rsidRPr="005D4634" w:rsidRDefault="0093353E" w:rsidP="00703DDF">
            <w:pPr>
              <w:pStyle w:val="Odstavectext"/>
              <w:numPr>
                <w:ilvl w:val="0"/>
                <w:numId w:val="0"/>
              </w:numPr>
              <w:spacing w:before="0"/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</w:p>
        </w:tc>
      </w:tr>
      <w:tr w:rsidR="0093353E" w:rsidRPr="00E9212A" w:rsidTr="0093353E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3353E" w:rsidRPr="005D4634" w:rsidRDefault="0093353E" w:rsidP="008B61F0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  <w:r w:rsidRPr="005D4634">
              <w:rPr>
                <w:rFonts w:ascii="Calibri" w:hAnsi="Calibri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E" w:rsidRPr="005D4634" w:rsidRDefault="0093353E" w:rsidP="005D4634">
            <w:pPr>
              <w:pStyle w:val="Odstavectext"/>
              <w:numPr>
                <w:ilvl w:val="0"/>
                <w:numId w:val="0"/>
              </w:numPr>
              <w:tabs>
                <w:tab w:val="left" w:pos="708"/>
                <w:tab w:val="left" w:pos="1673"/>
              </w:tabs>
              <w:ind w:right="-108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Presentation  Skills in</w:t>
            </w:r>
            <w:r w:rsidRPr="005D4634">
              <w:rPr>
                <w:rFonts w:ascii="Calibri" w:hAnsi="Calibri" w:cs="Calibri"/>
                <w:sz w:val="20"/>
                <w:szCs w:val="20"/>
              </w:rPr>
              <w:t xml:space="preserve">English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E" w:rsidRPr="005D4634" w:rsidRDefault="0093353E" w:rsidP="008B61F0">
            <w:pPr>
              <w:pStyle w:val="Odstavectext"/>
              <w:numPr>
                <w:ilvl w:val="0"/>
                <w:numId w:val="0"/>
              </w:numPr>
              <w:spacing w:before="0"/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E" w:rsidRPr="005D4634" w:rsidRDefault="0093353E" w:rsidP="008B61F0">
            <w:pPr>
              <w:pStyle w:val="Odstavectext"/>
              <w:numPr>
                <w:ilvl w:val="0"/>
                <w:numId w:val="0"/>
              </w:numPr>
              <w:spacing w:before="0"/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</w:p>
        </w:tc>
      </w:tr>
      <w:tr w:rsidR="0093353E" w:rsidRPr="00E9212A" w:rsidTr="0093353E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3353E" w:rsidRPr="005D4634" w:rsidRDefault="0093353E" w:rsidP="008B61F0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  <w:r w:rsidRPr="005D4634">
              <w:rPr>
                <w:rFonts w:ascii="Calibri" w:hAnsi="Calibri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E" w:rsidRPr="005D4634" w:rsidRDefault="0093353E" w:rsidP="005D4634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ind w:right="-108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5D4634">
              <w:rPr>
                <w:rFonts w:ascii="Calibri" w:hAnsi="Calibri" w:cs="Calibri"/>
                <w:sz w:val="20"/>
                <w:szCs w:val="20"/>
              </w:rPr>
              <w:t>IT English &amp; Math English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E" w:rsidRPr="005D4634" w:rsidRDefault="0093353E" w:rsidP="008B61F0">
            <w:pPr>
              <w:pStyle w:val="Odstavectext"/>
              <w:numPr>
                <w:ilvl w:val="0"/>
                <w:numId w:val="0"/>
              </w:numPr>
              <w:spacing w:before="0"/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E" w:rsidRPr="005D4634" w:rsidRDefault="0093353E" w:rsidP="008B61F0">
            <w:pPr>
              <w:pStyle w:val="Odstavectext"/>
              <w:numPr>
                <w:ilvl w:val="0"/>
                <w:numId w:val="0"/>
              </w:numPr>
              <w:spacing w:before="0"/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</w:p>
        </w:tc>
      </w:tr>
      <w:tr w:rsidR="0093353E" w:rsidRPr="00E9212A" w:rsidTr="0093353E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3353E" w:rsidRPr="00B16172" w:rsidRDefault="0093353E" w:rsidP="0093353E">
            <w:pPr>
              <w:pStyle w:val="Odstavectext"/>
              <w:numPr>
                <w:ilvl w:val="0"/>
                <w:numId w:val="0"/>
              </w:numPr>
              <w:tabs>
                <w:tab w:val="left" w:pos="708"/>
              </w:tabs>
              <w:ind w:right="-108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B16172">
              <w:rPr>
                <w:rFonts w:ascii="Calibri" w:hAnsi="Calibri" w:cs="Calibri"/>
                <w:b/>
                <w:sz w:val="20"/>
                <w:szCs w:val="20"/>
              </w:rPr>
              <w:t xml:space="preserve">Celková nabídková cena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za plnění bez DPH ((2*kurz č. 1) + (2*kurz č. 2.) + (2*Kurz č. 3.))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E" w:rsidRPr="005D4634" w:rsidRDefault="0093353E" w:rsidP="008B61F0">
            <w:pPr>
              <w:pStyle w:val="Odstavectext"/>
              <w:numPr>
                <w:ilvl w:val="0"/>
                <w:numId w:val="0"/>
              </w:numPr>
              <w:spacing w:before="0"/>
              <w:jc w:val="center"/>
              <w:rPr>
                <w:rFonts w:ascii="Calibri" w:hAnsi="Calibri" w:cs="Tahoma"/>
                <w:color w:val="000000"/>
                <w:sz w:val="20"/>
                <w:szCs w:val="20"/>
              </w:rPr>
            </w:pPr>
          </w:p>
        </w:tc>
      </w:tr>
    </w:tbl>
    <w:p w:rsidR="00703DDF" w:rsidRPr="00E9212A" w:rsidRDefault="00703DDF" w:rsidP="00703DDF">
      <w:pPr>
        <w:pStyle w:val="Odstavectext"/>
        <w:numPr>
          <w:ilvl w:val="0"/>
          <w:numId w:val="0"/>
        </w:numPr>
        <w:ind w:right="492" w:firstLine="709"/>
        <w:rPr>
          <w:rFonts w:ascii="Calibri" w:hAnsi="Calibri" w:cs="Tahoma"/>
          <w:b/>
          <w:color w:val="000000"/>
          <w:u w:val="single"/>
        </w:rPr>
      </w:pPr>
    </w:p>
    <w:p w:rsidR="00A41973" w:rsidRPr="003B7365" w:rsidRDefault="00A41973" w:rsidP="00625B6F">
      <w:pPr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sectPr w:rsidR="00A41973" w:rsidRPr="003B7365" w:rsidSect="0089521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42" w:rsidRDefault="00473942" w:rsidP="00A41973">
      <w:pPr>
        <w:spacing w:after="0" w:line="240" w:lineRule="auto"/>
      </w:pPr>
      <w:r>
        <w:separator/>
      </w:r>
    </w:p>
  </w:endnote>
  <w:endnote w:type="continuationSeparator" w:id="0">
    <w:p w:rsidR="00473942" w:rsidRDefault="00473942" w:rsidP="00A4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837"/>
      <w:docPartObj>
        <w:docPartGallery w:val="Page Numbers (Bottom of Page)"/>
        <w:docPartUnique/>
      </w:docPartObj>
    </w:sdtPr>
    <w:sdtEndPr/>
    <w:sdtContent>
      <w:p w:rsidR="00703DDF" w:rsidRDefault="00D50743">
        <w:pPr>
          <w:pStyle w:val="Zpat"/>
          <w:jc w:val="right"/>
        </w:pPr>
        <w:r>
          <w:fldChar w:fldCharType="begin"/>
        </w:r>
        <w:r w:rsidR="00703DDF">
          <w:instrText xml:space="preserve"> PAGE   \* MERGEFORMAT </w:instrText>
        </w:r>
        <w:r>
          <w:fldChar w:fldCharType="separate"/>
        </w:r>
        <w:r w:rsidR="0018364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03DDF" w:rsidRDefault="00703DDF" w:rsidP="00A41973">
    <w:pPr>
      <w:pStyle w:val="Zpat"/>
      <w:rPr>
        <w:sz w:val="18"/>
        <w:szCs w:val="18"/>
      </w:rPr>
    </w:pPr>
    <w:r>
      <w:rPr>
        <w:sz w:val="18"/>
        <w:szCs w:val="18"/>
      </w:rPr>
      <w:t>Tento projekt je spolufinancován Evropským sociálním fondem a státním rozpočtem České republiky.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42" w:rsidRDefault="00473942" w:rsidP="00A41973">
      <w:pPr>
        <w:spacing w:after="0" w:line="240" w:lineRule="auto"/>
      </w:pPr>
      <w:r>
        <w:separator/>
      </w:r>
    </w:p>
  </w:footnote>
  <w:footnote w:type="continuationSeparator" w:id="0">
    <w:p w:rsidR="00473942" w:rsidRDefault="00473942" w:rsidP="00A41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DDF" w:rsidRDefault="00703DDF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0">
          <wp:simplePos x="0" y="0"/>
          <wp:positionH relativeFrom="column">
            <wp:posOffset>1452880</wp:posOffset>
          </wp:positionH>
          <wp:positionV relativeFrom="line">
            <wp:posOffset>-354330</wp:posOffset>
          </wp:positionV>
          <wp:extent cx="2962275" cy="723900"/>
          <wp:effectExtent l="19050" t="0" r="952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7239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3AD"/>
    <w:multiLevelType w:val="hybridMultilevel"/>
    <w:tmpl w:val="23FAB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F28C2"/>
    <w:multiLevelType w:val="hybridMultilevel"/>
    <w:tmpl w:val="9AD08748"/>
    <w:lvl w:ilvl="0" w:tplc="179657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D056A"/>
    <w:multiLevelType w:val="hybridMultilevel"/>
    <w:tmpl w:val="E6D047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D7C8A"/>
    <w:multiLevelType w:val="hybridMultilevel"/>
    <w:tmpl w:val="38C2C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E281B"/>
    <w:multiLevelType w:val="hybridMultilevel"/>
    <w:tmpl w:val="9A9CEEB4"/>
    <w:lvl w:ilvl="0" w:tplc="0405000F">
      <w:start w:val="1"/>
      <w:numFmt w:val="decimal"/>
      <w:lvlText w:val="%1.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8E673A9"/>
    <w:multiLevelType w:val="hybridMultilevel"/>
    <w:tmpl w:val="D6A27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E5EB4"/>
    <w:multiLevelType w:val="hybridMultilevel"/>
    <w:tmpl w:val="C310CC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8246E"/>
    <w:multiLevelType w:val="hybridMultilevel"/>
    <w:tmpl w:val="B3C62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8763F"/>
    <w:multiLevelType w:val="hybridMultilevel"/>
    <w:tmpl w:val="4E7EAC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D0198"/>
    <w:multiLevelType w:val="hybridMultilevel"/>
    <w:tmpl w:val="17CE98BE"/>
    <w:lvl w:ilvl="0" w:tplc="CA48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017E3"/>
    <w:multiLevelType w:val="hybridMultilevel"/>
    <w:tmpl w:val="D4D43FFE"/>
    <w:lvl w:ilvl="0" w:tplc="04050017">
      <w:start w:val="1"/>
      <w:numFmt w:val="lowerLetter"/>
      <w:lvlText w:val="%1)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69A67EAC">
      <w:start w:val="1"/>
      <w:numFmt w:val="decimal"/>
      <w:lvlText w:val="%2)"/>
      <w:lvlJc w:val="left"/>
      <w:pPr>
        <w:ind w:left="11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363AA"/>
    <w:multiLevelType w:val="hybridMultilevel"/>
    <w:tmpl w:val="D526C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70177"/>
    <w:multiLevelType w:val="hybridMultilevel"/>
    <w:tmpl w:val="D49AA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83628"/>
    <w:multiLevelType w:val="hybridMultilevel"/>
    <w:tmpl w:val="9C6A0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F70FA1"/>
    <w:multiLevelType w:val="hybridMultilevel"/>
    <w:tmpl w:val="A09E53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6587E"/>
    <w:multiLevelType w:val="hybridMultilevel"/>
    <w:tmpl w:val="5A76DEF0"/>
    <w:lvl w:ilvl="0" w:tplc="5FFC9F78">
      <w:start w:val="1"/>
      <w:numFmt w:val="lowerLetter"/>
      <w:pStyle w:val="Odstavectext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4745D3"/>
    <w:multiLevelType w:val="hybridMultilevel"/>
    <w:tmpl w:val="D4B260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E4553"/>
    <w:multiLevelType w:val="hybridMultilevel"/>
    <w:tmpl w:val="6C381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8068DA"/>
    <w:multiLevelType w:val="hybridMultilevel"/>
    <w:tmpl w:val="7850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9862D0"/>
    <w:multiLevelType w:val="hybridMultilevel"/>
    <w:tmpl w:val="FE92AB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9709FE"/>
    <w:multiLevelType w:val="hybridMultilevel"/>
    <w:tmpl w:val="94E45A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3B0E7B"/>
    <w:multiLevelType w:val="hybridMultilevel"/>
    <w:tmpl w:val="874A8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AD2C56"/>
    <w:multiLevelType w:val="hybridMultilevel"/>
    <w:tmpl w:val="F2764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93E90"/>
    <w:multiLevelType w:val="hybridMultilevel"/>
    <w:tmpl w:val="F2764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A5ACA"/>
    <w:multiLevelType w:val="hybridMultilevel"/>
    <w:tmpl w:val="62084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394D32"/>
    <w:multiLevelType w:val="hybridMultilevel"/>
    <w:tmpl w:val="5DFE43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65F9A"/>
    <w:multiLevelType w:val="hybridMultilevel"/>
    <w:tmpl w:val="6DE43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0A4B31"/>
    <w:multiLevelType w:val="hybridMultilevel"/>
    <w:tmpl w:val="DA3A8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8D261B"/>
    <w:multiLevelType w:val="hybridMultilevel"/>
    <w:tmpl w:val="1E62D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A95460"/>
    <w:multiLevelType w:val="hybridMultilevel"/>
    <w:tmpl w:val="624C76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D04053"/>
    <w:multiLevelType w:val="hybridMultilevel"/>
    <w:tmpl w:val="FC7A6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50A35"/>
    <w:multiLevelType w:val="hybridMultilevel"/>
    <w:tmpl w:val="F2764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47696"/>
    <w:multiLevelType w:val="hybridMultilevel"/>
    <w:tmpl w:val="0CCEB6A8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9EBAC0D8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DA9ACB0E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BEF414DA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C57A0E"/>
    <w:multiLevelType w:val="hybridMultilevel"/>
    <w:tmpl w:val="80FEF5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A90836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700B5"/>
    <w:multiLevelType w:val="hybridMultilevel"/>
    <w:tmpl w:val="BC2ED6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A044A"/>
    <w:multiLevelType w:val="hybridMultilevel"/>
    <w:tmpl w:val="598CC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374171"/>
    <w:multiLevelType w:val="hybridMultilevel"/>
    <w:tmpl w:val="191A7B2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EBAC0D8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022F39"/>
    <w:multiLevelType w:val="hybridMultilevel"/>
    <w:tmpl w:val="A8B82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E618DB"/>
    <w:multiLevelType w:val="hybridMultilevel"/>
    <w:tmpl w:val="116CBDEA"/>
    <w:lvl w:ilvl="0" w:tplc="F83A8976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A81091"/>
    <w:multiLevelType w:val="hybridMultilevel"/>
    <w:tmpl w:val="F2764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BB0759"/>
    <w:multiLevelType w:val="hybridMultilevel"/>
    <w:tmpl w:val="12860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6C7494"/>
    <w:multiLevelType w:val="hybridMultilevel"/>
    <w:tmpl w:val="67D498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D235BA"/>
    <w:multiLevelType w:val="hybridMultilevel"/>
    <w:tmpl w:val="B1D4A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B1DDB"/>
    <w:multiLevelType w:val="hybridMultilevel"/>
    <w:tmpl w:val="04F0C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7"/>
  </w:num>
  <w:num w:numId="3">
    <w:abstractNumId w:val="27"/>
  </w:num>
  <w:num w:numId="4">
    <w:abstractNumId w:val="33"/>
  </w:num>
  <w:num w:numId="5">
    <w:abstractNumId w:val="3"/>
  </w:num>
  <w:num w:numId="6">
    <w:abstractNumId w:val="43"/>
  </w:num>
  <w:num w:numId="7">
    <w:abstractNumId w:val="4"/>
  </w:num>
  <w:num w:numId="8">
    <w:abstractNumId w:val="6"/>
  </w:num>
  <w:num w:numId="9">
    <w:abstractNumId w:val="34"/>
  </w:num>
  <w:num w:numId="10">
    <w:abstractNumId w:val="30"/>
  </w:num>
  <w:num w:numId="11">
    <w:abstractNumId w:val="9"/>
  </w:num>
  <w:num w:numId="12">
    <w:abstractNumId w:val="8"/>
  </w:num>
  <w:num w:numId="13">
    <w:abstractNumId w:val="39"/>
  </w:num>
  <w:num w:numId="14">
    <w:abstractNumId w:val="34"/>
    <w:lvlOverride w:ilvl="0">
      <w:lvl w:ilvl="0" w:tplc="04050017">
        <w:start w:val="1"/>
        <w:numFmt w:val="lowerLetter"/>
        <w:lvlText w:val="%1)"/>
        <w:lvlJc w:val="left"/>
        <w:pPr>
          <w:ind w:left="288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A90836C4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5"/>
  </w:num>
  <w:num w:numId="16">
    <w:abstractNumId w:val="42"/>
  </w:num>
  <w:num w:numId="17">
    <w:abstractNumId w:val="15"/>
  </w:num>
  <w:num w:numId="18">
    <w:abstractNumId w:val="36"/>
  </w:num>
  <w:num w:numId="19">
    <w:abstractNumId w:val="20"/>
  </w:num>
  <w:num w:numId="20">
    <w:abstractNumId w:val="14"/>
  </w:num>
  <w:num w:numId="21">
    <w:abstractNumId w:val="5"/>
  </w:num>
  <w:num w:numId="22">
    <w:abstractNumId w:val="11"/>
  </w:num>
  <w:num w:numId="23">
    <w:abstractNumId w:val="10"/>
  </w:num>
  <w:num w:numId="24">
    <w:abstractNumId w:val="44"/>
  </w:num>
  <w:num w:numId="25">
    <w:abstractNumId w:val="18"/>
  </w:num>
  <w:num w:numId="26">
    <w:abstractNumId w:val="29"/>
  </w:num>
  <w:num w:numId="27">
    <w:abstractNumId w:val="41"/>
  </w:num>
  <w:num w:numId="28">
    <w:abstractNumId w:val="13"/>
  </w:num>
  <w:num w:numId="29">
    <w:abstractNumId w:val="25"/>
  </w:num>
  <w:num w:numId="30">
    <w:abstractNumId w:val="2"/>
  </w:num>
  <w:num w:numId="31">
    <w:abstractNumId w:val="28"/>
  </w:num>
  <w:num w:numId="32">
    <w:abstractNumId w:val="26"/>
  </w:num>
  <w:num w:numId="33">
    <w:abstractNumId w:val="21"/>
  </w:num>
  <w:num w:numId="34">
    <w:abstractNumId w:val="1"/>
  </w:num>
  <w:num w:numId="35">
    <w:abstractNumId w:val="0"/>
  </w:num>
  <w:num w:numId="36">
    <w:abstractNumId w:val="16"/>
  </w:num>
  <w:num w:numId="37">
    <w:abstractNumId w:val="32"/>
  </w:num>
  <w:num w:numId="38">
    <w:abstractNumId w:val="24"/>
  </w:num>
  <w:num w:numId="39">
    <w:abstractNumId w:val="40"/>
  </w:num>
  <w:num w:numId="40">
    <w:abstractNumId w:val="23"/>
  </w:num>
  <w:num w:numId="41">
    <w:abstractNumId w:val="17"/>
  </w:num>
  <w:num w:numId="42">
    <w:abstractNumId w:val="22"/>
  </w:num>
  <w:num w:numId="43">
    <w:abstractNumId w:val="38"/>
  </w:num>
  <w:num w:numId="44">
    <w:abstractNumId w:val="7"/>
  </w:num>
  <w:num w:numId="45">
    <w:abstractNumId w:val="31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76"/>
    <w:rsid w:val="00004830"/>
    <w:rsid w:val="00014069"/>
    <w:rsid w:val="00032B6A"/>
    <w:rsid w:val="00034D9F"/>
    <w:rsid w:val="00062B61"/>
    <w:rsid w:val="000A3EF3"/>
    <w:rsid w:val="000C7F01"/>
    <w:rsid w:val="000D2799"/>
    <w:rsid w:val="001144E2"/>
    <w:rsid w:val="00127FBD"/>
    <w:rsid w:val="001329B8"/>
    <w:rsid w:val="00141837"/>
    <w:rsid w:val="001467DA"/>
    <w:rsid w:val="00170A3C"/>
    <w:rsid w:val="001779F8"/>
    <w:rsid w:val="0018364E"/>
    <w:rsid w:val="001B4731"/>
    <w:rsid w:val="001B6913"/>
    <w:rsid w:val="001D5910"/>
    <w:rsid w:val="001E290F"/>
    <w:rsid w:val="001E6730"/>
    <w:rsid w:val="002015B6"/>
    <w:rsid w:val="0020489A"/>
    <w:rsid w:val="00211CCA"/>
    <w:rsid w:val="002333A9"/>
    <w:rsid w:val="00253C35"/>
    <w:rsid w:val="002B29C2"/>
    <w:rsid w:val="002C2382"/>
    <w:rsid w:val="002E1DC5"/>
    <w:rsid w:val="002E353C"/>
    <w:rsid w:val="00324EAB"/>
    <w:rsid w:val="00331FC0"/>
    <w:rsid w:val="00334C53"/>
    <w:rsid w:val="00351B40"/>
    <w:rsid w:val="00365B74"/>
    <w:rsid w:val="00382B69"/>
    <w:rsid w:val="00383DA0"/>
    <w:rsid w:val="00390EA6"/>
    <w:rsid w:val="003A2DCD"/>
    <w:rsid w:val="003A6C65"/>
    <w:rsid w:val="003B7365"/>
    <w:rsid w:val="003D7A06"/>
    <w:rsid w:val="004062D7"/>
    <w:rsid w:val="00414AA5"/>
    <w:rsid w:val="00433E82"/>
    <w:rsid w:val="004443B7"/>
    <w:rsid w:val="00466530"/>
    <w:rsid w:val="00467387"/>
    <w:rsid w:val="004710D9"/>
    <w:rsid w:val="00473942"/>
    <w:rsid w:val="0048074D"/>
    <w:rsid w:val="004A67A8"/>
    <w:rsid w:val="004C2706"/>
    <w:rsid w:val="004D6338"/>
    <w:rsid w:val="004E4A2D"/>
    <w:rsid w:val="004F467A"/>
    <w:rsid w:val="0050714D"/>
    <w:rsid w:val="00516FBF"/>
    <w:rsid w:val="005208FC"/>
    <w:rsid w:val="00533815"/>
    <w:rsid w:val="00556893"/>
    <w:rsid w:val="005A2D5B"/>
    <w:rsid w:val="005B54A9"/>
    <w:rsid w:val="005D07A1"/>
    <w:rsid w:val="005D2F63"/>
    <w:rsid w:val="005D4634"/>
    <w:rsid w:val="005E7BF2"/>
    <w:rsid w:val="00603216"/>
    <w:rsid w:val="00615161"/>
    <w:rsid w:val="00625B6F"/>
    <w:rsid w:val="00656FED"/>
    <w:rsid w:val="0066169F"/>
    <w:rsid w:val="00661E7D"/>
    <w:rsid w:val="00663E77"/>
    <w:rsid w:val="006919DB"/>
    <w:rsid w:val="006A11EF"/>
    <w:rsid w:val="006A4CB0"/>
    <w:rsid w:val="006E6592"/>
    <w:rsid w:val="006F6424"/>
    <w:rsid w:val="006F69D1"/>
    <w:rsid w:val="00703DDF"/>
    <w:rsid w:val="00713F71"/>
    <w:rsid w:val="00724032"/>
    <w:rsid w:val="00726551"/>
    <w:rsid w:val="00735E11"/>
    <w:rsid w:val="00735FE6"/>
    <w:rsid w:val="007376C9"/>
    <w:rsid w:val="00776B6E"/>
    <w:rsid w:val="00784A53"/>
    <w:rsid w:val="00790CE4"/>
    <w:rsid w:val="007A4B10"/>
    <w:rsid w:val="007C029E"/>
    <w:rsid w:val="007C2CC4"/>
    <w:rsid w:val="007C5A33"/>
    <w:rsid w:val="007D298A"/>
    <w:rsid w:val="007E2035"/>
    <w:rsid w:val="00810FBF"/>
    <w:rsid w:val="00813338"/>
    <w:rsid w:val="0083288E"/>
    <w:rsid w:val="008774A9"/>
    <w:rsid w:val="0088319D"/>
    <w:rsid w:val="00895216"/>
    <w:rsid w:val="008A06EF"/>
    <w:rsid w:val="008B6154"/>
    <w:rsid w:val="008D35B8"/>
    <w:rsid w:val="008E0AAA"/>
    <w:rsid w:val="008E1255"/>
    <w:rsid w:val="0091484C"/>
    <w:rsid w:val="009237F9"/>
    <w:rsid w:val="00925FC5"/>
    <w:rsid w:val="0093353E"/>
    <w:rsid w:val="0095067E"/>
    <w:rsid w:val="009D608B"/>
    <w:rsid w:val="009D633E"/>
    <w:rsid w:val="009E3567"/>
    <w:rsid w:val="009E4762"/>
    <w:rsid w:val="009F293D"/>
    <w:rsid w:val="009F2BC2"/>
    <w:rsid w:val="00A11D20"/>
    <w:rsid w:val="00A23582"/>
    <w:rsid w:val="00A279FA"/>
    <w:rsid w:val="00A41973"/>
    <w:rsid w:val="00A7373E"/>
    <w:rsid w:val="00A81C84"/>
    <w:rsid w:val="00A870DE"/>
    <w:rsid w:val="00AA6114"/>
    <w:rsid w:val="00AA7C1F"/>
    <w:rsid w:val="00AB4815"/>
    <w:rsid w:val="00AC602C"/>
    <w:rsid w:val="00AC6467"/>
    <w:rsid w:val="00AC6517"/>
    <w:rsid w:val="00AC74F6"/>
    <w:rsid w:val="00AD56E7"/>
    <w:rsid w:val="00AD6BB2"/>
    <w:rsid w:val="00AE2D54"/>
    <w:rsid w:val="00B16172"/>
    <w:rsid w:val="00B204A3"/>
    <w:rsid w:val="00B422FB"/>
    <w:rsid w:val="00B62A13"/>
    <w:rsid w:val="00B66BBF"/>
    <w:rsid w:val="00B7113B"/>
    <w:rsid w:val="00B90FB9"/>
    <w:rsid w:val="00B925B8"/>
    <w:rsid w:val="00BB0998"/>
    <w:rsid w:val="00BD6D5E"/>
    <w:rsid w:val="00C00B3C"/>
    <w:rsid w:val="00C0599D"/>
    <w:rsid w:val="00C33B8F"/>
    <w:rsid w:val="00C7140B"/>
    <w:rsid w:val="00C74A61"/>
    <w:rsid w:val="00C91BF4"/>
    <w:rsid w:val="00CC10EE"/>
    <w:rsid w:val="00D12076"/>
    <w:rsid w:val="00D50743"/>
    <w:rsid w:val="00D576FB"/>
    <w:rsid w:val="00D77800"/>
    <w:rsid w:val="00D82DA3"/>
    <w:rsid w:val="00DE195B"/>
    <w:rsid w:val="00E143E1"/>
    <w:rsid w:val="00E22B17"/>
    <w:rsid w:val="00E2689A"/>
    <w:rsid w:val="00E3784F"/>
    <w:rsid w:val="00E47E94"/>
    <w:rsid w:val="00E73013"/>
    <w:rsid w:val="00E85004"/>
    <w:rsid w:val="00EC0356"/>
    <w:rsid w:val="00EC56B4"/>
    <w:rsid w:val="00F4196B"/>
    <w:rsid w:val="00F45748"/>
    <w:rsid w:val="00F55C92"/>
    <w:rsid w:val="00F82D2B"/>
    <w:rsid w:val="00F954C4"/>
    <w:rsid w:val="00FD679F"/>
    <w:rsid w:val="00FF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703D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120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6F6424"/>
    <w:rPr>
      <w:color w:val="808080"/>
    </w:rPr>
  </w:style>
  <w:style w:type="paragraph" w:styleId="Odstavecseseznamem">
    <w:name w:val="List Paragraph"/>
    <w:basedOn w:val="Normln"/>
    <w:uiPriority w:val="34"/>
    <w:qFormat/>
    <w:rsid w:val="00AA611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736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34D9F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4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973"/>
  </w:style>
  <w:style w:type="paragraph" w:styleId="Zpat">
    <w:name w:val="footer"/>
    <w:basedOn w:val="Normln"/>
    <w:link w:val="ZpatChar"/>
    <w:uiPriority w:val="99"/>
    <w:unhideWhenUsed/>
    <w:rsid w:val="00A4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973"/>
  </w:style>
  <w:style w:type="paragraph" w:styleId="Zkladntextodsazen">
    <w:name w:val="Body Text Indent"/>
    <w:basedOn w:val="Normln"/>
    <w:link w:val="ZkladntextodsazenChar"/>
    <w:uiPriority w:val="99"/>
    <w:rsid w:val="00170A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70A3C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25B6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25B6F"/>
  </w:style>
  <w:style w:type="character" w:customStyle="1" w:styleId="datalabel">
    <w:name w:val="datalabel"/>
    <w:basedOn w:val="Standardnpsmoodstavce"/>
    <w:rsid w:val="008A06EF"/>
  </w:style>
  <w:style w:type="character" w:styleId="Odkaznakoment">
    <w:name w:val="annotation reference"/>
    <w:basedOn w:val="Standardnpsmoodstavce"/>
    <w:uiPriority w:val="99"/>
    <w:semiHidden/>
    <w:unhideWhenUsed/>
    <w:rsid w:val="00AC60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60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60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0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02C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90F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90F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90FB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9"/>
    <w:rsid w:val="00703DDF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customStyle="1" w:styleId="Odstavectext">
    <w:name w:val="Odstavec text"/>
    <w:basedOn w:val="Normln"/>
    <w:uiPriority w:val="99"/>
    <w:rsid w:val="00703DDF"/>
    <w:pPr>
      <w:numPr>
        <w:numId w:val="36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703D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120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6F6424"/>
    <w:rPr>
      <w:color w:val="808080"/>
    </w:rPr>
  </w:style>
  <w:style w:type="paragraph" w:styleId="Odstavecseseznamem">
    <w:name w:val="List Paragraph"/>
    <w:basedOn w:val="Normln"/>
    <w:uiPriority w:val="34"/>
    <w:qFormat/>
    <w:rsid w:val="00AA611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736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34D9F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4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973"/>
  </w:style>
  <w:style w:type="paragraph" w:styleId="Zpat">
    <w:name w:val="footer"/>
    <w:basedOn w:val="Normln"/>
    <w:link w:val="ZpatChar"/>
    <w:uiPriority w:val="99"/>
    <w:unhideWhenUsed/>
    <w:rsid w:val="00A4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973"/>
  </w:style>
  <w:style w:type="paragraph" w:styleId="Zkladntextodsazen">
    <w:name w:val="Body Text Indent"/>
    <w:basedOn w:val="Normln"/>
    <w:link w:val="ZkladntextodsazenChar"/>
    <w:uiPriority w:val="99"/>
    <w:rsid w:val="00170A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70A3C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25B6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25B6F"/>
  </w:style>
  <w:style w:type="character" w:customStyle="1" w:styleId="datalabel">
    <w:name w:val="datalabel"/>
    <w:basedOn w:val="Standardnpsmoodstavce"/>
    <w:rsid w:val="008A06EF"/>
  </w:style>
  <w:style w:type="character" w:styleId="Odkaznakoment">
    <w:name w:val="annotation reference"/>
    <w:basedOn w:val="Standardnpsmoodstavce"/>
    <w:uiPriority w:val="99"/>
    <w:semiHidden/>
    <w:unhideWhenUsed/>
    <w:rsid w:val="00AC60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60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60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0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02C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90F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90F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90FB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9"/>
    <w:rsid w:val="00703DDF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customStyle="1" w:styleId="Odstavectext">
    <w:name w:val="Odstavec text"/>
    <w:basedOn w:val="Normln"/>
    <w:uiPriority w:val="99"/>
    <w:rsid w:val="00703DDF"/>
    <w:pPr>
      <w:numPr>
        <w:numId w:val="36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1C23A-1F88-47B6-96CA-62B50196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4467</Words>
  <Characters>26357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UHK</Company>
  <LinksUpToDate>false</LinksUpToDate>
  <CharactersWithSpaces>30763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hubalovsky</dc:creator>
  <cp:lastModifiedBy>PC</cp:lastModifiedBy>
  <cp:revision>2</cp:revision>
  <cp:lastPrinted>2013-07-26T06:48:00Z</cp:lastPrinted>
  <dcterms:created xsi:type="dcterms:W3CDTF">2013-08-29T14:33:00Z</dcterms:created>
  <dcterms:modified xsi:type="dcterms:W3CDTF">2013-08-29T14:33:00Z</dcterms:modified>
</cp:coreProperties>
</file>