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192" w:rsidRPr="00377192" w:rsidRDefault="00377192" w:rsidP="00172DB8">
      <w:pPr>
        <w:pBdr>
          <w:top w:val="single" w:sz="4" w:space="0" w:color="auto"/>
          <w:left w:val="single" w:sz="4" w:space="0" w:color="auto"/>
          <w:bottom w:val="single" w:sz="4" w:space="1" w:color="auto"/>
          <w:right w:val="single" w:sz="4" w:space="4" w:color="auto"/>
        </w:pBdr>
        <w:shd w:val="clear" w:color="auto" w:fill="99CCFF"/>
        <w:jc w:val="center"/>
        <w:rPr>
          <w:b/>
          <w:bCs/>
          <w:sz w:val="12"/>
          <w:szCs w:val="12"/>
        </w:rPr>
      </w:pPr>
    </w:p>
    <w:p w:rsidR="00172DB8" w:rsidRPr="00B25356" w:rsidRDefault="00311B4C" w:rsidP="00172DB8">
      <w:pPr>
        <w:pBdr>
          <w:top w:val="single" w:sz="4" w:space="0" w:color="auto"/>
          <w:left w:val="single" w:sz="4" w:space="0" w:color="auto"/>
          <w:bottom w:val="single" w:sz="4" w:space="1" w:color="auto"/>
          <w:right w:val="single" w:sz="4" w:space="4" w:color="auto"/>
        </w:pBdr>
        <w:shd w:val="clear" w:color="auto" w:fill="99CCFF"/>
        <w:jc w:val="center"/>
        <w:rPr>
          <w:rFonts w:ascii="Candara" w:hAnsi="Candara"/>
          <w:b/>
          <w:bCs/>
          <w:sz w:val="40"/>
          <w:szCs w:val="40"/>
        </w:rPr>
      </w:pPr>
      <w:r>
        <w:rPr>
          <w:rFonts w:ascii="Candara" w:hAnsi="Candara"/>
          <w:b/>
          <w:bCs/>
          <w:sz w:val="40"/>
          <w:szCs w:val="40"/>
        </w:rPr>
        <w:t>Zadávací dokumentace</w:t>
      </w:r>
    </w:p>
    <w:p w:rsidR="005272DD" w:rsidRPr="00F5755C" w:rsidRDefault="00016B01" w:rsidP="00172DB8">
      <w:pPr>
        <w:pBdr>
          <w:top w:val="single" w:sz="4" w:space="0" w:color="auto"/>
          <w:left w:val="single" w:sz="4" w:space="0" w:color="auto"/>
          <w:bottom w:val="single" w:sz="4" w:space="1" w:color="auto"/>
          <w:right w:val="single" w:sz="4" w:space="4" w:color="auto"/>
        </w:pBdr>
        <w:shd w:val="clear" w:color="auto" w:fill="99CCFF"/>
        <w:jc w:val="center"/>
        <w:rPr>
          <w:rFonts w:ascii="Candara" w:hAnsi="Candara"/>
          <w:b/>
          <w:bCs/>
        </w:rPr>
      </w:pPr>
      <w:r>
        <w:rPr>
          <w:rFonts w:ascii="Candara" w:hAnsi="Candara"/>
          <w:b/>
          <w:bCs/>
        </w:rPr>
        <w:t xml:space="preserve">podlimitní </w:t>
      </w:r>
      <w:r w:rsidR="00466223" w:rsidRPr="00466223">
        <w:rPr>
          <w:rFonts w:ascii="Candara" w:hAnsi="Candara"/>
          <w:b/>
          <w:bCs/>
        </w:rPr>
        <w:t>veřejn</w:t>
      </w:r>
      <w:r w:rsidR="00311B4C">
        <w:rPr>
          <w:rFonts w:ascii="Candara" w:hAnsi="Candara"/>
          <w:b/>
          <w:bCs/>
        </w:rPr>
        <w:t>é</w:t>
      </w:r>
      <w:r w:rsidR="00466223" w:rsidRPr="00466223">
        <w:rPr>
          <w:rFonts w:ascii="Candara" w:hAnsi="Candara"/>
          <w:b/>
          <w:bCs/>
        </w:rPr>
        <w:t xml:space="preserve"> </w:t>
      </w:r>
      <w:r w:rsidRPr="00466223">
        <w:rPr>
          <w:rFonts w:ascii="Candara" w:hAnsi="Candara"/>
          <w:b/>
          <w:bCs/>
        </w:rPr>
        <w:t>zakázk</w:t>
      </w:r>
      <w:r>
        <w:rPr>
          <w:rFonts w:ascii="Candara" w:hAnsi="Candara"/>
          <w:b/>
          <w:bCs/>
        </w:rPr>
        <w:t>y</w:t>
      </w:r>
      <w:r w:rsidRPr="00466223">
        <w:rPr>
          <w:rFonts w:ascii="Candara" w:hAnsi="Candara"/>
          <w:b/>
          <w:bCs/>
        </w:rPr>
        <w:t xml:space="preserve"> </w:t>
      </w:r>
    </w:p>
    <w:p w:rsidR="00377192" w:rsidRPr="00F5755C" w:rsidRDefault="00016B01" w:rsidP="00172DB8">
      <w:pPr>
        <w:pBdr>
          <w:top w:val="single" w:sz="4" w:space="0" w:color="auto"/>
          <w:left w:val="single" w:sz="4" w:space="0" w:color="auto"/>
          <w:bottom w:val="single" w:sz="4" w:space="1" w:color="auto"/>
          <w:right w:val="single" w:sz="4" w:space="4" w:color="auto"/>
        </w:pBdr>
        <w:shd w:val="clear" w:color="auto" w:fill="99CCFF"/>
        <w:jc w:val="center"/>
        <w:rPr>
          <w:rFonts w:ascii="Candara" w:hAnsi="Candara"/>
          <w:b/>
          <w:bCs/>
        </w:rPr>
      </w:pPr>
      <w:r>
        <w:rPr>
          <w:rFonts w:ascii="Candara" w:hAnsi="Candara"/>
          <w:b/>
          <w:bCs/>
        </w:rPr>
        <w:t>dle</w:t>
      </w:r>
      <w:r w:rsidR="00466223" w:rsidRPr="00466223">
        <w:rPr>
          <w:rFonts w:ascii="Candara" w:hAnsi="Candara"/>
          <w:b/>
          <w:bCs/>
        </w:rPr>
        <w:t xml:space="preserve"> zákona č. 137/2006 Sb., v platném znění</w:t>
      </w:r>
    </w:p>
    <w:p w:rsidR="00377192" w:rsidRPr="00B25356" w:rsidRDefault="00377192" w:rsidP="00172DB8">
      <w:pPr>
        <w:pBdr>
          <w:top w:val="single" w:sz="4" w:space="0" w:color="auto"/>
          <w:left w:val="single" w:sz="4" w:space="0" w:color="auto"/>
          <w:bottom w:val="single" w:sz="4" w:space="1" w:color="auto"/>
          <w:right w:val="single" w:sz="4" w:space="4" w:color="auto"/>
        </w:pBdr>
        <w:shd w:val="clear" w:color="auto" w:fill="99CCFF"/>
        <w:jc w:val="center"/>
        <w:rPr>
          <w:rFonts w:ascii="Candara" w:hAnsi="Candara"/>
          <w:b/>
          <w:bCs/>
          <w:sz w:val="12"/>
          <w:szCs w:val="12"/>
        </w:rPr>
      </w:pPr>
    </w:p>
    <w:p w:rsidR="005272DD" w:rsidRPr="00B25356" w:rsidRDefault="005272DD">
      <w:pPr>
        <w:jc w:val="center"/>
        <w:rPr>
          <w:rFonts w:ascii="Candara" w:hAnsi="Candara"/>
          <w:b/>
          <w:bCs/>
        </w:rPr>
      </w:pPr>
    </w:p>
    <w:p w:rsidR="002A1DB3" w:rsidRPr="00B25356" w:rsidRDefault="002A1DB3" w:rsidP="002A1DB3">
      <w:pPr>
        <w:rPr>
          <w:rFonts w:ascii="Candara" w:hAnsi="Candara"/>
        </w:rPr>
      </w:pPr>
    </w:p>
    <w:tbl>
      <w:tblPr>
        <w:tblW w:w="91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35"/>
        <w:gridCol w:w="6585"/>
      </w:tblGrid>
      <w:tr w:rsidR="002A1DB3" w:rsidRPr="00B25356">
        <w:trPr>
          <w:trHeight w:val="608"/>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Název veřejné zakázky:</w:t>
            </w:r>
          </w:p>
        </w:tc>
        <w:tc>
          <w:tcPr>
            <w:tcW w:w="6585" w:type="dxa"/>
            <w:tcBorders>
              <w:top w:val="single" w:sz="4" w:space="0" w:color="auto"/>
              <w:left w:val="single" w:sz="4" w:space="0" w:color="auto"/>
              <w:bottom w:val="single" w:sz="4" w:space="0" w:color="auto"/>
              <w:right w:val="single" w:sz="4" w:space="0" w:color="auto"/>
            </w:tcBorders>
            <w:vAlign w:val="center"/>
          </w:tcPr>
          <w:p w:rsidR="00F416C3" w:rsidRDefault="0005693F">
            <w:pPr>
              <w:jc w:val="both"/>
              <w:rPr>
                <w:rFonts w:ascii="Candara" w:hAnsi="Candara"/>
              </w:rPr>
            </w:pPr>
            <w:r w:rsidRPr="0005693F">
              <w:rPr>
                <w:rFonts w:ascii="Candara" w:hAnsi="Candara"/>
              </w:rPr>
              <w:t>Produkce krátkých filmů</w:t>
            </w:r>
          </w:p>
        </w:tc>
      </w:tr>
      <w:tr w:rsidR="002A1DB3" w:rsidRPr="00B25356">
        <w:trPr>
          <w:trHeight w:val="532"/>
        </w:trPr>
        <w:tc>
          <w:tcPr>
            <w:tcW w:w="9120" w:type="dxa"/>
            <w:gridSpan w:val="2"/>
            <w:tcBorders>
              <w:top w:val="single" w:sz="4" w:space="0" w:color="auto"/>
              <w:left w:val="nil"/>
              <w:bottom w:val="single" w:sz="4" w:space="0" w:color="auto"/>
              <w:right w:val="nil"/>
            </w:tcBorders>
            <w:vAlign w:val="center"/>
          </w:tcPr>
          <w:p w:rsidR="002A1DB3" w:rsidRPr="00B25356" w:rsidRDefault="002A1DB3" w:rsidP="005B018B">
            <w:pPr>
              <w:jc w:val="center"/>
              <w:rPr>
                <w:rFonts w:ascii="Candara" w:hAnsi="Candara"/>
                <w:b/>
                <w:bCs/>
              </w:rPr>
            </w:pPr>
          </w:p>
        </w:tc>
      </w:tr>
      <w:tr w:rsidR="002A1DB3" w:rsidRPr="00B25356">
        <w:trPr>
          <w:trHeight w:val="532"/>
        </w:trPr>
        <w:tc>
          <w:tcPr>
            <w:tcW w:w="9120" w:type="dxa"/>
            <w:gridSpan w:val="2"/>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jc w:val="center"/>
              <w:rPr>
                <w:rFonts w:ascii="Candara" w:hAnsi="Candara"/>
                <w:b/>
                <w:bCs/>
              </w:rPr>
            </w:pPr>
            <w:r w:rsidRPr="003841F6">
              <w:rPr>
                <w:rFonts w:ascii="Candara" w:hAnsi="Candara"/>
                <w:b/>
                <w:bCs/>
              </w:rPr>
              <w:t>Zadavatel</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Název / obchodní firma:</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B941E9" w:rsidP="00771DB8">
            <w:pPr>
              <w:jc w:val="both"/>
              <w:rPr>
                <w:rFonts w:ascii="Candara" w:hAnsi="Candara"/>
              </w:rPr>
            </w:pPr>
            <w:r>
              <w:rPr>
                <w:rFonts w:ascii="Candara" w:hAnsi="Candara"/>
              </w:rPr>
              <w:t>Labyrint Brno</w:t>
            </w:r>
            <w:r w:rsidR="007B5DA1">
              <w:rPr>
                <w:rFonts w:ascii="Candara" w:hAnsi="Candara"/>
              </w:rPr>
              <w:t xml:space="preserve">, </w:t>
            </w:r>
            <w:proofErr w:type="gramStart"/>
            <w:r w:rsidR="007B5DA1">
              <w:rPr>
                <w:rFonts w:ascii="Candara" w:hAnsi="Candara"/>
              </w:rPr>
              <w:t>o.s.</w:t>
            </w:r>
            <w:proofErr w:type="gramEnd"/>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IČ:</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A2738E" w:rsidP="00A2738E">
            <w:pPr>
              <w:jc w:val="both"/>
              <w:rPr>
                <w:rFonts w:ascii="Candara" w:hAnsi="Candara"/>
              </w:rPr>
            </w:pPr>
            <w:r>
              <w:rPr>
                <w:rFonts w:ascii="Candara" w:hAnsi="Candara"/>
              </w:rPr>
              <w:t>265 48 542</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Adresa sídla / místa podnikání:</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7B5DA1" w:rsidP="005B018B">
            <w:pPr>
              <w:jc w:val="both"/>
              <w:rPr>
                <w:rFonts w:ascii="Candara" w:hAnsi="Candara"/>
              </w:rPr>
            </w:pPr>
            <w:r>
              <w:rPr>
                <w:rFonts w:ascii="Candara" w:hAnsi="Candara"/>
              </w:rPr>
              <w:t xml:space="preserve">Bendlova </w:t>
            </w:r>
            <w:r w:rsidR="006C18A5">
              <w:rPr>
                <w:rFonts w:ascii="Candara" w:hAnsi="Candara"/>
              </w:rPr>
              <w:t>150/</w:t>
            </w:r>
            <w:r>
              <w:rPr>
                <w:rFonts w:ascii="Candara" w:hAnsi="Candara"/>
              </w:rPr>
              <w:t>26, 613 00 Brno</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bCs/>
              </w:rPr>
            </w:pPr>
            <w:r w:rsidRPr="003841F6">
              <w:rPr>
                <w:rFonts w:ascii="Candara" w:hAnsi="Candara"/>
                <w:b/>
                <w:bCs/>
              </w:rPr>
              <w:t>Profil zadavatele:</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A2738E" w:rsidRDefault="00AD4116" w:rsidP="00F965A6">
            <w:pPr>
              <w:jc w:val="both"/>
              <w:rPr>
                <w:rFonts w:ascii="Candara" w:hAnsi="Candara"/>
              </w:rPr>
            </w:pPr>
            <w:hyperlink r:id="rId8" w:history="1">
              <w:r w:rsidR="007B5DA1" w:rsidRPr="00A2738E">
                <w:rPr>
                  <w:rStyle w:val="Hypertextovodkaz"/>
                  <w:rFonts w:ascii="Candara" w:hAnsi="Candara"/>
                  <w:color w:val="auto"/>
                  <w:u w:val="none"/>
                </w:rPr>
                <w:t>www.labyrintbrno.cz</w:t>
              </w:r>
            </w:hyperlink>
          </w:p>
        </w:tc>
      </w:tr>
      <w:tr w:rsidR="002A1DB3" w:rsidRPr="00B25356" w:rsidTr="00771DB8">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rPr>
            </w:pPr>
            <w:r w:rsidRPr="003841F6">
              <w:rPr>
                <w:rFonts w:ascii="Candara" w:hAnsi="Candara"/>
                <w:b/>
              </w:rPr>
              <w:t>Osoby oprávněné za zadavatele jednat:</w:t>
            </w:r>
          </w:p>
        </w:tc>
        <w:tc>
          <w:tcPr>
            <w:tcW w:w="6585" w:type="dxa"/>
            <w:tcBorders>
              <w:top w:val="single" w:sz="4" w:space="0" w:color="auto"/>
              <w:left w:val="single" w:sz="4" w:space="0" w:color="auto"/>
              <w:bottom w:val="single" w:sz="4" w:space="0" w:color="auto"/>
              <w:right w:val="single" w:sz="4" w:space="0" w:color="auto"/>
            </w:tcBorders>
            <w:vAlign w:val="center"/>
          </w:tcPr>
          <w:p w:rsidR="002A32EF" w:rsidRPr="00B25356" w:rsidRDefault="00B941E9" w:rsidP="00F965A6">
            <w:pPr>
              <w:rPr>
                <w:rFonts w:ascii="Candara" w:hAnsi="Candara"/>
              </w:rPr>
            </w:pPr>
            <w:r>
              <w:rPr>
                <w:rFonts w:ascii="Candara" w:hAnsi="Candara"/>
              </w:rPr>
              <w:t>PhDr. Helena Burianová – předsedkyně sdružení</w:t>
            </w:r>
          </w:p>
        </w:tc>
      </w:tr>
      <w:tr w:rsidR="002A1DB3" w:rsidRPr="00B25356">
        <w:trPr>
          <w:trHeight w:val="532"/>
        </w:trPr>
        <w:tc>
          <w:tcPr>
            <w:tcW w:w="9120" w:type="dxa"/>
            <w:gridSpan w:val="2"/>
            <w:tcBorders>
              <w:top w:val="single" w:sz="4" w:space="0" w:color="auto"/>
              <w:left w:val="nil"/>
              <w:bottom w:val="single" w:sz="4" w:space="0" w:color="auto"/>
              <w:right w:val="nil"/>
            </w:tcBorders>
            <w:vAlign w:val="center"/>
          </w:tcPr>
          <w:p w:rsidR="002A1DB3" w:rsidRPr="00B25356" w:rsidRDefault="002A1DB3" w:rsidP="005B018B">
            <w:pPr>
              <w:jc w:val="center"/>
              <w:rPr>
                <w:rFonts w:ascii="Candara" w:hAnsi="Candara"/>
                <w:b/>
                <w:bCs/>
              </w:rPr>
            </w:pPr>
          </w:p>
        </w:tc>
      </w:tr>
      <w:tr w:rsidR="002A1DB3" w:rsidRPr="00B25356">
        <w:trPr>
          <w:trHeight w:val="532"/>
        </w:trPr>
        <w:tc>
          <w:tcPr>
            <w:tcW w:w="9120" w:type="dxa"/>
            <w:gridSpan w:val="2"/>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jc w:val="center"/>
              <w:rPr>
                <w:rFonts w:ascii="Candara" w:hAnsi="Candara"/>
                <w:b/>
                <w:bCs/>
              </w:rPr>
            </w:pPr>
            <w:r w:rsidRPr="003841F6">
              <w:rPr>
                <w:rFonts w:ascii="Candara" w:hAnsi="Candara"/>
                <w:b/>
                <w:bCs/>
              </w:rPr>
              <w:t>Osoba pověřená výkonem zadavatelských činností</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Název / obchodní firma:</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3841F6" w:rsidP="00DA08DF">
            <w:pPr>
              <w:rPr>
                <w:rFonts w:ascii="Candara" w:hAnsi="Candara"/>
                <w:bCs/>
              </w:rPr>
            </w:pPr>
            <w:r w:rsidRPr="003841F6">
              <w:rPr>
                <w:rFonts w:ascii="Candara" w:hAnsi="Candara"/>
                <w:bCs/>
              </w:rPr>
              <w:t xml:space="preserve">AREA 2000 s.r.o. – Středisko Tender </w:t>
            </w:r>
            <w:proofErr w:type="spellStart"/>
            <w:r w:rsidRPr="003841F6">
              <w:rPr>
                <w:rFonts w:ascii="Candara" w:hAnsi="Candara"/>
                <w:bCs/>
              </w:rPr>
              <w:t>Consulting</w:t>
            </w:r>
            <w:proofErr w:type="spellEnd"/>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IČ, DIČ:</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3841F6" w:rsidP="005B018B">
            <w:pPr>
              <w:rPr>
                <w:rFonts w:ascii="Candara" w:hAnsi="Candara"/>
                <w:bCs/>
              </w:rPr>
            </w:pPr>
            <w:r w:rsidRPr="003841F6">
              <w:rPr>
                <w:rFonts w:ascii="Candara" w:hAnsi="Candara"/>
                <w:bCs/>
              </w:rPr>
              <w:t>259 37 774,  CZ25937774</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rPr>
            </w:pPr>
            <w:r w:rsidRPr="003841F6">
              <w:rPr>
                <w:rFonts w:ascii="Candara" w:hAnsi="Candara"/>
                <w:b/>
                <w:bCs/>
              </w:rPr>
              <w:t>Adresa sídla / místa podnikání:</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3841F6" w:rsidP="005B018B">
            <w:pPr>
              <w:rPr>
                <w:rFonts w:ascii="Candara" w:hAnsi="Candara"/>
                <w:bCs/>
              </w:rPr>
            </w:pPr>
            <w:proofErr w:type="spellStart"/>
            <w:r w:rsidRPr="003841F6">
              <w:rPr>
                <w:rFonts w:ascii="Candara" w:hAnsi="Candara"/>
                <w:bCs/>
              </w:rPr>
              <w:t>Riegrova</w:t>
            </w:r>
            <w:proofErr w:type="spellEnd"/>
            <w:r w:rsidRPr="003841F6">
              <w:rPr>
                <w:rFonts w:ascii="Candara" w:hAnsi="Candara"/>
                <w:bCs/>
              </w:rPr>
              <w:t xml:space="preserve"> 46, 572 01 Polička</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bCs/>
              </w:rPr>
            </w:pPr>
            <w:r w:rsidRPr="003841F6">
              <w:rPr>
                <w:rFonts w:ascii="Candara" w:hAnsi="Candara"/>
                <w:b/>
                <w:bCs/>
              </w:rPr>
              <w:t>Kontaktní osoba:</w:t>
            </w:r>
          </w:p>
        </w:tc>
        <w:tc>
          <w:tcPr>
            <w:tcW w:w="6585" w:type="dxa"/>
            <w:tcBorders>
              <w:top w:val="single" w:sz="4" w:space="0" w:color="auto"/>
              <w:left w:val="single" w:sz="4" w:space="0" w:color="auto"/>
              <w:bottom w:val="single" w:sz="4" w:space="0" w:color="auto"/>
              <w:right w:val="single" w:sz="4" w:space="0" w:color="auto"/>
            </w:tcBorders>
            <w:vAlign w:val="center"/>
          </w:tcPr>
          <w:p w:rsidR="00E17052" w:rsidRPr="00B25356" w:rsidRDefault="003841F6" w:rsidP="005B018B">
            <w:pPr>
              <w:jc w:val="both"/>
              <w:rPr>
                <w:rFonts w:ascii="Candara" w:hAnsi="Candara"/>
              </w:rPr>
            </w:pPr>
            <w:r w:rsidRPr="003841F6">
              <w:rPr>
                <w:rFonts w:ascii="Candara" w:hAnsi="Candara"/>
              </w:rPr>
              <w:t>Mgr. Jaromír Kašpar</w:t>
            </w:r>
          </w:p>
          <w:p w:rsidR="002A1DB3" w:rsidRPr="00B25356" w:rsidRDefault="003841F6" w:rsidP="005B018B">
            <w:pPr>
              <w:jc w:val="both"/>
              <w:rPr>
                <w:rFonts w:ascii="Candara" w:hAnsi="Candara"/>
              </w:rPr>
            </w:pPr>
            <w:r w:rsidRPr="003841F6">
              <w:rPr>
                <w:rFonts w:ascii="Candara" w:hAnsi="Candara"/>
              </w:rPr>
              <w:t xml:space="preserve">mobil: 725 735 521, e-mail: </w:t>
            </w:r>
            <w:hyperlink r:id="rId9" w:history="1">
              <w:r w:rsidRPr="003841F6">
                <w:rPr>
                  <w:rStyle w:val="Hypertextovodkaz"/>
                  <w:rFonts w:ascii="Candara" w:hAnsi="Candara"/>
                  <w:color w:val="auto"/>
                  <w:u w:val="none"/>
                </w:rPr>
                <w:t>j.kaspar@area2000.cz</w:t>
              </w:r>
            </w:hyperlink>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bCs/>
              </w:rPr>
            </w:pPr>
            <w:r w:rsidRPr="003841F6">
              <w:rPr>
                <w:rFonts w:ascii="Candara" w:hAnsi="Candara"/>
                <w:b/>
                <w:bCs/>
              </w:rPr>
              <w:t>Telefon, fax:</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Pr="00B25356" w:rsidRDefault="003841F6" w:rsidP="005B018B">
            <w:pPr>
              <w:jc w:val="both"/>
              <w:rPr>
                <w:rFonts w:ascii="Candara" w:hAnsi="Candara"/>
              </w:rPr>
            </w:pPr>
            <w:r w:rsidRPr="003841F6">
              <w:rPr>
                <w:rFonts w:ascii="Candara" w:hAnsi="Candara"/>
              </w:rPr>
              <w:t>461 721 749</w:t>
            </w:r>
          </w:p>
        </w:tc>
      </w:tr>
      <w:tr w:rsidR="002A1DB3" w:rsidRPr="00B25356">
        <w:trPr>
          <w:trHeight w:val="615"/>
        </w:trPr>
        <w:tc>
          <w:tcPr>
            <w:tcW w:w="2535" w:type="dxa"/>
            <w:tcBorders>
              <w:top w:val="single" w:sz="4" w:space="0" w:color="auto"/>
              <w:left w:val="single" w:sz="4" w:space="0" w:color="auto"/>
              <w:bottom w:val="single" w:sz="4" w:space="0" w:color="auto"/>
              <w:right w:val="single" w:sz="4" w:space="0" w:color="auto"/>
            </w:tcBorders>
            <w:shd w:val="clear" w:color="auto" w:fill="99CCFF"/>
            <w:vAlign w:val="center"/>
          </w:tcPr>
          <w:p w:rsidR="002A1DB3" w:rsidRPr="00B25356" w:rsidRDefault="003841F6" w:rsidP="005B018B">
            <w:pPr>
              <w:rPr>
                <w:rFonts w:ascii="Candara" w:hAnsi="Candara"/>
                <w:b/>
                <w:bCs/>
              </w:rPr>
            </w:pPr>
            <w:r w:rsidRPr="003841F6">
              <w:rPr>
                <w:rFonts w:ascii="Candara" w:hAnsi="Candara"/>
                <w:b/>
                <w:bCs/>
              </w:rPr>
              <w:t>E-mail:</w:t>
            </w:r>
          </w:p>
        </w:tc>
        <w:tc>
          <w:tcPr>
            <w:tcW w:w="6585" w:type="dxa"/>
            <w:tcBorders>
              <w:top w:val="single" w:sz="4" w:space="0" w:color="auto"/>
              <w:left w:val="single" w:sz="4" w:space="0" w:color="auto"/>
              <w:bottom w:val="single" w:sz="4" w:space="0" w:color="auto"/>
              <w:right w:val="single" w:sz="4" w:space="0" w:color="auto"/>
            </w:tcBorders>
            <w:vAlign w:val="center"/>
          </w:tcPr>
          <w:p w:rsidR="002A1DB3" w:rsidRDefault="003841F6" w:rsidP="0045734B">
            <w:pPr>
              <w:jc w:val="both"/>
              <w:rPr>
                <w:rFonts w:ascii="Candara" w:hAnsi="Candara"/>
              </w:rPr>
            </w:pPr>
            <w:r w:rsidRPr="003841F6">
              <w:rPr>
                <w:rFonts w:ascii="Candara" w:hAnsi="Candara"/>
              </w:rPr>
              <w:t>j.kaspar@area2000.cz</w:t>
            </w:r>
          </w:p>
          <w:p w:rsidR="00912D28" w:rsidRPr="00B25356" w:rsidRDefault="00912D28" w:rsidP="0045734B">
            <w:pPr>
              <w:jc w:val="both"/>
              <w:rPr>
                <w:rFonts w:ascii="Candara" w:hAnsi="Candara"/>
              </w:rPr>
            </w:pPr>
            <w:r>
              <w:rPr>
                <w:rFonts w:ascii="Candara" w:hAnsi="Candara"/>
              </w:rPr>
              <w:t>info@tender-consulting.cz</w:t>
            </w:r>
          </w:p>
        </w:tc>
      </w:tr>
    </w:tbl>
    <w:p w:rsidR="002A1DB3" w:rsidRPr="00172DB8" w:rsidRDefault="002A1DB3" w:rsidP="002A1DB3">
      <w:pPr>
        <w:tabs>
          <w:tab w:val="left" w:pos="5505"/>
        </w:tabs>
        <w:ind w:right="110"/>
        <w:jc w:val="both"/>
      </w:pPr>
    </w:p>
    <w:p w:rsidR="005272DD" w:rsidRPr="00172DB8" w:rsidRDefault="005272DD">
      <w:pPr>
        <w:rPr>
          <w:bCs/>
        </w:rPr>
      </w:pPr>
    </w:p>
    <w:p w:rsidR="00AB390A" w:rsidRPr="00C8710F" w:rsidRDefault="00B25356">
      <w:pPr>
        <w:rPr>
          <w:bCs/>
          <w:sz w:val="2"/>
          <w:szCs w:val="2"/>
        </w:rPr>
      </w:pPr>
      <w:r>
        <w:rPr>
          <w:bCs/>
        </w:rPr>
        <w:t xml:space="preserve">    </w:t>
      </w:r>
      <w:r w:rsidR="00FD7585">
        <w:rPr>
          <w:bCs/>
        </w:rPr>
        <w:tab/>
      </w:r>
      <w:r w:rsidR="00FD7585">
        <w:rPr>
          <w:bCs/>
        </w:rPr>
        <w:tab/>
      </w:r>
      <w:r w:rsidR="00FD7585">
        <w:rPr>
          <w:bCs/>
        </w:rPr>
        <w:tab/>
      </w:r>
      <w:r w:rsidR="00FD7585">
        <w:rPr>
          <w:bCs/>
        </w:rPr>
        <w:tab/>
      </w:r>
      <w:r>
        <w:rPr>
          <w:bCs/>
        </w:rPr>
        <w:t xml:space="preserve">        </w:t>
      </w:r>
    </w:p>
    <w:p w:rsidR="005272DD" w:rsidRPr="00B25356" w:rsidRDefault="003841F6" w:rsidP="002A1DB3">
      <w:pPr>
        <w:numPr>
          <w:ilvl w:val="0"/>
          <w:numId w:val="7"/>
        </w:numPr>
        <w:pBdr>
          <w:top w:val="single" w:sz="4" w:space="1" w:color="auto"/>
          <w:left w:val="single" w:sz="4" w:space="1" w:color="auto"/>
          <w:bottom w:val="single" w:sz="4" w:space="1" w:color="auto"/>
          <w:right w:val="single" w:sz="4" w:space="4" w:color="auto"/>
        </w:pBdr>
        <w:shd w:val="clear" w:color="auto" w:fill="99CCFF"/>
        <w:spacing w:after="120"/>
        <w:ind w:left="357" w:hanging="357"/>
        <w:rPr>
          <w:rFonts w:ascii="Candara" w:hAnsi="Candara"/>
          <w:b/>
          <w:iCs/>
        </w:rPr>
      </w:pPr>
      <w:r w:rsidRPr="003841F6">
        <w:rPr>
          <w:rFonts w:ascii="Candara" w:hAnsi="Candara"/>
          <w:b/>
          <w:iCs/>
        </w:rPr>
        <w:lastRenderedPageBreak/>
        <w:t>Informace o druhu a předmětu veřejné zakázky a jeho bližší specifikace</w:t>
      </w:r>
    </w:p>
    <w:p w:rsidR="000233BC" w:rsidRPr="00B25356" w:rsidRDefault="000233BC" w:rsidP="002A1DB3">
      <w:pPr>
        <w:spacing w:after="120"/>
        <w:jc w:val="both"/>
        <w:rPr>
          <w:rFonts w:ascii="Candara" w:hAnsi="Candara"/>
          <w:b/>
          <w:bCs/>
          <w:sz w:val="8"/>
          <w:szCs w:val="8"/>
        </w:rPr>
      </w:pPr>
    </w:p>
    <w:p w:rsidR="002A1DB3" w:rsidRPr="00B25356" w:rsidRDefault="003841F6" w:rsidP="002A1DB3">
      <w:pPr>
        <w:spacing w:after="120"/>
        <w:jc w:val="both"/>
        <w:rPr>
          <w:rFonts w:ascii="Candara" w:hAnsi="Candara"/>
          <w:b/>
          <w:bCs/>
        </w:rPr>
      </w:pPr>
      <w:r w:rsidRPr="003841F6">
        <w:rPr>
          <w:rFonts w:ascii="Candara" w:hAnsi="Candara"/>
          <w:b/>
          <w:bCs/>
        </w:rPr>
        <w:t>Služby</w:t>
      </w:r>
    </w:p>
    <w:tbl>
      <w:tblPr>
        <w:tblW w:w="9134" w:type="dxa"/>
        <w:tblInd w:w="8" w:type="dxa"/>
        <w:tblCellMar>
          <w:left w:w="70" w:type="dxa"/>
          <w:right w:w="70" w:type="dxa"/>
        </w:tblCellMar>
        <w:tblLook w:val="0000"/>
      </w:tblPr>
      <w:tblGrid>
        <w:gridCol w:w="6299"/>
        <w:gridCol w:w="2835"/>
      </w:tblGrid>
      <w:tr w:rsidR="002A1DB3" w:rsidRPr="00B25356" w:rsidTr="00771DB8">
        <w:tc>
          <w:tcPr>
            <w:tcW w:w="6299" w:type="dxa"/>
            <w:tcBorders>
              <w:top w:val="single" w:sz="4" w:space="0" w:color="auto"/>
              <w:left w:val="single" w:sz="4" w:space="0" w:color="auto"/>
              <w:bottom w:val="single" w:sz="4" w:space="0" w:color="auto"/>
              <w:right w:val="single" w:sz="4" w:space="0" w:color="auto"/>
            </w:tcBorders>
            <w:shd w:val="clear" w:color="auto" w:fill="D9D9D9"/>
            <w:vAlign w:val="center"/>
          </w:tcPr>
          <w:p w:rsidR="002A1DB3" w:rsidRPr="00B25356" w:rsidRDefault="003841F6" w:rsidP="005B018B">
            <w:pPr>
              <w:widowControl w:val="0"/>
              <w:autoSpaceDE w:val="0"/>
              <w:autoSpaceDN w:val="0"/>
              <w:adjustRightInd w:val="0"/>
              <w:spacing w:before="100" w:after="100"/>
              <w:rPr>
                <w:rFonts w:ascii="Candara" w:hAnsi="Candara"/>
                <w:b/>
                <w:bCs/>
              </w:rPr>
            </w:pPr>
            <w:r w:rsidRPr="003841F6">
              <w:rPr>
                <w:rFonts w:ascii="Candara" w:hAnsi="Candara"/>
                <w:b/>
                <w:bCs/>
              </w:rPr>
              <w:t>Název</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2A1DB3" w:rsidRPr="00B25356" w:rsidRDefault="003841F6" w:rsidP="005B018B">
            <w:pPr>
              <w:widowControl w:val="0"/>
              <w:autoSpaceDE w:val="0"/>
              <w:autoSpaceDN w:val="0"/>
              <w:adjustRightInd w:val="0"/>
              <w:spacing w:before="100" w:after="100"/>
              <w:jc w:val="center"/>
              <w:rPr>
                <w:rFonts w:ascii="Candara" w:hAnsi="Candara"/>
                <w:b/>
                <w:bCs/>
              </w:rPr>
            </w:pPr>
            <w:r w:rsidRPr="003841F6">
              <w:rPr>
                <w:rFonts w:ascii="Candara" w:hAnsi="Candara"/>
                <w:b/>
                <w:bCs/>
              </w:rPr>
              <w:t>CPV</w:t>
            </w:r>
          </w:p>
        </w:tc>
      </w:tr>
      <w:tr w:rsidR="002A1DB3" w:rsidRPr="00B25356" w:rsidTr="00771DB8">
        <w:trPr>
          <w:trHeight w:val="393"/>
        </w:trPr>
        <w:tc>
          <w:tcPr>
            <w:tcW w:w="6299" w:type="dxa"/>
            <w:tcBorders>
              <w:top w:val="single" w:sz="4" w:space="0" w:color="auto"/>
              <w:left w:val="single" w:sz="4" w:space="0" w:color="auto"/>
              <w:bottom w:val="single" w:sz="4" w:space="0" w:color="auto"/>
              <w:right w:val="single" w:sz="4" w:space="0" w:color="auto"/>
            </w:tcBorders>
            <w:vAlign w:val="center"/>
          </w:tcPr>
          <w:p w:rsidR="002A1DB3" w:rsidRPr="00D7569D" w:rsidRDefault="00F416C3" w:rsidP="005B018B">
            <w:pPr>
              <w:widowControl w:val="0"/>
              <w:autoSpaceDE w:val="0"/>
              <w:autoSpaceDN w:val="0"/>
              <w:adjustRightInd w:val="0"/>
              <w:rPr>
                <w:rFonts w:ascii="Candara" w:hAnsi="Candara"/>
                <w:bCs/>
              </w:rPr>
            </w:pPr>
            <w:r w:rsidRPr="00F416C3">
              <w:rPr>
                <w:rFonts w:ascii="Candara" w:hAnsi="Candara" w:cs="Tahoma"/>
              </w:rPr>
              <w:t>Výroba filmů a videa a související služby</w:t>
            </w:r>
          </w:p>
        </w:tc>
        <w:tc>
          <w:tcPr>
            <w:tcW w:w="2835" w:type="dxa"/>
            <w:tcBorders>
              <w:top w:val="single" w:sz="4" w:space="0" w:color="auto"/>
              <w:left w:val="single" w:sz="4" w:space="0" w:color="auto"/>
              <w:bottom w:val="single" w:sz="4" w:space="0" w:color="auto"/>
              <w:right w:val="single" w:sz="4" w:space="0" w:color="auto"/>
            </w:tcBorders>
            <w:vAlign w:val="center"/>
          </w:tcPr>
          <w:p w:rsidR="002A1DB3" w:rsidRPr="00D7569D" w:rsidRDefault="00AD4116" w:rsidP="005E3538">
            <w:pPr>
              <w:widowControl w:val="0"/>
              <w:autoSpaceDE w:val="0"/>
              <w:autoSpaceDN w:val="0"/>
              <w:adjustRightInd w:val="0"/>
              <w:jc w:val="center"/>
              <w:rPr>
                <w:rFonts w:ascii="Candara" w:hAnsi="Candara"/>
                <w:bCs/>
                <w:lang w:val="en-US"/>
              </w:rPr>
            </w:pPr>
            <w:hyperlink r:id="rId10" w:history="1">
              <w:r w:rsidR="00F416C3" w:rsidRPr="00F416C3">
                <w:rPr>
                  <w:rStyle w:val="Hypertextovodkaz"/>
                  <w:rFonts w:ascii="Candara" w:hAnsi="Candara" w:cs="Tahoma"/>
                  <w:color w:val="auto"/>
                  <w:u w:val="none"/>
                </w:rPr>
                <w:t>92110000-5</w:t>
              </w:r>
            </w:hyperlink>
          </w:p>
        </w:tc>
      </w:tr>
    </w:tbl>
    <w:p w:rsidR="00F416C3" w:rsidRDefault="00F416C3">
      <w:pPr>
        <w:pStyle w:val="Zkladntext"/>
        <w:rPr>
          <w:rFonts w:ascii="Candara" w:hAnsi="Candara" w:cs="Times New Roman"/>
          <w:szCs w:val="20"/>
          <w:highlight w:val="red"/>
        </w:rPr>
      </w:pPr>
    </w:p>
    <w:p w:rsidR="006C18A5" w:rsidRDefault="006C18A5">
      <w:pPr>
        <w:pStyle w:val="Zkladntext"/>
        <w:rPr>
          <w:rFonts w:ascii="Candara" w:hAnsi="Candara" w:cs="Times New Roman"/>
          <w:szCs w:val="20"/>
          <w:highlight w:val="red"/>
        </w:rPr>
      </w:pPr>
    </w:p>
    <w:p w:rsidR="00AF153B" w:rsidRPr="00323EBC" w:rsidRDefault="00524552" w:rsidP="00AF153B">
      <w:pPr>
        <w:jc w:val="both"/>
        <w:rPr>
          <w:rFonts w:ascii="Candara" w:hAnsi="Candara"/>
        </w:rPr>
      </w:pPr>
      <w:r w:rsidRPr="00323EBC">
        <w:rPr>
          <w:rFonts w:ascii="Candara" w:hAnsi="Candara"/>
        </w:rPr>
        <w:t xml:space="preserve">Zakázka je realizována v rámci projektu </w:t>
      </w:r>
      <w:r w:rsidRPr="00323EBC">
        <w:rPr>
          <w:rFonts w:ascii="Candara" w:hAnsi="Candara"/>
          <w:b/>
        </w:rPr>
        <w:t>„Výchovné filmy pro neslyšící děti a žáky“</w:t>
      </w:r>
      <w:r w:rsidRPr="00323EBC">
        <w:rPr>
          <w:rFonts w:ascii="Candara" w:hAnsi="Candara"/>
        </w:rPr>
        <w:t xml:space="preserve"> (CZ. 1.07/1.2.00/27.0004), který je spolufinancován z Evropského sociálního fondu </w:t>
      </w:r>
      <w:r w:rsidR="00323EBC">
        <w:rPr>
          <w:rFonts w:ascii="Candara" w:hAnsi="Candara"/>
        </w:rPr>
        <w:br/>
      </w:r>
      <w:r w:rsidRPr="00323EBC">
        <w:rPr>
          <w:rFonts w:ascii="Candara" w:hAnsi="Candara"/>
        </w:rPr>
        <w:t xml:space="preserve">a státního rozpočtu ČR v rámci Operačního programu Vzdělávání pro konkurenceschopnost (OP VK). </w:t>
      </w:r>
    </w:p>
    <w:p w:rsidR="00F416C3" w:rsidRDefault="0005693F">
      <w:pPr>
        <w:jc w:val="both"/>
        <w:rPr>
          <w:rFonts w:ascii="Candara" w:hAnsi="Candara"/>
        </w:rPr>
      </w:pPr>
      <w:r w:rsidRPr="0005693F">
        <w:rPr>
          <w:rFonts w:ascii="Candara" w:hAnsi="Candara"/>
          <w:b/>
        </w:rPr>
        <w:t xml:space="preserve">Cílem </w:t>
      </w:r>
      <w:r w:rsidRPr="0005693F">
        <w:rPr>
          <w:rFonts w:ascii="Candara" w:hAnsi="Candara"/>
        </w:rPr>
        <w:t xml:space="preserve">projektu je prevence sociálně-patologických jevů u sluchově postižených (neslyšících) dětí a žáků prostřednictvím vytvoření a pilotního ověření inovativních metod a pomůcek, které respektují speciální vzdělávací a komunikační potřeby těchto dětí. </w:t>
      </w:r>
    </w:p>
    <w:p w:rsidR="00F416C3" w:rsidRDefault="0005693F">
      <w:pPr>
        <w:jc w:val="both"/>
        <w:rPr>
          <w:rFonts w:ascii="Candara" w:hAnsi="Candara"/>
        </w:rPr>
      </w:pPr>
      <w:r w:rsidRPr="0005693F">
        <w:rPr>
          <w:rFonts w:ascii="Candara" w:hAnsi="Candara"/>
          <w:b/>
        </w:rPr>
        <w:t>Cílovou skupinou</w:t>
      </w:r>
      <w:r w:rsidRPr="0005693F">
        <w:rPr>
          <w:rFonts w:ascii="Candara" w:hAnsi="Candara"/>
        </w:rPr>
        <w:t xml:space="preserve"> projektu jsou sluchově postižené děti a žáci, jimž stupeň a závažnost sluchové vady neumožňuje integraci do běžných škol. Projektu se účastní dětí a žáci ze čtyř škol pro sluchově postižené v Brně, Olomouci, Ostravě a Valašském Meziříčí.</w:t>
      </w:r>
    </w:p>
    <w:p w:rsidR="00F416C3" w:rsidRDefault="0005693F">
      <w:pPr>
        <w:jc w:val="both"/>
        <w:rPr>
          <w:rFonts w:ascii="Candara" w:hAnsi="Candara"/>
        </w:rPr>
      </w:pPr>
      <w:r w:rsidRPr="0005693F">
        <w:rPr>
          <w:rFonts w:ascii="Candara" w:hAnsi="Candara"/>
          <w:b/>
        </w:rPr>
        <w:t xml:space="preserve">Obsahem </w:t>
      </w:r>
      <w:r w:rsidRPr="0005693F">
        <w:rPr>
          <w:rFonts w:ascii="Candara" w:hAnsi="Candara"/>
        </w:rPr>
        <w:t>projektu je průběžná mimoškolní práce s neslyšícími dětmi a na ni navazující natočení výchovných filmových příběhů, ve kterých budou tyto děti vystupovat jako hlavní postavy. Vznikne celkem 12 krátkých filmů a doprovodné výukové materiály. Synopse filmů jsou uvedeny v příloze. Část dětí bude zapojena přímo do tvorby filmů, ostatní se budou účastnit pilotního ověřování vytvořených produktů v rámci výuky i v rámci mimoškolní činnosti ve všech zapojených školách.</w:t>
      </w:r>
    </w:p>
    <w:p w:rsidR="00F416C3" w:rsidRDefault="0005693F">
      <w:pPr>
        <w:jc w:val="both"/>
        <w:rPr>
          <w:rFonts w:ascii="Candara" w:hAnsi="Candara"/>
        </w:rPr>
      </w:pPr>
      <w:r w:rsidRPr="0005693F">
        <w:rPr>
          <w:rFonts w:ascii="Candara" w:eastAsia="Calibri" w:hAnsi="Candara"/>
        </w:rPr>
        <w:t xml:space="preserve">Neslyšícím </w:t>
      </w:r>
      <w:r w:rsidRPr="0005693F">
        <w:rPr>
          <w:rFonts w:ascii="Candara" w:hAnsi="Candara"/>
        </w:rPr>
        <w:t xml:space="preserve">dětem a </w:t>
      </w:r>
      <w:r w:rsidRPr="0005693F">
        <w:rPr>
          <w:rFonts w:ascii="Candara" w:eastAsia="Calibri" w:hAnsi="Candara"/>
        </w:rPr>
        <w:t>žákům projekt umožní získat nové vědomosti a dovednosti a pomůže</w:t>
      </w:r>
      <w:r w:rsidRPr="0005693F">
        <w:rPr>
          <w:rFonts w:ascii="Candara" w:hAnsi="Candara"/>
        </w:rPr>
        <w:t xml:space="preserve"> formovat jejich postoje s využitím moderních atraktivních metod (film, interaktivní cvičení) a s uplatněním nástrojů, které jsou jim vlastní a umožňují bezbariérovou komunikaci (obraz, znakový jazyk). </w:t>
      </w:r>
      <w:r w:rsidRPr="0005693F">
        <w:rPr>
          <w:rFonts w:ascii="Candara" w:eastAsia="Calibri" w:hAnsi="Candara"/>
        </w:rPr>
        <w:t>Rozšíří se všeobecný rozhled</w:t>
      </w:r>
      <w:r w:rsidRPr="0005693F">
        <w:rPr>
          <w:rFonts w:ascii="Candara" w:hAnsi="Candara"/>
        </w:rPr>
        <w:t xml:space="preserve"> dětí</w:t>
      </w:r>
      <w:r w:rsidRPr="0005693F">
        <w:rPr>
          <w:rFonts w:ascii="Candara" w:eastAsia="Calibri" w:hAnsi="Candara"/>
        </w:rPr>
        <w:t>,</w:t>
      </w:r>
      <w:r w:rsidRPr="0005693F">
        <w:rPr>
          <w:rFonts w:ascii="Candara" w:hAnsi="Candara"/>
        </w:rPr>
        <w:t xml:space="preserve"> děti poznají nová prostředí, naučí se nové pojmy a obohatí svou slovní zásobu v českém i v českém znakovém jazyce. Vytvoření </w:t>
      </w:r>
      <w:r w:rsidR="00393297" w:rsidRPr="001E690B">
        <w:rPr>
          <w:rFonts w:ascii="Candara" w:hAnsi="Candara"/>
        </w:rPr>
        <w:t>umělecky hodnotných filmů,</w:t>
      </w:r>
      <w:r w:rsidR="006E2214" w:rsidRPr="001E690B">
        <w:rPr>
          <w:rFonts w:ascii="Candara" w:hAnsi="Candara"/>
        </w:rPr>
        <w:t xml:space="preserve"> </w:t>
      </w:r>
      <w:r w:rsidR="00393297" w:rsidRPr="001E690B">
        <w:rPr>
          <w:rFonts w:ascii="Candara" w:hAnsi="Candara"/>
        </w:rPr>
        <w:t>na jejichž tvorbě</w:t>
      </w:r>
      <w:r w:rsidR="006E2214">
        <w:rPr>
          <w:rFonts w:ascii="Candara" w:hAnsi="Candara"/>
        </w:rPr>
        <w:t xml:space="preserve"> </w:t>
      </w:r>
      <w:r w:rsidRPr="0005693F">
        <w:rPr>
          <w:rFonts w:ascii="Candara" w:hAnsi="Candara"/>
        </w:rPr>
        <w:t xml:space="preserve">se sami podíleli, posílí jejich sebevědomí. Diskuse o zpracovávaných tématech při přípravě natáčení i práce s již hotovými produkty usnadní výchovnou práci </w:t>
      </w:r>
      <w:r w:rsidR="00393297" w:rsidRPr="001E690B">
        <w:rPr>
          <w:rFonts w:ascii="Candara" w:hAnsi="Candara"/>
        </w:rPr>
        <w:t xml:space="preserve">založenou na principu výchovy uměním </w:t>
      </w:r>
      <w:r w:rsidRPr="0005693F">
        <w:rPr>
          <w:rFonts w:ascii="Candara" w:hAnsi="Candara"/>
        </w:rPr>
        <w:t xml:space="preserve">s konečným cílem prevence sociálně-patologických jevů. </w:t>
      </w:r>
    </w:p>
    <w:p w:rsidR="00F416C3" w:rsidRDefault="00F416C3">
      <w:pPr>
        <w:jc w:val="both"/>
        <w:rPr>
          <w:rFonts w:ascii="Candara" w:hAnsi="Candara"/>
        </w:rPr>
      </w:pPr>
    </w:p>
    <w:p w:rsidR="00F416C3" w:rsidRDefault="0005693F">
      <w:pPr>
        <w:jc w:val="both"/>
        <w:rPr>
          <w:rFonts w:ascii="Candara" w:hAnsi="Candara"/>
          <w:b/>
        </w:rPr>
      </w:pPr>
      <w:r w:rsidRPr="0005693F">
        <w:rPr>
          <w:rFonts w:ascii="Candara" w:hAnsi="Candara"/>
          <w:b/>
        </w:rPr>
        <w:t>Předmět zakázky:</w:t>
      </w:r>
    </w:p>
    <w:p w:rsidR="00F416C3" w:rsidRDefault="0005693F">
      <w:pPr>
        <w:jc w:val="both"/>
        <w:rPr>
          <w:rFonts w:ascii="Candara" w:hAnsi="Candara"/>
        </w:rPr>
      </w:pPr>
      <w:r w:rsidRPr="0005693F">
        <w:rPr>
          <w:rFonts w:ascii="Candara" w:hAnsi="Candara"/>
        </w:rPr>
        <w:t xml:space="preserve">Předmětem zakázky je příprava, natočení, střih a kompletní postprodukce 12 krátkých hraných filmů na základě scénářů dodaných zadavatelem a pod vedením režisérky, která je členkou realizačního týmu zadavatele. Předmětem zakázky je dále vytvoření jednotného vizuálního stylu a výroba DVD s potisky a obaly (krabičky) na filmy, výroba pracovních listů (brožur) ke každému filmu a výroba CD s potisky a obaly (krabičky) pro </w:t>
      </w:r>
      <w:r w:rsidRPr="0005693F">
        <w:rPr>
          <w:rFonts w:ascii="Candara" w:hAnsi="Candara"/>
        </w:rPr>
        <w:lastRenderedPageBreak/>
        <w:t>doprovodné vzdělávací materiály (interaktivní cvičení a výklady pojmů - jejich vytvoření není předmětem zakázky). V rámci zakázky vznikne:</w:t>
      </w:r>
    </w:p>
    <w:p w:rsidR="00F416C3" w:rsidRDefault="0005693F">
      <w:pPr>
        <w:pStyle w:val="Odstavecseseznamem"/>
        <w:numPr>
          <w:ilvl w:val="0"/>
          <w:numId w:val="58"/>
        </w:numPr>
        <w:spacing w:after="0" w:line="240" w:lineRule="auto"/>
        <w:ind w:left="284" w:hanging="284"/>
        <w:jc w:val="both"/>
        <w:rPr>
          <w:rFonts w:ascii="Candara" w:hAnsi="Candara"/>
          <w:sz w:val="24"/>
          <w:szCs w:val="24"/>
        </w:rPr>
      </w:pPr>
      <w:r w:rsidRPr="0005693F">
        <w:rPr>
          <w:rFonts w:ascii="Candara" w:hAnsi="Candara"/>
          <w:sz w:val="24"/>
          <w:szCs w:val="24"/>
        </w:rPr>
        <w:t xml:space="preserve"> 4 x 650 kusů DVD v krabičkách s filmy, každé DVD bude obsahovat 3 filmy,</w:t>
      </w:r>
    </w:p>
    <w:p w:rsidR="00F416C3" w:rsidRDefault="0005693F">
      <w:pPr>
        <w:pStyle w:val="Odstavecseseznamem"/>
        <w:numPr>
          <w:ilvl w:val="0"/>
          <w:numId w:val="58"/>
        </w:numPr>
        <w:spacing w:after="0" w:line="240" w:lineRule="auto"/>
        <w:ind w:left="360"/>
        <w:jc w:val="both"/>
        <w:rPr>
          <w:rFonts w:ascii="Candara" w:hAnsi="Candara"/>
          <w:sz w:val="24"/>
          <w:szCs w:val="24"/>
        </w:rPr>
      </w:pPr>
      <w:r w:rsidRPr="0005693F">
        <w:rPr>
          <w:rFonts w:ascii="Candara" w:hAnsi="Candara"/>
          <w:sz w:val="24"/>
          <w:szCs w:val="24"/>
        </w:rPr>
        <w:t xml:space="preserve">4 x 650 brožur k filmům vložených do krabiček ke každému DVD, </w:t>
      </w:r>
    </w:p>
    <w:p w:rsidR="00F416C3" w:rsidRDefault="0005693F">
      <w:pPr>
        <w:pStyle w:val="Odstavecseseznamem"/>
        <w:numPr>
          <w:ilvl w:val="0"/>
          <w:numId w:val="58"/>
        </w:numPr>
        <w:spacing w:after="0" w:line="240" w:lineRule="auto"/>
        <w:ind w:left="360"/>
        <w:jc w:val="both"/>
        <w:rPr>
          <w:rFonts w:ascii="Candara" w:hAnsi="Candara"/>
          <w:sz w:val="24"/>
          <w:szCs w:val="24"/>
        </w:rPr>
      </w:pPr>
      <w:r w:rsidRPr="0005693F">
        <w:rPr>
          <w:rFonts w:ascii="Candara" w:hAnsi="Candara"/>
          <w:sz w:val="24"/>
          <w:szCs w:val="24"/>
        </w:rPr>
        <w:t>1 externí harddisk s video mastery všech 12 vytvořených filmů,</w:t>
      </w:r>
    </w:p>
    <w:p w:rsidR="00F416C3" w:rsidRDefault="0005693F">
      <w:pPr>
        <w:pStyle w:val="Odstavecseseznamem"/>
        <w:numPr>
          <w:ilvl w:val="0"/>
          <w:numId w:val="58"/>
        </w:numPr>
        <w:spacing w:after="0" w:line="240" w:lineRule="auto"/>
        <w:ind w:left="360"/>
        <w:jc w:val="both"/>
        <w:rPr>
          <w:rFonts w:ascii="Candara" w:hAnsi="Candara"/>
          <w:sz w:val="24"/>
          <w:szCs w:val="24"/>
        </w:rPr>
      </w:pPr>
      <w:r w:rsidRPr="0005693F">
        <w:rPr>
          <w:rFonts w:ascii="Candara" w:hAnsi="Candara"/>
          <w:sz w:val="24"/>
          <w:szCs w:val="24"/>
        </w:rPr>
        <w:t>60 ks CD s potiskem v krabičkách pro interaktivní cvičení,</w:t>
      </w:r>
    </w:p>
    <w:p w:rsidR="00F416C3" w:rsidRDefault="0005693F">
      <w:pPr>
        <w:pStyle w:val="Odstavecseseznamem"/>
        <w:numPr>
          <w:ilvl w:val="0"/>
          <w:numId w:val="58"/>
        </w:numPr>
        <w:tabs>
          <w:tab w:val="left" w:pos="284"/>
        </w:tabs>
        <w:spacing w:after="0" w:line="240" w:lineRule="auto"/>
        <w:ind w:left="567" w:hanging="567"/>
        <w:jc w:val="both"/>
        <w:rPr>
          <w:rFonts w:ascii="Candara" w:hAnsi="Candara"/>
          <w:sz w:val="24"/>
          <w:szCs w:val="24"/>
        </w:rPr>
      </w:pPr>
      <w:r w:rsidRPr="0005693F">
        <w:rPr>
          <w:rFonts w:ascii="Candara" w:hAnsi="Candara"/>
          <w:sz w:val="24"/>
          <w:szCs w:val="24"/>
        </w:rPr>
        <w:t xml:space="preserve"> 60 ks CD s potiskem v krabičkách pro výklad pojmů.</w:t>
      </w:r>
    </w:p>
    <w:p w:rsidR="00F416C3" w:rsidRPr="00C45BB2" w:rsidRDefault="00F416C3">
      <w:pPr>
        <w:pStyle w:val="Odstavecseseznamem"/>
        <w:tabs>
          <w:tab w:val="left" w:pos="284"/>
        </w:tabs>
        <w:spacing w:after="0" w:line="240" w:lineRule="auto"/>
        <w:ind w:left="567"/>
        <w:jc w:val="both"/>
        <w:rPr>
          <w:rFonts w:ascii="Candara" w:hAnsi="Candara"/>
          <w:sz w:val="12"/>
          <w:szCs w:val="12"/>
        </w:rPr>
      </w:pPr>
    </w:p>
    <w:p w:rsidR="00F416C3" w:rsidRDefault="0005693F">
      <w:pPr>
        <w:jc w:val="both"/>
        <w:rPr>
          <w:rFonts w:ascii="Candara" w:hAnsi="Candara"/>
        </w:rPr>
      </w:pPr>
      <w:r w:rsidRPr="0005693F">
        <w:rPr>
          <w:rFonts w:ascii="Candara" w:hAnsi="Candara"/>
        </w:rPr>
        <w:t xml:space="preserve">Součástí ceny za službu jsou i honoráře herců, autorů hudby, autorů fotografií, poradce a tlumočníka českého znakového jazyka a technicko-realizačních pracovníků včetně vypořádání všech autorských práv a práv jim podobných a veškerých dalších realizačních nákladů (cestovné, pronájmy prostor, technika, rekvizity atd.). Součástí ceny je dále odevzdání video masterů všech vytvořených filmů na externím harddisku. Všechny filmy musí splňovat umělecké a technické parametry umožňující jejich uvedení ve vysílání České televize, příp. jejich další veřejné šíření. </w:t>
      </w:r>
    </w:p>
    <w:p w:rsidR="00F416C3" w:rsidRDefault="00F416C3">
      <w:pPr>
        <w:jc w:val="both"/>
        <w:rPr>
          <w:rFonts w:ascii="Candara" w:hAnsi="Candara"/>
        </w:rPr>
      </w:pPr>
    </w:p>
    <w:p w:rsidR="00F416C3" w:rsidRDefault="0005693F">
      <w:pPr>
        <w:jc w:val="both"/>
        <w:rPr>
          <w:rFonts w:ascii="Candara" w:hAnsi="Candara"/>
          <w:b/>
        </w:rPr>
      </w:pPr>
      <w:r w:rsidRPr="0005693F">
        <w:rPr>
          <w:rFonts w:ascii="Candara" w:hAnsi="Candara"/>
          <w:b/>
        </w:rPr>
        <w:t>Specifikace zakázky</w:t>
      </w:r>
    </w:p>
    <w:p w:rsidR="00F416C3" w:rsidRPr="00C45BB2" w:rsidRDefault="00F416C3">
      <w:pPr>
        <w:jc w:val="both"/>
        <w:rPr>
          <w:rFonts w:ascii="Candara" w:hAnsi="Candara"/>
          <w:b/>
          <w:sz w:val="12"/>
          <w:szCs w:val="12"/>
        </w:rPr>
      </w:pPr>
    </w:p>
    <w:p w:rsidR="00F416C3" w:rsidRDefault="0005693F">
      <w:pPr>
        <w:jc w:val="both"/>
        <w:rPr>
          <w:rFonts w:ascii="Candara" w:hAnsi="Candara"/>
          <w:b/>
        </w:rPr>
      </w:pPr>
      <w:r w:rsidRPr="0005693F">
        <w:rPr>
          <w:rFonts w:ascii="Candara" w:hAnsi="Candara"/>
          <w:b/>
        </w:rPr>
        <w:t>Obsah zakázky:</w:t>
      </w:r>
    </w:p>
    <w:p w:rsidR="00F416C3" w:rsidRDefault="0005693F">
      <w:pPr>
        <w:jc w:val="both"/>
        <w:rPr>
          <w:rFonts w:ascii="Candara" w:hAnsi="Candara"/>
          <w:b/>
        </w:rPr>
      </w:pPr>
      <w:r w:rsidRPr="0005693F">
        <w:rPr>
          <w:rFonts w:ascii="Candara" w:hAnsi="Candara"/>
        </w:rPr>
        <w:t>Zakázka zahrnuje:</w:t>
      </w:r>
    </w:p>
    <w:p w:rsidR="00F416C3" w:rsidRDefault="0005693F">
      <w:pPr>
        <w:pStyle w:val="Odstavecseseznamem"/>
        <w:numPr>
          <w:ilvl w:val="0"/>
          <w:numId w:val="59"/>
        </w:numPr>
        <w:spacing w:after="0" w:line="240" w:lineRule="auto"/>
        <w:ind w:left="426" w:hanging="426"/>
        <w:jc w:val="both"/>
        <w:rPr>
          <w:rFonts w:ascii="Candara" w:hAnsi="Candara"/>
          <w:sz w:val="24"/>
          <w:szCs w:val="24"/>
        </w:rPr>
      </w:pPr>
      <w:r w:rsidRPr="0005693F">
        <w:rPr>
          <w:rFonts w:ascii="Candara" w:hAnsi="Candara"/>
          <w:sz w:val="24"/>
          <w:szCs w:val="24"/>
        </w:rPr>
        <w:t>Přípravné produkční práce, natočení, střih a kompletní postprodukce 12 krátkých hraných filmů včetně hudby, případných animací, úvodních a závěrečných titulků a volitelných podtitulků v češtině a angličtině. Předmětem zakázky není vytvoření scénářů filmů a režie.</w:t>
      </w:r>
    </w:p>
    <w:p w:rsidR="00F416C3" w:rsidRDefault="0005693F">
      <w:pPr>
        <w:pStyle w:val="Odstavecseseznamem"/>
        <w:numPr>
          <w:ilvl w:val="0"/>
          <w:numId w:val="59"/>
        </w:numPr>
        <w:spacing w:after="0" w:line="240" w:lineRule="auto"/>
        <w:ind w:left="360"/>
        <w:jc w:val="both"/>
        <w:rPr>
          <w:rFonts w:ascii="Candara" w:hAnsi="Candara"/>
          <w:sz w:val="24"/>
          <w:szCs w:val="24"/>
        </w:rPr>
      </w:pPr>
      <w:r w:rsidRPr="0005693F">
        <w:rPr>
          <w:rFonts w:ascii="Candara" w:hAnsi="Candara"/>
          <w:sz w:val="24"/>
          <w:szCs w:val="24"/>
        </w:rPr>
        <w:t xml:space="preserve">Grafický návrh a potisk DVD s filmy (celkem 4 DVD, každé bude obsahovat 3 filmy), grafický návrh a výroba obalů na krabičky k filmům, výroba 650 kusů každého DVD, dodání krabiček a kompletace, celkem 2 600 ks DVD v krabičkách s obalem. </w:t>
      </w:r>
    </w:p>
    <w:p w:rsidR="00F416C3" w:rsidRDefault="0005693F">
      <w:pPr>
        <w:pStyle w:val="Odstavecseseznamem"/>
        <w:numPr>
          <w:ilvl w:val="0"/>
          <w:numId w:val="59"/>
        </w:numPr>
        <w:spacing w:after="0" w:line="240" w:lineRule="auto"/>
        <w:ind w:left="426" w:hanging="426"/>
        <w:jc w:val="both"/>
        <w:rPr>
          <w:rFonts w:ascii="Candara" w:hAnsi="Candara"/>
          <w:sz w:val="24"/>
          <w:szCs w:val="24"/>
        </w:rPr>
      </w:pPr>
      <w:r w:rsidRPr="0005693F">
        <w:rPr>
          <w:rFonts w:ascii="Candara" w:hAnsi="Candara"/>
          <w:sz w:val="24"/>
          <w:szCs w:val="24"/>
        </w:rPr>
        <w:t>Dodání video masterů všech vytvořených filmů na externím harddisku.</w:t>
      </w:r>
    </w:p>
    <w:p w:rsidR="00F416C3" w:rsidRDefault="0005693F">
      <w:pPr>
        <w:pStyle w:val="Odstavecseseznamem"/>
        <w:numPr>
          <w:ilvl w:val="0"/>
          <w:numId w:val="59"/>
        </w:numPr>
        <w:spacing w:after="0" w:line="240" w:lineRule="auto"/>
        <w:ind w:left="426" w:hanging="426"/>
        <w:jc w:val="both"/>
        <w:rPr>
          <w:rFonts w:ascii="Candara" w:hAnsi="Candara"/>
          <w:sz w:val="24"/>
          <w:szCs w:val="24"/>
        </w:rPr>
      </w:pPr>
      <w:r w:rsidRPr="0005693F">
        <w:rPr>
          <w:rFonts w:ascii="Candara" w:hAnsi="Candara"/>
          <w:sz w:val="24"/>
          <w:szCs w:val="24"/>
        </w:rPr>
        <w:t xml:space="preserve">Grafické zpracování a výroba pracovních listů – brožur, barevných (obsah pracovních listů dodá zadavatel, tvorba námětů pracovních listů není předmětem zakázky). Celkem bude dodáno 650 sad (brožur) vložených do krabiček ke každému DVD (ke každému DVD jedna brožura obsahující pracovní listy </w:t>
      </w:r>
      <w:proofErr w:type="gramStart"/>
      <w:r w:rsidRPr="0005693F">
        <w:rPr>
          <w:rFonts w:ascii="Candara" w:hAnsi="Candara"/>
          <w:sz w:val="24"/>
          <w:szCs w:val="24"/>
        </w:rPr>
        <w:t>ke</w:t>
      </w:r>
      <w:proofErr w:type="gramEnd"/>
      <w:r w:rsidRPr="0005693F">
        <w:rPr>
          <w:rFonts w:ascii="Candara" w:hAnsi="Candara"/>
          <w:sz w:val="24"/>
          <w:szCs w:val="24"/>
        </w:rPr>
        <w:t xml:space="preserve"> 3 filmům, každá brožura bude obsahovat 11 listů).</w:t>
      </w:r>
    </w:p>
    <w:p w:rsidR="00F416C3" w:rsidRDefault="0005693F">
      <w:pPr>
        <w:pStyle w:val="Odstavecseseznamem"/>
        <w:numPr>
          <w:ilvl w:val="0"/>
          <w:numId w:val="59"/>
        </w:numPr>
        <w:spacing w:after="0" w:line="240" w:lineRule="auto"/>
        <w:ind w:left="426" w:hanging="426"/>
        <w:jc w:val="both"/>
        <w:rPr>
          <w:rFonts w:ascii="Candara" w:hAnsi="Candara"/>
          <w:sz w:val="24"/>
          <w:szCs w:val="24"/>
        </w:rPr>
      </w:pPr>
      <w:r w:rsidRPr="0005693F">
        <w:rPr>
          <w:rFonts w:ascii="Candara" w:hAnsi="Candara"/>
          <w:sz w:val="24"/>
          <w:szCs w:val="24"/>
        </w:rPr>
        <w:t>Grafické zpracování a výroba CD s potiskem a krabiček s obaly na další vzdělávací produkty projektu (jejich vytvoření není předmětem zakázky):</w:t>
      </w:r>
    </w:p>
    <w:p w:rsidR="00F416C3" w:rsidRDefault="0005693F">
      <w:pPr>
        <w:pStyle w:val="Odstavecseseznamem"/>
        <w:numPr>
          <w:ilvl w:val="0"/>
          <w:numId w:val="60"/>
        </w:numPr>
        <w:spacing w:after="0" w:line="240" w:lineRule="auto"/>
        <w:jc w:val="both"/>
        <w:rPr>
          <w:rFonts w:ascii="Candara" w:hAnsi="Candara"/>
          <w:sz w:val="24"/>
          <w:szCs w:val="24"/>
        </w:rPr>
      </w:pPr>
      <w:r w:rsidRPr="0005693F">
        <w:rPr>
          <w:rFonts w:ascii="Candara" w:hAnsi="Candara"/>
          <w:sz w:val="24"/>
          <w:szCs w:val="24"/>
        </w:rPr>
        <w:t>60 kusů CD s potiskem v krabičkách s obalem pro interaktivní cvičení,</w:t>
      </w:r>
    </w:p>
    <w:p w:rsidR="00F416C3" w:rsidRDefault="0005693F">
      <w:pPr>
        <w:pStyle w:val="Odstavecseseznamem"/>
        <w:numPr>
          <w:ilvl w:val="0"/>
          <w:numId w:val="60"/>
        </w:numPr>
        <w:spacing w:after="0" w:line="240" w:lineRule="auto"/>
        <w:jc w:val="both"/>
        <w:rPr>
          <w:rFonts w:ascii="Candara" w:hAnsi="Candara"/>
          <w:b/>
          <w:sz w:val="24"/>
          <w:szCs w:val="24"/>
        </w:rPr>
      </w:pPr>
      <w:r w:rsidRPr="0005693F">
        <w:rPr>
          <w:rFonts w:ascii="Candara" w:hAnsi="Candara"/>
          <w:sz w:val="24"/>
          <w:szCs w:val="24"/>
        </w:rPr>
        <w:t>60 kusů CD s potiskem v krabičkách s obalem pro výklad pojmů.</w:t>
      </w:r>
    </w:p>
    <w:p w:rsidR="00F416C3" w:rsidRPr="00C45BB2" w:rsidRDefault="00F416C3">
      <w:pPr>
        <w:ind w:left="360"/>
        <w:jc w:val="both"/>
        <w:rPr>
          <w:rFonts w:ascii="Candara" w:hAnsi="Candara"/>
          <w:b/>
          <w:sz w:val="12"/>
          <w:szCs w:val="12"/>
        </w:rPr>
      </w:pPr>
    </w:p>
    <w:p w:rsidR="00F416C3" w:rsidRDefault="0005693F">
      <w:pPr>
        <w:jc w:val="both"/>
        <w:rPr>
          <w:rFonts w:ascii="Candara" w:hAnsi="Candara"/>
          <w:b/>
        </w:rPr>
      </w:pPr>
      <w:r w:rsidRPr="0005693F">
        <w:rPr>
          <w:rFonts w:ascii="Candara" w:hAnsi="Candara"/>
          <w:b/>
        </w:rPr>
        <w:t>Scénáře filmů:</w:t>
      </w:r>
    </w:p>
    <w:p w:rsidR="00F416C3" w:rsidRDefault="0005693F">
      <w:pPr>
        <w:jc w:val="both"/>
        <w:rPr>
          <w:rFonts w:ascii="Candara" w:hAnsi="Candara"/>
        </w:rPr>
      </w:pPr>
      <w:r w:rsidRPr="0005693F">
        <w:rPr>
          <w:rFonts w:ascii="Candara" w:hAnsi="Candara"/>
        </w:rPr>
        <w:t>Filmy budou formou hraného příběhu zpracovávat témata z oblasti prevence sociálně-patologických jevů:</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zdraví a zdravý životní styl,</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pozitivní sociální chování a smysluplné využívání volného času,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lastRenderedPageBreak/>
        <w:t xml:space="preserve">týmová spolupráce a řešení konfliktů, prevence agresivity, násilí a šikany,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prevence zneužívání návykových látek,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prevence kriminality,</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finanční gramotnost,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prevence rasismu a xenofobie, vztah k odlišnosti,</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svět neslyšících a komunikace se slyšícím okolím,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společenská pravidla (etiketa),</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 xml:space="preserve">rodina, vztahy v rodině, partnerství, </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prevence záškoláctví, důležitost školy a vzdělání,</w:t>
      </w:r>
    </w:p>
    <w:p w:rsidR="00F416C3" w:rsidRDefault="0005693F">
      <w:pPr>
        <w:pStyle w:val="Odstavecseseznamem"/>
        <w:numPr>
          <w:ilvl w:val="0"/>
          <w:numId w:val="57"/>
        </w:numPr>
        <w:spacing w:after="0" w:line="240" w:lineRule="auto"/>
        <w:jc w:val="both"/>
        <w:rPr>
          <w:rFonts w:ascii="Candara" w:hAnsi="Candara"/>
          <w:sz w:val="24"/>
          <w:szCs w:val="24"/>
        </w:rPr>
      </w:pPr>
      <w:r w:rsidRPr="0005693F">
        <w:rPr>
          <w:rFonts w:ascii="Candara" w:hAnsi="Candara"/>
          <w:sz w:val="24"/>
          <w:szCs w:val="24"/>
        </w:rPr>
        <w:t>ekologie a šetrné chování k přírodě.</w:t>
      </w:r>
    </w:p>
    <w:p w:rsidR="00F416C3" w:rsidRPr="00C45BB2" w:rsidRDefault="00F416C3">
      <w:pPr>
        <w:jc w:val="both"/>
        <w:rPr>
          <w:rFonts w:ascii="Candara" w:hAnsi="Candara" w:cs="Arial"/>
          <w:sz w:val="12"/>
          <w:szCs w:val="12"/>
        </w:rPr>
      </w:pPr>
    </w:p>
    <w:p w:rsidR="00F416C3" w:rsidRDefault="0005693F">
      <w:pPr>
        <w:jc w:val="both"/>
        <w:rPr>
          <w:rFonts w:ascii="Candara" w:hAnsi="Candara"/>
        </w:rPr>
      </w:pPr>
      <w:r w:rsidRPr="0005693F">
        <w:rPr>
          <w:rFonts w:ascii="Candara" w:hAnsi="Candara"/>
        </w:rPr>
        <w:t xml:space="preserve">Scénáře filmů vytvoří scenáristka, která je členkou realizačního týmu projektu, </w:t>
      </w:r>
      <w:r w:rsidR="00C45BB2">
        <w:rPr>
          <w:rFonts w:ascii="Candara" w:hAnsi="Candara"/>
        </w:rPr>
        <w:br/>
      </w:r>
      <w:r w:rsidRPr="0005693F">
        <w:rPr>
          <w:rFonts w:ascii="Candara" w:hAnsi="Candara"/>
        </w:rPr>
        <w:t>tj. vytvoření scénářů není předmětem zakázky. Synopse filmů jsou uvedeny v příloze. Synopse i scénáře mohou být v průběhu prací ještě v přiměřené míře upravovány.</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Kvantitativní údaje o filmech:</w:t>
      </w:r>
    </w:p>
    <w:p w:rsidR="00F416C3" w:rsidRDefault="0005693F">
      <w:pPr>
        <w:jc w:val="both"/>
        <w:rPr>
          <w:rFonts w:ascii="Candara" w:hAnsi="Candara"/>
        </w:rPr>
      </w:pPr>
      <w:r w:rsidRPr="0005693F">
        <w:rPr>
          <w:rFonts w:ascii="Candara" w:hAnsi="Candara"/>
        </w:rPr>
        <w:t xml:space="preserve">Stopáž filmů bude průměrně </w:t>
      </w:r>
      <w:r w:rsidRPr="0005693F">
        <w:rPr>
          <w:rFonts w:ascii="Candara" w:hAnsi="Candara"/>
          <w:b/>
        </w:rPr>
        <w:t>12 minut</w:t>
      </w:r>
      <w:r w:rsidRPr="0005693F">
        <w:rPr>
          <w:rFonts w:ascii="Candara" w:hAnsi="Candara"/>
        </w:rPr>
        <w:t xml:space="preserve"> na film včetně titulků, povinného minima publicity OP VK a identifikace projektu, celkem tedy vznikne min. </w:t>
      </w:r>
      <w:r w:rsidRPr="0005693F">
        <w:rPr>
          <w:rFonts w:ascii="Candara" w:hAnsi="Candara"/>
          <w:b/>
        </w:rPr>
        <w:t>144 minut</w:t>
      </w:r>
      <w:r w:rsidRPr="0005693F">
        <w:rPr>
          <w:rFonts w:ascii="Candara" w:hAnsi="Candara"/>
        </w:rPr>
        <w:t xml:space="preserve"> filmu. Počet natáčecích dnů bude cca 70. </w:t>
      </w:r>
    </w:p>
    <w:p w:rsidR="00F416C3" w:rsidRPr="00C45BB2" w:rsidRDefault="00F416C3">
      <w:pPr>
        <w:jc w:val="both"/>
        <w:rPr>
          <w:rFonts w:ascii="Candara" w:hAnsi="Candara"/>
          <w:i/>
          <w:sz w:val="12"/>
          <w:szCs w:val="12"/>
        </w:rPr>
      </w:pPr>
    </w:p>
    <w:p w:rsidR="00F416C3" w:rsidRDefault="0005693F">
      <w:pPr>
        <w:jc w:val="both"/>
        <w:rPr>
          <w:rFonts w:ascii="Candara" w:hAnsi="Candara"/>
          <w:b/>
        </w:rPr>
      </w:pPr>
      <w:r w:rsidRPr="0005693F">
        <w:rPr>
          <w:rFonts w:ascii="Candara" w:hAnsi="Candara"/>
          <w:b/>
        </w:rPr>
        <w:t>Technická charakteristika filmů:</w:t>
      </w:r>
    </w:p>
    <w:p w:rsidR="00F416C3" w:rsidRDefault="0005693F">
      <w:pPr>
        <w:jc w:val="both"/>
        <w:rPr>
          <w:rFonts w:ascii="Candara" w:hAnsi="Candara"/>
        </w:rPr>
      </w:pPr>
      <w:r w:rsidRPr="0005693F">
        <w:rPr>
          <w:rFonts w:ascii="Candara" w:eastAsia="Calibri" w:hAnsi="Candara"/>
        </w:rPr>
        <w:t xml:space="preserve">Filmy musí být realizovány v profesionální kvalitě v rozlišení HD 1920 x 1080 pixelů. </w:t>
      </w:r>
      <w:r w:rsidRPr="0005693F">
        <w:rPr>
          <w:rFonts w:ascii="Candara" w:hAnsi="Candara"/>
        </w:rPr>
        <w:t xml:space="preserve">Všechny filmy musí splňovat umělecké a technické parametry umožňující jejich uvedení ve vysílání České televize, příp. jejich další veřejné šíření. Vytvořená DVD </w:t>
      </w:r>
      <w:r w:rsidRPr="0005693F">
        <w:rPr>
          <w:rFonts w:ascii="Candara" w:hAnsi="Candara"/>
          <w:u w:val="single"/>
        </w:rPr>
        <w:t>nebudou</w:t>
      </w:r>
      <w:r w:rsidRPr="0005693F">
        <w:rPr>
          <w:rFonts w:ascii="Candara" w:hAnsi="Candara"/>
        </w:rPr>
        <w:t xml:space="preserve"> chráněna proti kopírování.</w:t>
      </w:r>
    </w:p>
    <w:p w:rsidR="00F416C3" w:rsidRPr="00C45BB2" w:rsidRDefault="00F416C3">
      <w:pPr>
        <w:jc w:val="both"/>
        <w:rPr>
          <w:rFonts w:ascii="Candara" w:hAnsi="Candara"/>
          <w:b/>
          <w:sz w:val="12"/>
          <w:szCs w:val="12"/>
        </w:rPr>
      </w:pPr>
    </w:p>
    <w:p w:rsidR="00F416C3" w:rsidRDefault="0005693F">
      <w:pPr>
        <w:jc w:val="both"/>
        <w:rPr>
          <w:rFonts w:ascii="Candara" w:hAnsi="Candara"/>
          <w:b/>
        </w:rPr>
      </w:pPr>
      <w:r w:rsidRPr="0005693F">
        <w:rPr>
          <w:rFonts w:ascii="Candara" w:hAnsi="Candara"/>
          <w:b/>
        </w:rPr>
        <w:t>Zajištění přístupnosti filmů cílové skupině:</w:t>
      </w:r>
    </w:p>
    <w:p w:rsidR="00F416C3" w:rsidRDefault="0005693F">
      <w:pPr>
        <w:jc w:val="both"/>
        <w:rPr>
          <w:rFonts w:ascii="Candara" w:hAnsi="Candara"/>
        </w:rPr>
      </w:pPr>
      <w:r w:rsidRPr="0005693F">
        <w:rPr>
          <w:rFonts w:ascii="Candara" w:hAnsi="Candara"/>
        </w:rPr>
        <w:t xml:space="preserve">Komunikace ve filmech bude probíhat z větší části v českém znakovém jazyce (dále jen ČZJ). Komunikace slyšících postav ve filmu bude maximálně zjednodušena nebo vyjádřena gesty tak, aby byla srozumitelná neslyšícím divákům. Všechny filmy budou opatřeny volitelnými titulky v češtině a angličtině. V natočeném materiálu je nutné vždy vidět celé ruce herců a znakování. Dodavatel zajistí v součinnosti se zadavatelem konzultace k ČZJ, překlad scénářů do ČZJ, případně úpravy scénářů z hlediska potřeb neslyšících herců a diváků, zpětný překlad komunikace v ČZJ do češtiny a zpracování českých podtitulků. Dodavatel v součinnosti se zadavatelem dále zajistí tlumočení certifikovaným tlumočníkem do/z ČZJ v průběhu natáčení i při přípravných aktivitách vždy při účasti neslyšících herců (dospělých i dětí) nebo členů štábu. Zadavatel poskytne dodavateli odbornou a metodickou součinnost vztahující se k problematice spolupráce se sluchově postiženými osobami. </w:t>
      </w:r>
    </w:p>
    <w:p w:rsidR="00AF153B" w:rsidRPr="00C45BB2" w:rsidRDefault="00AF153B">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Zajištění účasti dětských herců:</w:t>
      </w:r>
    </w:p>
    <w:p w:rsidR="00F416C3" w:rsidRDefault="0005693F">
      <w:pPr>
        <w:jc w:val="both"/>
        <w:rPr>
          <w:rFonts w:ascii="Candara" w:hAnsi="Candara"/>
        </w:rPr>
      </w:pPr>
      <w:r w:rsidRPr="0005693F">
        <w:rPr>
          <w:rFonts w:ascii="Candara" w:hAnsi="Candara"/>
        </w:rPr>
        <w:t xml:space="preserve">Dodavatel bude se zadavatelem koordinovat zajištění souhlasu rodičů dětských herců s natáčením a bude se zadavatelem koordinovat zajištění doprovodu dětí pedagogy za účelem zajištění komunikace s dětmi (odměna pedagogů není součástí zakázky). Účast </w:t>
      </w:r>
      <w:r w:rsidRPr="0005693F">
        <w:rPr>
          <w:rFonts w:ascii="Candara" w:hAnsi="Candara"/>
        </w:rPr>
        <w:lastRenderedPageBreak/>
        <w:t xml:space="preserve">dětí na natáčení nesmí překročit 6 hodin za den. Honoráře dětských herců (žáci zúčastněných škol do 16 let) nejsou součástí zakázky. </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Podklady pro publicitu projektu a pro doprovodné výukové materiály:</w:t>
      </w:r>
    </w:p>
    <w:p w:rsidR="00F416C3" w:rsidRDefault="0005693F">
      <w:pPr>
        <w:jc w:val="both"/>
        <w:rPr>
          <w:rFonts w:ascii="Candara" w:hAnsi="Candara"/>
        </w:rPr>
      </w:pPr>
      <w:r w:rsidRPr="0005693F">
        <w:rPr>
          <w:rFonts w:ascii="Candara" w:hAnsi="Candara"/>
        </w:rPr>
        <w:t xml:space="preserve">Dodavatel zajistí pro zadavatele dodání fotografií z natáčení, a to z každého filmu 20 - 30 vybraných fotografií. Dodavatel dále poskytne zadavateli z každého filmu min. </w:t>
      </w:r>
      <w:proofErr w:type="gramStart"/>
      <w:r w:rsidRPr="0005693F">
        <w:rPr>
          <w:rFonts w:ascii="Candara" w:hAnsi="Candara"/>
        </w:rPr>
        <w:t>12  fotografií</w:t>
      </w:r>
      <w:proofErr w:type="gramEnd"/>
      <w:r w:rsidRPr="0005693F">
        <w:rPr>
          <w:rFonts w:ascii="Candara" w:hAnsi="Candara"/>
        </w:rPr>
        <w:t xml:space="preserve"> vystihujících průběh děje pro účely vytvoření pracovních listů a interaktivních cvičení – fotopříběhů.</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Součinnost se zadavatelem a sledování plnění podmínek smlouvy:</w:t>
      </w:r>
    </w:p>
    <w:p w:rsidR="00F416C3" w:rsidRDefault="0005693F">
      <w:pPr>
        <w:jc w:val="both"/>
        <w:rPr>
          <w:rFonts w:ascii="Candara" w:hAnsi="Candara"/>
        </w:rPr>
      </w:pPr>
      <w:r w:rsidRPr="0005693F">
        <w:rPr>
          <w:rFonts w:ascii="Candara" w:hAnsi="Candara"/>
        </w:rPr>
        <w:t xml:space="preserve">Všechny kroky v rámci realizace zakázky budou probíhat v součinnosti se zadavatelem a po jeho schválení. Zadavatele budou zastupovat tyto osoby: </w:t>
      </w:r>
    </w:p>
    <w:p w:rsidR="00F416C3" w:rsidRDefault="0005693F">
      <w:pPr>
        <w:ind w:firstLine="708"/>
        <w:jc w:val="both"/>
        <w:rPr>
          <w:rFonts w:ascii="Candara" w:hAnsi="Candara"/>
        </w:rPr>
      </w:pPr>
      <w:r w:rsidRPr="0005693F">
        <w:rPr>
          <w:rFonts w:ascii="Candara" w:hAnsi="Candara"/>
        </w:rPr>
        <w:t>- manažerka projektu,</w:t>
      </w:r>
    </w:p>
    <w:p w:rsidR="00F416C3" w:rsidRDefault="0005693F">
      <w:pPr>
        <w:ind w:firstLine="708"/>
        <w:jc w:val="both"/>
        <w:rPr>
          <w:rFonts w:ascii="Candara" w:hAnsi="Candara"/>
        </w:rPr>
      </w:pPr>
      <w:r w:rsidRPr="0005693F">
        <w:rPr>
          <w:rFonts w:ascii="Candara" w:hAnsi="Candara"/>
        </w:rPr>
        <w:t>- režisérka a scenáristka (jedna osoba).</w:t>
      </w:r>
    </w:p>
    <w:p w:rsidR="00F416C3" w:rsidRDefault="0005693F">
      <w:pPr>
        <w:jc w:val="both"/>
        <w:rPr>
          <w:rFonts w:ascii="Candara" w:hAnsi="Candara"/>
        </w:rPr>
      </w:pPr>
      <w:r w:rsidRPr="0005693F">
        <w:rPr>
          <w:rFonts w:ascii="Candara" w:hAnsi="Candara"/>
        </w:rPr>
        <w:t>Konečné slovo má vždy manažerka projektu.</w:t>
      </w:r>
    </w:p>
    <w:p w:rsidR="00F416C3" w:rsidRPr="00C45BB2" w:rsidRDefault="00F416C3">
      <w:pPr>
        <w:jc w:val="both"/>
        <w:rPr>
          <w:rFonts w:ascii="Candara" w:hAnsi="Candara"/>
          <w:b/>
          <w:sz w:val="12"/>
          <w:szCs w:val="12"/>
        </w:rPr>
      </w:pPr>
    </w:p>
    <w:p w:rsidR="00F416C3" w:rsidRDefault="0005693F">
      <w:pPr>
        <w:jc w:val="both"/>
        <w:rPr>
          <w:rFonts w:ascii="Candara" w:hAnsi="Candara"/>
        </w:rPr>
      </w:pPr>
      <w:r w:rsidRPr="0005693F">
        <w:rPr>
          <w:rFonts w:ascii="Candara" w:hAnsi="Candara"/>
        </w:rPr>
        <w:t>Schválení podléhá zejména:</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produkční a natáčecí plán,</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veškeré grafické návrhy,</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hrubý sestřih jednotlivých filmů,</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úvodní a závěrečné titulky včetně zajištění plnění povinné publicity OP VK (nutno předložit v písemné podobě),</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podtitulky v češtině a angličtině (nutno předložit v písemné podobě),</w:t>
      </w:r>
    </w:p>
    <w:p w:rsidR="00F416C3" w:rsidRDefault="0005693F">
      <w:pPr>
        <w:pStyle w:val="Odstavecseseznamem"/>
        <w:numPr>
          <w:ilvl w:val="0"/>
          <w:numId w:val="56"/>
        </w:numPr>
        <w:spacing w:after="0" w:line="240" w:lineRule="auto"/>
        <w:jc w:val="both"/>
        <w:rPr>
          <w:rFonts w:ascii="Candara" w:hAnsi="Candara"/>
          <w:sz w:val="24"/>
          <w:szCs w:val="24"/>
        </w:rPr>
      </w:pPr>
      <w:r w:rsidRPr="0005693F">
        <w:rPr>
          <w:rFonts w:ascii="Candara" w:hAnsi="Candara"/>
          <w:sz w:val="24"/>
          <w:szCs w:val="24"/>
        </w:rPr>
        <w:t>konečný sestřih jednotlivých filmů.</w:t>
      </w:r>
    </w:p>
    <w:p w:rsidR="00F416C3" w:rsidRPr="00C45BB2" w:rsidRDefault="00F416C3">
      <w:pPr>
        <w:jc w:val="both"/>
        <w:rPr>
          <w:rFonts w:ascii="Candara" w:hAnsi="Candara"/>
          <w:sz w:val="12"/>
          <w:szCs w:val="12"/>
        </w:rPr>
      </w:pPr>
    </w:p>
    <w:p w:rsidR="00F416C3" w:rsidRDefault="0005693F">
      <w:pPr>
        <w:jc w:val="both"/>
        <w:rPr>
          <w:rFonts w:ascii="Candara" w:hAnsi="Candara"/>
        </w:rPr>
      </w:pPr>
      <w:r w:rsidRPr="0005693F">
        <w:rPr>
          <w:rFonts w:ascii="Candara" w:hAnsi="Candara"/>
        </w:rPr>
        <w:t xml:space="preserve">Jednotlivé výstupy budou podléhat schválení zadavatelem, který vždy ve lhůtě max. 8 dní zpracuje připomínky, podle kterých dodavatel výstupy upraví. </w:t>
      </w:r>
    </w:p>
    <w:p w:rsidR="00F416C3" w:rsidRPr="00C45BB2" w:rsidRDefault="00F416C3">
      <w:pPr>
        <w:jc w:val="both"/>
        <w:rPr>
          <w:rFonts w:ascii="Candara" w:hAnsi="Candara"/>
          <w:sz w:val="12"/>
          <w:szCs w:val="12"/>
        </w:rPr>
      </w:pPr>
    </w:p>
    <w:p w:rsidR="00F416C3" w:rsidRDefault="0005693F">
      <w:pPr>
        <w:jc w:val="both"/>
        <w:rPr>
          <w:rFonts w:ascii="Candara" w:hAnsi="Candara"/>
          <w:u w:val="single"/>
        </w:rPr>
      </w:pPr>
      <w:r w:rsidRPr="0005693F">
        <w:rPr>
          <w:rFonts w:ascii="Candara" w:hAnsi="Candara"/>
        </w:rPr>
        <w:t xml:space="preserve">Zadavatel si vyhrazuje právo schvalovat </w:t>
      </w:r>
      <w:r w:rsidRPr="0005693F">
        <w:rPr>
          <w:rFonts w:ascii="Candara" w:hAnsi="Candara"/>
          <w:u w:val="single"/>
        </w:rPr>
        <w:t>složení realizačního týmu</w:t>
      </w:r>
      <w:r w:rsidRPr="0005693F">
        <w:rPr>
          <w:rFonts w:ascii="Candara" w:hAnsi="Candara"/>
        </w:rPr>
        <w:t xml:space="preserve"> (štábu). Zadavatel rozhoduje o </w:t>
      </w:r>
      <w:r w:rsidRPr="0005693F">
        <w:rPr>
          <w:rFonts w:ascii="Candara" w:hAnsi="Candara"/>
          <w:u w:val="single"/>
        </w:rPr>
        <w:t>obsazení rolí.</w:t>
      </w:r>
    </w:p>
    <w:p w:rsidR="00F416C3" w:rsidRPr="00C45BB2" w:rsidRDefault="00F416C3">
      <w:pPr>
        <w:jc w:val="both"/>
        <w:rPr>
          <w:rFonts w:ascii="Candara" w:hAnsi="Candara"/>
          <w:sz w:val="12"/>
          <w:szCs w:val="12"/>
        </w:rPr>
      </w:pPr>
    </w:p>
    <w:p w:rsidR="00F416C3" w:rsidRDefault="0005693F">
      <w:pPr>
        <w:jc w:val="both"/>
        <w:rPr>
          <w:rFonts w:ascii="Candara" w:hAnsi="Candara"/>
        </w:rPr>
      </w:pPr>
      <w:r w:rsidRPr="0005693F">
        <w:rPr>
          <w:rFonts w:ascii="Candara" w:hAnsi="Candara"/>
        </w:rPr>
        <w:t xml:space="preserve">Pravidelně vždy k 1. dni v měsíci bude dodavatel zadavateli odevzdávat natáčecí plán na následující měsíc. Manažerka projektu bude ve spolupráci s režisérkou sledovat postup prací tak, aby mohl být řádně splněn stanovený termín odevzdání hotových produktů. </w:t>
      </w:r>
    </w:p>
    <w:p w:rsidR="00F416C3" w:rsidRDefault="0005693F">
      <w:pPr>
        <w:jc w:val="both"/>
        <w:rPr>
          <w:rFonts w:ascii="Candara" w:hAnsi="Candara"/>
        </w:rPr>
      </w:pPr>
      <w:r w:rsidRPr="0005693F">
        <w:rPr>
          <w:rFonts w:ascii="Candara" w:hAnsi="Candara"/>
        </w:rPr>
        <w:t xml:space="preserve">V případě pochybností o plynulém průběhu prací, případně při jiném </w:t>
      </w:r>
      <w:r>
        <w:rPr>
          <w:rFonts w:ascii="Candara" w:hAnsi="Candara"/>
        </w:rPr>
        <w:t>neplnění podmínek smlouv</w:t>
      </w:r>
      <w:r w:rsidR="00735612">
        <w:rPr>
          <w:rFonts w:ascii="Candara" w:hAnsi="Candara"/>
        </w:rPr>
        <w:t>y</w:t>
      </w:r>
      <w:r w:rsidR="00016B01">
        <w:rPr>
          <w:rFonts w:ascii="Candara" w:hAnsi="Candara"/>
        </w:rPr>
        <w:t xml:space="preserve"> </w:t>
      </w:r>
      <w:r w:rsidRPr="0005693F">
        <w:rPr>
          <w:rFonts w:ascii="Candara" w:hAnsi="Candara"/>
        </w:rPr>
        <w:t>zadavatel dodavatele písemně upozorní a stanoví termín nápravy. Pokud dodavatel nesjedná v daném termínu nápravu, má zadavatel právo odstoupit od smlouvy. V takovém případě bude proplacena pouze skutečně odevzdaná část díla (hotové produkty bez vad a nedodělků).</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Kontrola:</w:t>
      </w:r>
    </w:p>
    <w:p w:rsidR="00F416C3" w:rsidRDefault="0005693F">
      <w:pPr>
        <w:jc w:val="both"/>
        <w:rPr>
          <w:rFonts w:ascii="Candara" w:hAnsi="Candara"/>
        </w:rPr>
      </w:pPr>
      <w:r w:rsidRPr="0005693F">
        <w:rPr>
          <w:rFonts w:ascii="Candara" w:hAnsi="Candara"/>
        </w:rPr>
        <w:t xml:space="preserve">Dodavatel umožní všem subjektům oprávněným k výkonu kontroly projektu, z jehož prostředků je zakázka hrazena, provést kontrolu dokladů souvisejících s plněním zakázky. Dodavatel se zavazuje uchovávat originály dokladů souvisejících s plněním zakázky do roku 2025, pokud český právní řád nestanovuje lhůtu delší. </w:t>
      </w:r>
    </w:p>
    <w:p w:rsidR="00735612" w:rsidRDefault="00735612">
      <w:pPr>
        <w:jc w:val="both"/>
        <w:rPr>
          <w:rFonts w:ascii="Candara" w:hAnsi="Candara"/>
          <w:b/>
        </w:rPr>
      </w:pPr>
    </w:p>
    <w:p w:rsidR="00F416C3" w:rsidRDefault="0005693F">
      <w:pPr>
        <w:jc w:val="both"/>
        <w:rPr>
          <w:rFonts w:ascii="Candara" w:hAnsi="Candara"/>
          <w:b/>
        </w:rPr>
      </w:pPr>
      <w:r w:rsidRPr="0005693F">
        <w:rPr>
          <w:rFonts w:ascii="Candara" w:hAnsi="Candara"/>
          <w:b/>
        </w:rPr>
        <w:t>Autorská práva:</w:t>
      </w:r>
    </w:p>
    <w:p w:rsidR="00F416C3" w:rsidRDefault="0005693F">
      <w:pPr>
        <w:jc w:val="both"/>
        <w:rPr>
          <w:rFonts w:ascii="Candara" w:hAnsi="Candara"/>
        </w:rPr>
      </w:pPr>
      <w:r w:rsidRPr="0005693F">
        <w:rPr>
          <w:rFonts w:ascii="Candara" w:hAnsi="Candara"/>
        </w:rPr>
        <w:t xml:space="preserve">Dodavatel je povinen poskytnout zadavateli, jakož i poskytovateli dotace, kterým je Ministerstvo školství, mládeže a tělovýchovy ČR, neomezenou bezplatnou licenci bez dalších nároků a omezení k užití práv duševního vlastnictví včetně možnosti zcela nebo zčásti poskytnout třetí osobě oprávnění tvořící součást licence, a to bez zbytečného odkladu po vzniku takových práv. </w:t>
      </w:r>
      <w:r>
        <w:rPr>
          <w:rFonts w:ascii="Candara" w:hAnsi="Candara"/>
          <w:vanish/>
        </w:rPr>
        <w:cr/>
      </w:r>
    </w:p>
    <w:p w:rsidR="00F416C3" w:rsidRPr="00C45BB2" w:rsidRDefault="00F416C3">
      <w:pPr>
        <w:autoSpaceDE w:val="0"/>
        <w:autoSpaceDN w:val="0"/>
        <w:adjustRightInd w:val="0"/>
        <w:jc w:val="both"/>
        <w:rPr>
          <w:rFonts w:ascii="Candara" w:hAnsi="Candara"/>
          <w:sz w:val="12"/>
          <w:szCs w:val="12"/>
        </w:rPr>
      </w:pPr>
    </w:p>
    <w:p w:rsidR="00F416C3" w:rsidRDefault="0005693F">
      <w:pPr>
        <w:autoSpaceDE w:val="0"/>
        <w:autoSpaceDN w:val="0"/>
        <w:adjustRightInd w:val="0"/>
        <w:jc w:val="both"/>
        <w:rPr>
          <w:rFonts w:ascii="Candara" w:hAnsi="Candara"/>
          <w:b/>
        </w:rPr>
      </w:pPr>
      <w:r w:rsidRPr="0005693F">
        <w:rPr>
          <w:rFonts w:ascii="Candara" w:hAnsi="Candara"/>
          <w:b/>
        </w:rPr>
        <w:t xml:space="preserve">Místa realizace: </w:t>
      </w:r>
    </w:p>
    <w:p w:rsidR="00274BF0" w:rsidRPr="00274BF0" w:rsidRDefault="0005693F" w:rsidP="00274BF0">
      <w:pPr>
        <w:jc w:val="both"/>
        <w:rPr>
          <w:rFonts w:ascii="Candara" w:hAnsi="Candara"/>
        </w:rPr>
      </w:pPr>
      <w:r w:rsidRPr="0005693F">
        <w:rPr>
          <w:rFonts w:ascii="Candara" w:hAnsi="Candara"/>
        </w:rPr>
        <w:t>Místem plnění jsou města Brno, Olomouc, Ostrava, Valašské Meziříčí a okolí těchto měst.</w:t>
      </w:r>
    </w:p>
    <w:p w:rsidR="00274BF0" w:rsidRPr="00274BF0" w:rsidRDefault="0005693F" w:rsidP="00274BF0">
      <w:pPr>
        <w:jc w:val="both"/>
        <w:rPr>
          <w:rFonts w:ascii="Candara" w:hAnsi="Candara"/>
        </w:rPr>
      </w:pPr>
      <w:r w:rsidRPr="0005693F">
        <w:rPr>
          <w:rFonts w:ascii="Candara" w:hAnsi="Candara"/>
        </w:rPr>
        <w:t>V Olomouci bude natočen 1 film, v Ostravě budou natočeny 2 filmy, ve Valašském Meziříčí budou natočeny 2 filmy, v Brně bude natočeno 7 filmů. Místa realizace určí zadavatel.</w:t>
      </w:r>
    </w:p>
    <w:p w:rsidR="00274BF0" w:rsidRPr="00274BF0" w:rsidRDefault="0005693F" w:rsidP="00274BF0">
      <w:pPr>
        <w:jc w:val="both"/>
        <w:rPr>
          <w:rFonts w:ascii="Candara" w:hAnsi="Candara"/>
        </w:rPr>
      </w:pPr>
      <w:r w:rsidRPr="0005693F">
        <w:rPr>
          <w:rFonts w:ascii="Candara" w:hAnsi="Candara"/>
        </w:rPr>
        <w:t xml:space="preserve">Pracovní schůzky dodavatele se zadavatelem i předání hotových produktů proběhne v Brně. </w:t>
      </w:r>
    </w:p>
    <w:p w:rsidR="00F416C3" w:rsidRPr="00C45BB2" w:rsidRDefault="00F416C3">
      <w:pPr>
        <w:autoSpaceDE w:val="0"/>
        <w:autoSpaceDN w:val="0"/>
        <w:adjustRightInd w:val="0"/>
        <w:jc w:val="both"/>
        <w:rPr>
          <w:rFonts w:ascii="Candara" w:hAnsi="Candara"/>
          <w:b/>
          <w:sz w:val="12"/>
          <w:szCs w:val="12"/>
        </w:rPr>
      </w:pPr>
    </w:p>
    <w:p w:rsidR="00F416C3" w:rsidRDefault="0005693F">
      <w:pPr>
        <w:jc w:val="both"/>
        <w:rPr>
          <w:rFonts w:ascii="Candara" w:hAnsi="Candara"/>
        </w:rPr>
      </w:pPr>
      <w:r w:rsidRPr="0005693F">
        <w:rPr>
          <w:rFonts w:ascii="Candara" w:hAnsi="Candara"/>
          <w:b/>
        </w:rPr>
        <w:t xml:space="preserve">Předpokládaná cena zakázky: </w:t>
      </w:r>
      <w:r w:rsidRPr="0005693F">
        <w:rPr>
          <w:rFonts w:ascii="Candara" w:hAnsi="Candara"/>
        </w:rPr>
        <w:t>3</w:t>
      </w:r>
      <w:r w:rsidR="00C45BB2">
        <w:rPr>
          <w:rFonts w:ascii="Candara" w:hAnsi="Candara"/>
        </w:rPr>
        <w:t>.</w:t>
      </w:r>
      <w:r w:rsidRPr="0005693F">
        <w:rPr>
          <w:rFonts w:ascii="Candara" w:hAnsi="Candara"/>
        </w:rPr>
        <w:t>165</w:t>
      </w:r>
      <w:r w:rsidR="00C45BB2">
        <w:rPr>
          <w:rFonts w:ascii="Candara" w:hAnsi="Candara"/>
        </w:rPr>
        <w:t>.</w:t>
      </w:r>
      <w:r w:rsidRPr="0005693F">
        <w:rPr>
          <w:rFonts w:ascii="Candara" w:hAnsi="Candara"/>
        </w:rPr>
        <w:t> 000</w:t>
      </w:r>
      <w:r w:rsidR="00C45BB2">
        <w:rPr>
          <w:rFonts w:ascii="Candara" w:hAnsi="Candara"/>
        </w:rPr>
        <w:t>,-</w:t>
      </w:r>
      <w:r w:rsidRPr="0005693F">
        <w:rPr>
          <w:rFonts w:ascii="Candara" w:hAnsi="Candara"/>
        </w:rPr>
        <w:t xml:space="preserve"> Kč včetně DPH</w:t>
      </w:r>
    </w:p>
    <w:p w:rsidR="00F416C3" w:rsidRPr="00C45BB2" w:rsidRDefault="00F416C3">
      <w:pPr>
        <w:jc w:val="both"/>
        <w:rPr>
          <w:rFonts w:ascii="Candara" w:hAnsi="Candara"/>
          <w:sz w:val="12"/>
          <w:szCs w:val="12"/>
        </w:rPr>
      </w:pPr>
    </w:p>
    <w:p w:rsidR="00F416C3" w:rsidRDefault="0005693F">
      <w:pPr>
        <w:jc w:val="both"/>
        <w:rPr>
          <w:rFonts w:ascii="Candara" w:hAnsi="Candara"/>
          <w:b/>
        </w:rPr>
      </w:pPr>
      <w:r w:rsidRPr="0005693F">
        <w:rPr>
          <w:rFonts w:ascii="Candara" w:hAnsi="Candara"/>
          <w:b/>
        </w:rPr>
        <w:t>Cena:</w:t>
      </w:r>
    </w:p>
    <w:p w:rsidR="00F416C3" w:rsidRDefault="0005693F">
      <w:pPr>
        <w:pStyle w:val="Zkladntext"/>
        <w:jc w:val="both"/>
        <w:rPr>
          <w:rFonts w:ascii="Candara" w:hAnsi="Candara"/>
          <w:b w:val="0"/>
          <w:sz w:val="24"/>
        </w:rPr>
      </w:pPr>
      <w:r w:rsidRPr="0005693F">
        <w:rPr>
          <w:rFonts w:ascii="Candara" w:hAnsi="Candara"/>
          <w:b w:val="0"/>
          <w:sz w:val="24"/>
        </w:rPr>
        <w:t>Cena zahrnuje veškeré náklady spojené s přípravou natáčení a s natočením hrubého materiálu (honoráře technicko-realizačního a organizačního personálu včetně poradce a tlumočníka českého znakového jazyka, honoráře herců, doprava, jízdné, ubytování, stravování dětských herců, pronájmy natáčecích míst, pronájem technického zařízení, kostýmy, rekvizity apod.) i s jeho kompletní postprodukcí (střih, ozvučení, titulky atd.), dále grafické návrhy, tisky a výrobu.</w:t>
      </w:r>
    </w:p>
    <w:p w:rsidR="00F416C3" w:rsidRDefault="0005693F">
      <w:pPr>
        <w:pStyle w:val="Zkladntext"/>
        <w:jc w:val="both"/>
        <w:rPr>
          <w:rFonts w:ascii="Candara" w:hAnsi="Candara"/>
          <w:b w:val="0"/>
          <w:sz w:val="24"/>
        </w:rPr>
      </w:pPr>
      <w:r w:rsidRPr="0005693F">
        <w:rPr>
          <w:rFonts w:ascii="Candara" w:hAnsi="Candara"/>
          <w:b w:val="0"/>
          <w:sz w:val="24"/>
        </w:rPr>
        <w:t>Součástí ceny musí být rovněž kompletní vypořádání práv autorů obrazové i zvukové složky (vč. použité hudby), interpretů a vlastníků audiovizuálního záznamu tak, aby zadavateli při užití a šíření realizovaných filmů nevznikly vůči těmto osobám žádné další závazky a aby zadavatel mohl dílo bezplatně užívat i veřejně šířit bez jakýchkoliv omezení po celou dobu autorskoprávní ochrany podle autorského zákona ČR.</w:t>
      </w:r>
    </w:p>
    <w:p w:rsidR="00F416C3" w:rsidRDefault="0005693F">
      <w:pPr>
        <w:pStyle w:val="Zkladntext"/>
        <w:jc w:val="both"/>
        <w:rPr>
          <w:rFonts w:ascii="Candara" w:hAnsi="Candara"/>
          <w:b w:val="0"/>
          <w:sz w:val="24"/>
        </w:rPr>
      </w:pPr>
      <w:r w:rsidRPr="0005693F">
        <w:rPr>
          <w:rFonts w:ascii="Candara" w:hAnsi="Candara"/>
          <w:b w:val="0"/>
          <w:sz w:val="24"/>
        </w:rPr>
        <w:t>Cena musí být uvedena jako konečná včetně DPH.</w:t>
      </w:r>
    </w:p>
    <w:p w:rsidR="00F416C3" w:rsidRDefault="0005693F">
      <w:pPr>
        <w:pStyle w:val="Zkladntext"/>
        <w:jc w:val="both"/>
        <w:rPr>
          <w:rFonts w:ascii="Candara" w:hAnsi="Candara"/>
          <w:b w:val="0"/>
          <w:sz w:val="24"/>
        </w:rPr>
      </w:pPr>
      <w:r w:rsidRPr="0005693F">
        <w:rPr>
          <w:rFonts w:ascii="Candara" w:hAnsi="Candara"/>
          <w:b w:val="0"/>
          <w:sz w:val="24"/>
        </w:rPr>
        <w:t>Nabídková cena je maximální možná a konečná, nebude za žádných okolností navyšována o další dodatečné náklady.</w:t>
      </w:r>
    </w:p>
    <w:p w:rsidR="00C45BB2" w:rsidRDefault="00C45BB2">
      <w:pPr>
        <w:pStyle w:val="Zkladntext"/>
        <w:jc w:val="both"/>
        <w:rPr>
          <w:rFonts w:ascii="Candara" w:hAnsi="Candara"/>
          <w:b w:val="0"/>
          <w:sz w:val="24"/>
        </w:rPr>
      </w:pPr>
    </w:p>
    <w:p w:rsidR="00016B01" w:rsidRPr="00016B01" w:rsidRDefault="0005693F" w:rsidP="00016B01">
      <w:pPr>
        <w:jc w:val="both"/>
        <w:rPr>
          <w:rFonts w:ascii="Candara" w:hAnsi="Candara"/>
        </w:rPr>
      </w:pPr>
      <w:r w:rsidRPr="0005693F">
        <w:rPr>
          <w:rFonts w:ascii="Candara" w:hAnsi="Candara"/>
          <w:b/>
        </w:rPr>
        <w:t>Předpokládaná doba plnění zakázky</w:t>
      </w:r>
      <w:r w:rsidRPr="0005693F">
        <w:rPr>
          <w:rFonts w:ascii="Candara" w:hAnsi="Candara"/>
        </w:rPr>
        <w:t xml:space="preserve">: </w:t>
      </w:r>
      <w:r w:rsidRPr="0005693F">
        <w:rPr>
          <w:rFonts w:ascii="Candara" w:hAnsi="Candara"/>
        </w:rPr>
        <w:tab/>
      </w:r>
      <w:r w:rsidR="00393297" w:rsidRPr="001E690B">
        <w:rPr>
          <w:rFonts w:ascii="Candara" w:hAnsi="Candara"/>
        </w:rPr>
        <w:t xml:space="preserve">15. října </w:t>
      </w:r>
      <w:r w:rsidR="00F1046F" w:rsidRPr="001E690B">
        <w:rPr>
          <w:rFonts w:ascii="Candara" w:hAnsi="Candara"/>
        </w:rPr>
        <w:t>2013</w:t>
      </w:r>
      <w:r w:rsidRPr="0005693F">
        <w:rPr>
          <w:rFonts w:ascii="Candara" w:hAnsi="Candara"/>
        </w:rPr>
        <w:t xml:space="preserve"> až 31. prosince 2014.</w:t>
      </w:r>
    </w:p>
    <w:p w:rsidR="00BF14DE" w:rsidRDefault="00BF14DE" w:rsidP="00730C59">
      <w:pPr>
        <w:pStyle w:val="Nzev"/>
        <w:jc w:val="both"/>
        <w:rPr>
          <w:rFonts w:ascii="Candara" w:hAnsi="Candara" w:cs="Times New Roman"/>
          <w:sz w:val="12"/>
          <w:szCs w:val="12"/>
        </w:rPr>
      </w:pPr>
    </w:p>
    <w:p w:rsidR="00C45BB2" w:rsidRPr="00B25356" w:rsidRDefault="00C45BB2" w:rsidP="00730C59">
      <w:pPr>
        <w:pStyle w:val="Nzev"/>
        <w:jc w:val="both"/>
        <w:rPr>
          <w:rFonts w:ascii="Candara" w:hAnsi="Candara" w:cs="Times New Roman"/>
          <w:sz w:val="12"/>
          <w:szCs w:val="12"/>
        </w:rPr>
      </w:pPr>
    </w:p>
    <w:p w:rsidR="00B941E9" w:rsidRDefault="003841F6" w:rsidP="00730C59">
      <w:pPr>
        <w:pStyle w:val="Nzev"/>
        <w:jc w:val="both"/>
        <w:rPr>
          <w:rFonts w:ascii="Candara" w:hAnsi="Candara" w:cs="Times New Roman"/>
          <w:b w:val="0"/>
          <w:sz w:val="24"/>
        </w:rPr>
      </w:pPr>
      <w:r w:rsidRPr="003841F6">
        <w:rPr>
          <w:rFonts w:ascii="Candara" w:hAnsi="Candara" w:cs="Times New Roman"/>
          <w:sz w:val="24"/>
        </w:rPr>
        <w:t>Místo plnění:</w:t>
      </w:r>
      <w:r w:rsidRPr="003841F6">
        <w:rPr>
          <w:rFonts w:ascii="Candara" w:hAnsi="Candara" w:cs="Times New Roman"/>
          <w:sz w:val="24"/>
        </w:rPr>
        <w:tab/>
      </w:r>
      <w:r w:rsidRPr="003841F6">
        <w:rPr>
          <w:rFonts w:ascii="Candara" w:hAnsi="Candara" w:cs="Times New Roman"/>
          <w:sz w:val="24"/>
        </w:rPr>
        <w:tab/>
      </w:r>
      <w:r w:rsidRPr="003841F6">
        <w:rPr>
          <w:rFonts w:ascii="Candara" w:hAnsi="Candara" w:cs="Times New Roman"/>
          <w:sz w:val="24"/>
        </w:rPr>
        <w:tab/>
      </w:r>
      <w:r w:rsidRPr="003841F6">
        <w:rPr>
          <w:rFonts w:ascii="Candara" w:hAnsi="Candara" w:cs="Times New Roman"/>
          <w:sz w:val="24"/>
        </w:rPr>
        <w:tab/>
      </w:r>
      <w:r w:rsidRPr="003841F6">
        <w:rPr>
          <w:rFonts w:ascii="Candara" w:hAnsi="Candara" w:cs="Times New Roman"/>
          <w:sz w:val="24"/>
        </w:rPr>
        <w:tab/>
      </w:r>
      <w:r w:rsidR="00B941E9">
        <w:rPr>
          <w:rFonts w:ascii="Candara" w:hAnsi="Candara" w:cs="Times New Roman"/>
          <w:b w:val="0"/>
          <w:sz w:val="24"/>
        </w:rPr>
        <w:t>sídlo zadavatele, sídlo dodavatele</w:t>
      </w:r>
      <w:r w:rsidR="00C4757D">
        <w:rPr>
          <w:rFonts w:ascii="Candara" w:hAnsi="Candara" w:cs="Times New Roman"/>
          <w:b w:val="0"/>
          <w:sz w:val="24"/>
        </w:rPr>
        <w:t xml:space="preserve">, </w:t>
      </w:r>
    </w:p>
    <w:p w:rsidR="0033469F" w:rsidRDefault="00F416C3">
      <w:pPr>
        <w:pStyle w:val="Nzev"/>
        <w:ind w:left="4253"/>
        <w:jc w:val="both"/>
        <w:rPr>
          <w:rFonts w:ascii="Candara" w:hAnsi="Candara" w:cs="Times New Roman"/>
          <w:b w:val="0"/>
          <w:sz w:val="24"/>
        </w:rPr>
      </w:pPr>
      <w:r w:rsidRPr="00F416C3">
        <w:rPr>
          <w:rFonts w:ascii="Candara" w:hAnsi="Candara"/>
          <w:b w:val="0"/>
          <w:sz w:val="24"/>
        </w:rPr>
        <w:t>Brno, Olomouc, Ostrava, Valašské Meziříčí a okolí těchto měst</w:t>
      </w:r>
      <w:r w:rsidR="00200252">
        <w:rPr>
          <w:rFonts w:ascii="Candara" w:hAnsi="Candara" w:cs="Times New Roman"/>
          <w:b w:val="0"/>
          <w:sz w:val="24"/>
        </w:rPr>
        <w:t xml:space="preserve"> </w:t>
      </w:r>
      <w:r w:rsidR="00C4757D">
        <w:rPr>
          <w:rFonts w:ascii="Candara" w:hAnsi="Candara" w:cs="Times New Roman"/>
          <w:b w:val="0"/>
          <w:sz w:val="24"/>
        </w:rPr>
        <w:t>příp. další místa dle</w:t>
      </w:r>
      <w:r w:rsidR="003841F6" w:rsidRPr="003841F6">
        <w:rPr>
          <w:rFonts w:ascii="Candara" w:hAnsi="Candara" w:cs="Times New Roman"/>
          <w:sz w:val="24"/>
        </w:rPr>
        <w:t xml:space="preserve"> </w:t>
      </w:r>
      <w:r w:rsidR="003841F6" w:rsidRPr="003841F6">
        <w:rPr>
          <w:rFonts w:ascii="Candara" w:hAnsi="Candara" w:cs="Times New Roman"/>
          <w:b w:val="0"/>
          <w:sz w:val="24"/>
        </w:rPr>
        <w:t>smlouvy</w:t>
      </w:r>
    </w:p>
    <w:p w:rsidR="00C45BB2" w:rsidRDefault="00C45BB2">
      <w:pPr>
        <w:pStyle w:val="Nzev"/>
        <w:ind w:left="3545" w:firstLine="709"/>
        <w:jc w:val="both"/>
        <w:rPr>
          <w:rFonts w:ascii="Candara" w:hAnsi="Candara" w:cs="Times New Roman"/>
          <w:sz w:val="24"/>
        </w:rPr>
      </w:pPr>
    </w:p>
    <w:p w:rsidR="004E2DC1" w:rsidRDefault="004E2DC1">
      <w:pPr>
        <w:pStyle w:val="Nzev"/>
        <w:ind w:left="3545" w:firstLine="709"/>
        <w:jc w:val="both"/>
        <w:rPr>
          <w:rFonts w:ascii="Candara" w:hAnsi="Candara" w:cs="Times New Roman"/>
          <w:sz w:val="24"/>
        </w:rPr>
      </w:pPr>
    </w:p>
    <w:p w:rsidR="001E690B" w:rsidRDefault="001E690B">
      <w:pPr>
        <w:pStyle w:val="Nzev"/>
        <w:ind w:left="3545" w:firstLine="709"/>
        <w:jc w:val="both"/>
        <w:rPr>
          <w:rFonts w:ascii="Candara" w:hAnsi="Candara" w:cs="Times New Roman"/>
          <w:sz w:val="24"/>
        </w:rPr>
      </w:pPr>
    </w:p>
    <w:p w:rsidR="004E2DC1" w:rsidRDefault="004E2DC1">
      <w:pPr>
        <w:pStyle w:val="Nzev"/>
        <w:ind w:left="3545" w:firstLine="709"/>
        <w:jc w:val="both"/>
        <w:rPr>
          <w:rFonts w:ascii="Candara" w:hAnsi="Candara" w:cs="Times New Roman"/>
          <w:sz w:val="24"/>
        </w:rPr>
      </w:pPr>
    </w:p>
    <w:p w:rsidR="001F7A96" w:rsidRPr="00F25CDE" w:rsidRDefault="001F7A96" w:rsidP="00730C59">
      <w:pPr>
        <w:pStyle w:val="Nzev"/>
        <w:jc w:val="both"/>
        <w:rPr>
          <w:rFonts w:ascii="Candara" w:hAnsi="Candara" w:cs="Times New Roman"/>
          <w:sz w:val="12"/>
          <w:szCs w:val="12"/>
        </w:rPr>
      </w:pPr>
    </w:p>
    <w:p w:rsidR="005272DD" w:rsidRPr="00B25356" w:rsidRDefault="003841F6" w:rsidP="00544FB1">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rPr>
      </w:pPr>
      <w:r w:rsidRPr="003841F6">
        <w:rPr>
          <w:rFonts w:ascii="Candara" w:hAnsi="Candara"/>
          <w:b/>
        </w:rPr>
        <w:lastRenderedPageBreak/>
        <w:t>Lhůta pro podání nabídek</w:t>
      </w:r>
    </w:p>
    <w:p w:rsidR="00462B9C" w:rsidRPr="00B25356" w:rsidRDefault="00462B9C" w:rsidP="002A1DB3">
      <w:pPr>
        <w:spacing w:after="120"/>
        <w:rPr>
          <w:rFonts w:ascii="Candara" w:hAnsi="Candara"/>
          <w:b/>
          <w:sz w:val="10"/>
          <w:szCs w:val="10"/>
        </w:rPr>
      </w:pPr>
    </w:p>
    <w:p w:rsidR="002A1DB3" w:rsidRPr="001E690B" w:rsidRDefault="003841F6" w:rsidP="002A1DB3">
      <w:pPr>
        <w:spacing w:after="120"/>
        <w:rPr>
          <w:rFonts w:ascii="Candara" w:hAnsi="Candara"/>
          <w:b/>
        </w:rPr>
      </w:pPr>
      <w:r w:rsidRPr="00C45BB2">
        <w:rPr>
          <w:rFonts w:ascii="Candara" w:hAnsi="Candara"/>
          <w:b/>
        </w:rPr>
        <w:t>Počátek běhu lhůty pro podání nabídek:</w:t>
      </w:r>
      <w:r w:rsidRPr="00C45BB2">
        <w:rPr>
          <w:rFonts w:ascii="Candara" w:hAnsi="Candara"/>
          <w:b/>
        </w:rPr>
        <w:tab/>
      </w:r>
      <w:r w:rsidR="00393297" w:rsidRPr="001E690B">
        <w:rPr>
          <w:rFonts w:ascii="Candara" w:hAnsi="Candara"/>
          <w:b/>
        </w:rPr>
        <w:t>23. září 2013</w:t>
      </w:r>
      <w:r w:rsidR="006E2214" w:rsidRPr="001E690B">
        <w:rPr>
          <w:rFonts w:ascii="Candara" w:hAnsi="Candara"/>
          <w:b/>
        </w:rPr>
        <w:t xml:space="preserve"> </w:t>
      </w:r>
    </w:p>
    <w:p w:rsidR="000233BC" w:rsidRPr="001E690B" w:rsidRDefault="003841F6" w:rsidP="008936B4">
      <w:pPr>
        <w:spacing w:after="120"/>
        <w:rPr>
          <w:rFonts w:ascii="Candara" w:hAnsi="Candara"/>
          <w:b/>
          <w:strike/>
        </w:rPr>
      </w:pPr>
      <w:r w:rsidRPr="001E690B">
        <w:rPr>
          <w:rFonts w:ascii="Candara" w:hAnsi="Candara"/>
          <w:b/>
        </w:rPr>
        <w:t xml:space="preserve">Konec běhu lhůty pro podání nabídek: </w:t>
      </w:r>
      <w:r w:rsidRPr="001E690B">
        <w:rPr>
          <w:rFonts w:ascii="Candara" w:hAnsi="Candara"/>
          <w:b/>
        </w:rPr>
        <w:tab/>
      </w:r>
      <w:r w:rsidR="00393297" w:rsidRPr="001E690B">
        <w:rPr>
          <w:rFonts w:ascii="Candara" w:hAnsi="Candara"/>
          <w:b/>
        </w:rPr>
        <w:t>10. října 2013; 9:30 hodin</w:t>
      </w:r>
    </w:p>
    <w:p w:rsidR="004E2DC1" w:rsidRPr="006E2214" w:rsidRDefault="004E2DC1" w:rsidP="008936B4">
      <w:pPr>
        <w:spacing w:after="120"/>
        <w:rPr>
          <w:rFonts w:ascii="Candara" w:hAnsi="Candara"/>
          <w:b/>
          <w:strike/>
          <w:color w:val="C00000"/>
        </w:rPr>
      </w:pPr>
    </w:p>
    <w:p w:rsidR="005272DD" w:rsidRPr="00FB5877" w:rsidRDefault="003841F6" w:rsidP="002A1DB3">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rPr>
      </w:pPr>
      <w:r w:rsidRPr="003841F6">
        <w:rPr>
          <w:rFonts w:ascii="Candara" w:hAnsi="Candara"/>
          <w:b/>
        </w:rPr>
        <w:t>Místo pro podání nabídek a jiné údaje pro podání nabídky</w:t>
      </w:r>
      <w:r w:rsidR="00A902A4">
        <w:rPr>
          <w:rFonts w:ascii="Candara" w:hAnsi="Candara"/>
          <w:b/>
        </w:rPr>
        <w:t>, otevírání obálek</w:t>
      </w:r>
    </w:p>
    <w:p w:rsidR="00462B9C" w:rsidRPr="00FB5877" w:rsidRDefault="00462B9C">
      <w:pPr>
        <w:jc w:val="both"/>
        <w:rPr>
          <w:rFonts w:ascii="Candara" w:hAnsi="Candara"/>
          <w:iCs/>
          <w:sz w:val="12"/>
          <w:szCs w:val="12"/>
        </w:rPr>
      </w:pPr>
    </w:p>
    <w:p w:rsidR="009A2E9A" w:rsidRPr="00FB5877" w:rsidRDefault="009A2E9A">
      <w:pPr>
        <w:jc w:val="both"/>
        <w:rPr>
          <w:rFonts w:ascii="Candara" w:hAnsi="Candara"/>
          <w:iCs/>
          <w:sz w:val="12"/>
          <w:szCs w:val="12"/>
        </w:rPr>
      </w:pPr>
    </w:p>
    <w:p w:rsidR="005272DD" w:rsidRPr="00FB5877" w:rsidRDefault="003841F6">
      <w:pPr>
        <w:jc w:val="both"/>
        <w:rPr>
          <w:rFonts w:ascii="Candara" w:hAnsi="Candara"/>
          <w:iCs/>
        </w:rPr>
      </w:pPr>
      <w:r w:rsidRPr="003841F6">
        <w:rPr>
          <w:rFonts w:ascii="Candara" w:hAnsi="Candara"/>
          <w:iCs/>
        </w:rPr>
        <w:t>Nabídky se podávají písemně</w:t>
      </w:r>
      <w:r w:rsidR="00C4757D">
        <w:rPr>
          <w:rFonts w:ascii="Candara" w:hAnsi="Candara"/>
          <w:iCs/>
        </w:rPr>
        <w:t xml:space="preserve"> v českém jazyce</w:t>
      </w:r>
      <w:r w:rsidRPr="003841F6">
        <w:rPr>
          <w:rFonts w:ascii="Candara" w:hAnsi="Candara"/>
          <w:iCs/>
        </w:rPr>
        <w:t xml:space="preserve">, a to ve lhůtách stanovených výše. Každý dodavatel může podat pouze jednu nabídku. Pro uchazeče přiměřeně platí ustanovení </w:t>
      </w:r>
      <w:r w:rsidR="00C4757D">
        <w:rPr>
          <w:rFonts w:ascii="Candara" w:hAnsi="Candara"/>
          <w:iCs/>
        </w:rPr>
        <w:br/>
      </w:r>
      <w:r w:rsidRPr="003841F6">
        <w:rPr>
          <w:rFonts w:ascii="Candara" w:hAnsi="Candara"/>
          <w:iCs/>
        </w:rPr>
        <w:t xml:space="preserve">§ 69 zákona č. 137/2006 Sb., </w:t>
      </w:r>
      <w:r w:rsidR="007278E4">
        <w:rPr>
          <w:rFonts w:ascii="Candara" w:hAnsi="Candara"/>
          <w:iCs/>
        </w:rPr>
        <w:t xml:space="preserve">o veřejných zakázkách, </w:t>
      </w:r>
      <w:r w:rsidRPr="003841F6">
        <w:rPr>
          <w:rFonts w:ascii="Candara" w:hAnsi="Candara"/>
          <w:iCs/>
        </w:rPr>
        <w:t xml:space="preserve">v platném znění. </w:t>
      </w:r>
    </w:p>
    <w:p w:rsidR="005272DD" w:rsidRDefault="005272DD">
      <w:pPr>
        <w:rPr>
          <w:rFonts w:ascii="Candara" w:hAnsi="Candara"/>
          <w:sz w:val="12"/>
          <w:szCs w:val="12"/>
        </w:rPr>
      </w:pPr>
    </w:p>
    <w:p w:rsidR="00016B01" w:rsidRPr="004F09C0" w:rsidRDefault="00016B01">
      <w:pPr>
        <w:rPr>
          <w:rFonts w:ascii="Candara" w:hAnsi="Candara"/>
          <w:sz w:val="12"/>
          <w:szCs w:val="12"/>
        </w:rPr>
      </w:pPr>
    </w:p>
    <w:p w:rsidR="009464F2" w:rsidRDefault="003841F6" w:rsidP="002A1DB3">
      <w:pPr>
        <w:rPr>
          <w:rFonts w:ascii="Candara" w:hAnsi="Candara"/>
          <w:b/>
          <w:bCs/>
        </w:rPr>
      </w:pPr>
      <w:r w:rsidRPr="003841F6">
        <w:rPr>
          <w:rFonts w:ascii="Candara" w:hAnsi="Candara"/>
          <w:b/>
          <w:bCs/>
        </w:rPr>
        <w:t>Nabídky budou podávány na adresu:</w:t>
      </w:r>
      <w:r w:rsidRPr="003841F6">
        <w:rPr>
          <w:rFonts w:ascii="Candara" w:hAnsi="Candara"/>
          <w:b/>
          <w:bCs/>
        </w:rPr>
        <w:tab/>
      </w:r>
      <w:r w:rsidR="00016B01">
        <w:rPr>
          <w:rFonts w:ascii="Candara" w:hAnsi="Candara"/>
          <w:b/>
          <w:bCs/>
        </w:rPr>
        <w:t xml:space="preserve">Labyrint Brno, </w:t>
      </w:r>
      <w:proofErr w:type="gramStart"/>
      <w:r w:rsidR="00016B01">
        <w:rPr>
          <w:rFonts w:ascii="Candara" w:hAnsi="Candara"/>
          <w:b/>
          <w:bCs/>
        </w:rPr>
        <w:t>o.s.</w:t>
      </w:r>
      <w:proofErr w:type="gramEnd"/>
    </w:p>
    <w:p w:rsidR="00FF0550" w:rsidRDefault="00016B01">
      <w:pPr>
        <w:ind w:left="3545" w:firstLine="709"/>
        <w:rPr>
          <w:rFonts w:ascii="Candara" w:hAnsi="Candara"/>
          <w:bCs/>
        </w:rPr>
      </w:pPr>
      <w:r>
        <w:rPr>
          <w:rFonts w:ascii="Candara" w:hAnsi="Candara"/>
          <w:b/>
          <w:bCs/>
        </w:rPr>
        <w:t>Bendlova 150/26</w:t>
      </w:r>
      <w:r w:rsidR="009464F2">
        <w:rPr>
          <w:rFonts w:ascii="Candara" w:hAnsi="Candara"/>
          <w:b/>
          <w:bCs/>
        </w:rPr>
        <w:t xml:space="preserve">, </w:t>
      </w:r>
      <w:r>
        <w:rPr>
          <w:rFonts w:ascii="Candara" w:hAnsi="Candara"/>
          <w:b/>
          <w:bCs/>
        </w:rPr>
        <w:t>613 00 Brno</w:t>
      </w:r>
    </w:p>
    <w:p w:rsidR="00FF0550" w:rsidRDefault="00FF0550">
      <w:pPr>
        <w:jc w:val="both"/>
        <w:rPr>
          <w:rFonts w:ascii="Candara" w:hAnsi="Candara"/>
          <w:bCs/>
        </w:rPr>
      </w:pPr>
    </w:p>
    <w:p w:rsidR="00FF0550" w:rsidRPr="00C45BB2" w:rsidRDefault="0058398B">
      <w:pPr>
        <w:jc w:val="both"/>
        <w:rPr>
          <w:rFonts w:ascii="Candara" w:hAnsi="Candara"/>
          <w:bCs/>
        </w:rPr>
      </w:pPr>
      <w:r w:rsidRPr="0058398B">
        <w:rPr>
          <w:rFonts w:ascii="Candara" w:hAnsi="Candara"/>
          <w:bCs/>
        </w:rPr>
        <w:t xml:space="preserve">Nabídky lze podat poštou </w:t>
      </w:r>
      <w:r w:rsidR="00C8710F">
        <w:rPr>
          <w:rFonts w:ascii="Candara" w:hAnsi="Candara"/>
          <w:bCs/>
        </w:rPr>
        <w:t xml:space="preserve">(kdykoli v průběhu lhůty pro podání nabídek) </w:t>
      </w:r>
      <w:r w:rsidRPr="0058398B">
        <w:rPr>
          <w:rFonts w:ascii="Candara" w:hAnsi="Candara"/>
          <w:bCs/>
        </w:rPr>
        <w:t xml:space="preserve">či osobně </w:t>
      </w:r>
      <w:r w:rsidR="00C8710F">
        <w:rPr>
          <w:rFonts w:ascii="Candara" w:hAnsi="Candara"/>
          <w:bCs/>
        </w:rPr>
        <w:t>(po předchozí telefonické dohodě)</w:t>
      </w:r>
      <w:r w:rsidR="00F416C3" w:rsidRPr="00C45BB2">
        <w:rPr>
          <w:rFonts w:ascii="Candara" w:hAnsi="Candara"/>
          <w:bCs/>
        </w:rPr>
        <w:t>.</w:t>
      </w:r>
      <w:r w:rsidR="00C8710F">
        <w:rPr>
          <w:rFonts w:ascii="Candara" w:hAnsi="Candara"/>
          <w:bCs/>
        </w:rPr>
        <w:t xml:space="preserve"> Za podání nabídky se považuje její fyzické převzetí zadavatelem. Prodlení způsobené poštovní či kurýrní přepravou jde k tíži uchazeče.</w:t>
      </w:r>
    </w:p>
    <w:p w:rsidR="00FF0550" w:rsidRDefault="009464F2">
      <w:pPr>
        <w:jc w:val="both"/>
        <w:rPr>
          <w:rFonts w:ascii="Candara" w:hAnsi="Candara"/>
          <w:bCs/>
        </w:rPr>
      </w:pPr>
      <w:r>
        <w:rPr>
          <w:rFonts w:ascii="Candara" w:hAnsi="Candara"/>
          <w:bCs/>
        </w:rPr>
        <w:t xml:space="preserve">Kontaktní osobou pro příjem nabídek je </w:t>
      </w:r>
      <w:r w:rsidR="00016B01">
        <w:rPr>
          <w:rFonts w:ascii="Candara" w:hAnsi="Candara"/>
          <w:bCs/>
        </w:rPr>
        <w:t>PhDr. Helena Burianová</w:t>
      </w:r>
      <w:r>
        <w:rPr>
          <w:rFonts w:ascii="Candara" w:hAnsi="Candara"/>
          <w:bCs/>
        </w:rPr>
        <w:t xml:space="preserve">, tel.: </w:t>
      </w:r>
      <w:r w:rsidR="00016B01">
        <w:rPr>
          <w:rFonts w:ascii="Candara" w:hAnsi="Candara"/>
          <w:bCs/>
        </w:rPr>
        <w:t> 728 227 447.</w:t>
      </w:r>
    </w:p>
    <w:p w:rsidR="004279A2" w:rsidRDefault="004279A2">
      <w:pPr>
        <w:rPr>
          <w:rFonts w:ascii="Candara" w:hAnsi="Candara"/>
          <w:bCs/>
          <w:sz w:val="12"/>
          <w:szCs w:val="12"/>
        </w:rPr>
      </w:pPr>
    </w:p>
    <w:p w:rsidR="009464F2" w:rsidRPr="00016B01" w:rsidRDefault="009464F2">
      <w:pPr>
        <w:rPr>
          <w:rFonts w:ascii="Candara" w:hAnsi="Candara"/>
          <w:bCs/>
          <w:sz w:val="12"/>
          <w:szCs w:val="12"/>
        </w:rPr>
      </w:pPr>
    </w:p>
    <w:p w:rsidR="007D4EE0" w:rsidRPr="00016B01" w:rsidRDefault="0005693F">
      <w:pPr>
        <w:jc w:val="both"/>
        <w:rPr>
          <w:rFonts w:ascii="Candara" w:hAnsi="Candara"/>
          <w:bCs/>
        </w:rPr>
      </w:pPr>
      <w:r w:rsidRPr="0005693F">
        <w:rPr>
          <w:rFonts w:ascii="Candara" w:hAnsi="Candara"/>
          <w:bCs/>
        </w:rPr>
        <w:t xml:space="preserve">Otevírání obálek s nabídkami proběhne </w:t>
      </w:r>
      <w:r w:rsidRPr="001E690B">
        <w:rPr>
          <w:rFonts w:ascii="Candara" w:hAnsi="Candara"/>
          <w:bCs/>
        </w:rPr>
        <w:t xml:space="preserve">dne </w:t>
      </w:r>
      <w:r w:rsidR="00393297" w:rsidRPr="001E690B">
        <w:rPr>
          <w:rFonts w:ascii="Candara" w:hAnsi="Candara"/>
          <w:bCs/>
        </w:rPr>
        <w:t>10. října 2013</w:t>
      </w:r>
      <w:r w:rsidR="000A227C">
        <w:rPr>
          <w:rFonts w:ascii="Candara" w:hAnsi="Candara"/>
          <w:bCs/>
        </w:rPr>
        <w:t xml:space="preserve"> </w:t>
      </w:r>
      <w:r w:rsidRPr="0005693F">
        <w:rPr>
          <w:rFonts w:ascii="Candara" w:hAnsi="Candara"/>
          <w:bCs/>
        </w:rPr>
        <w:t>od 9:30 hodin. Otevírání obálek se může za každého uchazeče zúčastnit jeden zástupce.</w:t>
      </w:r>
    </w:p>
    <w:p w:rsidR="005A0CD3" w:rsidRDefault="005A0CD3">
      <w:pPr>
        <w:rPr>
          <w:rFonts w:ascii="Candara" w:hAnsi="Candara"/>
          <w:bCs/>
        </w:rPr>
      </w:pPr>
    </w:p>
    <w:p w:rsidR="0023091F" w:rsidRDefault="0023091F" w:rsidP="005E3538">
      <w:pPr>
        <w:ind w:left="2126" w:firstLine="709"/>
        <w:rPr>
          <w:rFonts w:ascii="Candara" w:hAnsi="Candara"/>
          <w:bCs/>
        </w:rPr>
      </w:pPr>
    </w:p>
    <w:p w:rsidR="005272DD" w:rsidRPr="002A519D" w:rsidRDefault="003841F6" w:rsidP="002A1DB3">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iCs/>
        </w:rPr>
      </w:pPr>
      <w:r w:rsidRPr="003841F6">
        <w:rPr>
          <w:rFonts w:ascii="Candara" w:hAnsi="Candara"/>
          <w:b/>
          <w:iCs/>
        </w:rPr>
        <w:t xml:space="preserve">Požadavky na prokázání splnění kvalifikace </w:t>
      </w:r>
    </w:p>
    <w:p w:rsidR="004E2A57" w:rsidRDefault="004E2A57" w:rsidP="002A1DB3">
      <w:pPr>
        <w:spacing w:after="120"/>
        <w:ind w:right="110"/>
        <w:jc w:val="both"/>
        <w:rPr>
          <w:rFonts w:ascii="Candara" w:hAnsi="Candara"/>
          <w:b/>
          <w:iCs/>
          <w:sz w:val="12"/>
          <w:szCs w:val="12"/>
        </w:rPr>
      </w:pPr>
    </w:p>
    <w:p w:rsidR="007D4EE0" w:rsidRDefault="004E2A57">
      <w:pPr>
        <w:ind w:firstLine="709"/>
        <w:jc w:val="both"/>
        <w:rPr>
          <w:rFonts w:ascii="Candara" w:eastAsia="MS Mincho" w:hAnsi="Candara" w:cs="Arial"/>
        </w:rPr>
      </w:pPr>
      <w:r w:rsidRPr="00712F45">
        <w:rPr>
          <w:rFonts w:ascii="Candara" w:eastAsia="MS Mincho" w:hAnsi="Candara" w:cs="Arial"/>
        </w:rPr>
        <w:t>Uchazeč je povinen nejpozději do lhůty stanovené pro podání nabídek prokázat svoji kvalifikaci. Splněním kvalifikace se rozumí:</w:t>
      </w:r>
    </w:p>
    <w:p w:rsidR="007D4EE0" w:rsidRDefault="004E2A57">
      <w:pPr>
        <w:pStyle w:val="Odstavecseseznamem"/>
        <w:numPr>
          <w:ilvl w:val="0"/>
          <w:numId w:val="43"/>
        </w:numPr>
        <w:tabs>
          <w:tab w:val="left" w:pos="1134"/>
        </w:tabs>
        <w:spacing w:after="0" w:line="240" w:lineRule="auto"/>
        <w:jc w:val="both"/>
        <w:rPr>
          <w:rFonts w:ascii="Candara" w:hAnsi="Candara" w:cs="Arial"/>
          <w:sz w:val="24"/>
          <w:szCs w:val="24"/>
        </w:rPr>
      </w:pPr>
      <w:r w:rsidRPr="00A972A4">
        <w:rPr>
          <w:rFonts w:ascii="Candara" w:hAnsi="Candara" w:cs="Arial"/>
          <w:sz w:val="24"/>
          <w:szCs w:val="24"/>
        </w:rPr>
        <w:t>splnění základních kvalifikačních předpokladů</w:t>
      </w:r>
      <w:r>
        <w:rPr>
          <w:rFonts w:ascii="Candara" w:hAnsi="Candara" w:cs="Arial"/>
          <w:sz w:val="24"/>
          <w:szCs w:val="24"/>
        </w:rPr>
        <w:t>,</w:t>
      </w:r>
      <w:r w:rsidRPr="00A972A4">
        <w:rPr>
          <w:rFonts w:ascii="Candara" w:hAnsi="Candara" w:cs="Arial"/>
          <w:sz w:val="24"/>
          <w:szCs w:val="24"/>
        </w:rPr>
        <w:t xml:space="preserve"> </w:t>
      </w:r>
    </w:p>
    <w:p w:rsidR="007D4EE0" w:rsidRDefault="004E2A57">
      <w:pPr>
        <w:pStyle w:val="Odstavecseseznamem"/>
        <w:numPr>
          <w:ilvl w:val="0"/>
          <w:numId w:val="43"/>
        </w:numPr>
        <w:tabs>
          <w:tab w:val="left" w:pos="1134"/>
        </w:tabs>
        <w:spacing w:after="0" w:line="240" w:lineRule="auto"/>
        <w:jc w:val="both"/>
        <w:rPr>
          <w:rFonts w:ascii="Candara" w:hAnsi="Candara" w:cs="Arial"/>
          <w:sz w:val="24"/>
          <w:szCs w:val="24"/>
        </w:rPr>
      </w:pPr>
      <w:r w:rsidRPr="00A972A4">
        <w:rPr>
          <w:rFonts w:ascii="Candara" w:hAnsi="Candara" w:cs="Arial"/>
          <w:sz w:val="24"/>
          <w:szCs w:val="24"/>
        </w:rPr>
        <w:t>splnění profesních kvalifikačních předpokladů,</w:t>
      </w:r>
    </w:p>
    <w:p w:rsidR="007D4EE0" w:rsidRDefault="004E2A57">
      <w:pPr>
        <w:pStyle w:val="Odstavecseseznamem"/>
        <w:numPr>
          <w:ilvl w:val="0"/>
          <w:numId w:val="43"/>
        </w:numPr>
        <w:tabs>
          <w:tab w:val="left" w:pos="1134"/>
        </w:tabs>
        <w:spacing w:after="0" w:line="240" w:lineRule="auto"/>
        <w:jc w:val="both"/>
        <w:rPr>
          <w:rFonts w:ascii="Candara" w:hAnsi="Candara" w:cs="Arial"/>
          <w:sz w:val="24"/>
          <w:szCs w:val="24"/>
        </w:rPr>
      </w:pPr>
      <w:r w:rsidRPr="00A972A4">
        <w:rPr>
          <w:rFonts w:ascii="Candara" w:hAnsi="Candara" w:cs="Arial"/>
          <w:sz w:val="24"/>
          <w:szCs w:val="24"/>
        </w:rPr>
        <w:t xml:space="preserve">splnění </w:t>
      </w:r>
      <w:r w:rsidR="00C54E55">
        <w:rPr>
          <w:rFonts w:ascii="Candara" w:hAnsi="Candara" w:cs="Arial"/>
          <w:sz w:val="24"/>
          <w:szCs w:val="24"/>
        </w:rPr>
        <w:t xml:space="preserve">ekonomické </w:t>
      </w:r>
      <w:r>
        <w:rPr>
          <w:rFonts w:ascii="Candara" w:hAnsi="Candara" w:cs="Arial"/>
          <w:sz w:val="24"/>
          <w:szCs w:val="24"/>
        </w:rPr>
        <w:t xml:space="preserve">a finanční </w:t>
      </w:r>
      <w:r w:rsidR="00C54E55">
        <w:rPr>
          <w:rFonts w:ascii="Candara" w:hAnsi="Candara" w:cs="Arial"/>
          <w:sz w:val="24"/>
          <w:szCs w:val="24"/>
        </w:rPr>
        <w:t>způsobilosti splnit veřejnou zakázku</w:t>
      </w:r>
      <w:r w:rsidRPr="00A972A4">
        <w:rPr>
          <w:rFonts w:ascii="Candara" w:hAnsi="Candara" w:cs="Arial"/>
          <w:sz w:val="24"/>
          <w:szCs w:val="24"/>
        </w:rPr>
        <w:t>,</w:t>
      </w:r>
    </w:p>
    <w:p w:rsidR="007D4EE0" w:rsidRDefault="004E2A57">
      <w:pPr>
        <w:pStyle w:val="Odstavecseseznamem"/>
        <w:numPr>
          <w:ilvl w:val="0"/>
          <w:numId w:val="43"/>
        </w:numPr>
        <w:tabs>
          <w:tab w:val="left" w:pos="1134"/>
        </w:tabs>
        <w:spacing w:after="0" w:line="240" w:lineRule="auto"/>
        <w:jc w:val="both"/>
        <w:rPr>
          <w:rFonts w:ascii="Candara" w:hAnsi="Candara" w:cs="Arial"/>
          <w:sz w:val="24"/>
          <w:szCs w:val="24"/>
        </w:rPr>
      </w:pPr>
      <w:r w:rsidRPr="00A972A4">
        <w:rPr>
          <w:rFonts w:ascii="Candara" w:hAnsi="Candara" w:cs="Arial"/>
          <w:sz w:val="24"/>
          <w:szCs w:val="24"/>
        </w:rPr>
        <w:t xml:space="preserve">splnění </w:t>
      </w:r>
      <w:r>
        <w:rPr>
          <w:rFonts w:ascii="Candara" w:hAnsi="Candara" w:cs="Arial"/>
          <w:sz w:val="24"/>
          <w:szCs w:val="24"/>
        </w:rPr>
        <w:t>technických</w:t>
      </w:r>
      <w:r w:rsidRPr="00A972A4">
        <w:rPr>
          <w:rFonts w:ascii="Candara" w:hAnsi="Candara" w:cs="Arial"/>
          <w:sz w:val="24"/>
          <w:szCs w:val="24"/>
        </w:rPr>
        <w:t xml:space="preserve"> kvalifikačních předpokladů,</w:t>
      </w:r>
    </w:p>
    <w:p w:rsidR="007D4EE0" w:rsidRDefault="007D4EE0">
      <w:pPr>
        <w:pStyle w:val="Odstavecseseznamem"/>
        <w:tabs>
          <w:tab w:val="left" w:pos="1134"/>
        </w:tabs>
        <w:spacing w:after="0" w:line="240" w:lineRule="auto"/>
        <w:ind w:left="1069"/>
        <w:jc w:val="both"/>
        <w:rPr>
          <w:rFonts w:ascii="Candara" w:hAnsi="Candara" w:cs="Arial"/>
          <w:sz w:val="24"/>
          <w:szCs w:val="24"/>
        </w:rPr>
      </w:pPr>
    </w:p>
    <w:p w:rsidR="007D4EE0" w:rsidRDefault="004E2A57">
      <w:pPr>
        <w:ind w:firstLine="709"/>
        <w:jc w:val="both"/>
        <w:rPr>
          <w:rFonts w:ascii="Candara" w:hAnsi="Candara" w:cs="Arial"/>
        </w:rPr>
      </w:pPr>
      <w:r w:rsidRPr="00712F45">
        <w:rPr>
          <w:rFonts w:ascii="Candara" w:hAnsi="Candara" w:cs="Arial"/>
        </w:rPr>
        <w:t>Uchazeč prokazuje splnění kvalifikace doklady požadovanými zadavatelem v</w:t>
      </w:r>
      <w:r>
        <w:rPr>
          <w:rFonts w:ascii="Candara" w:hAnsi="Candara" w:cs="Arial"/>
        </w:rPr>
        <w:t> této výzvě</w:t>
      </w:r>
      <w:r w:rsidRPr="00712F45">
        <w:rPr>
          <w:rFonts w:ascii="Candara" w:hAnsi="Candara" w:cs="Arial"/>
        </w:rPr>
        <w:t>.</w:t>
      </w:r>
    </w:p>
    <w:p w:rsidR="007D4EE0" w:rsidRDefault="007D4EE0">
      <w:pPr>
        <w:ind w:firstLine="720"/>
        <w:rPr>
          <w:rFonts w:ascii="Candara" w:hAnsi="Candara" w:cs="Arial"/>
        </w:rPr>
      </w:pPr>
    </w:p>
    <w:p w:rsidR="007D4EE0" w:rsidRDefault="004E2A57">
      <w:pPr>
        <w:ind w:firstLine="709"/>
        <w:jc w:val="both"/>
        <w:rPr>
          <w:rFonts w:ascii="Candara" w:hAnsi="Candara" w:cs="Arial"/>
        </w:rPr>
      </w:pPr>
      <w:r w:rsidRPr="00712F45">
        <w:rPr>
          <w:rFonts w:ascii="Candara" w:hAnsi="Candara" w:cs="Arial"/>
        </w:rPr>
        <w:t>Uchazeč může k prokázání kvalifikace předložit výpis ze seznamu kvalifikovaných dodavatelů vydaný provozovatelem seznamu</w:t>
      </w:r>
      <w:r>
        <w:rPr>
          <w:rFonts w:ascii="Candara" w:hAnsi="Candara" w:cs="Arial"/>
        </w:rPr>
        <w:t>.</w:t>
      </w:r>
      <w:r w:rsidRPr="00712F45">
        <w:rPr>
          <w:rFonts w:ascii="Candara" w:hAnsi="Candara" w:cs="Arial"/>
        </w:rPr>
        <w:t xml:space="preserve"> Výpis ze seznamu kvalifikovaných dodavatelů předloží dodavatel v kopii listiny ne starší než tři měsíce od posledního dne, ke kterému má být prokázáno splnění kvalifikace.</w:t>
      </w:r>
    </w:p>
    <w:p w:rsidR="007D4EE0" w:rsidRDefault="004E2A57">
      <w:pPr>
        <w:ind w:firstLine="709"/>
        <w:jc w:val="both"/>
        <w:rPr>
          <w:rFonts w:ascii="Candara" w:hAnsi="Candara" w:cs="Arial"/>
        </w:rPr>
      </w:pPr>
      <w:r w:rsidRPr="00712F45">
        <w:rPr>
          <w:rFonts w:ascii="Candara" w:hAnsi="Candara" w:cs="Arial"/>
        </w:rPr>
        <w:lastRenderedPageBreak/>
        <w:t>Dodavatelé mohou prokázat splnění kvalifikace certifikátem vydaným v rámci systému certifikovaných dodavatelů</w:t>
      </w:r>
      <w:r>
        <w:rPr>
          <w:rFonts w:ascii="Candara" w:hAnsi="Candara" w:cs="Arial"/>
        </w:rPr>
        <w:t>.</w:t>
      </w:r>
      <w:r w:rsidRPr="00712F45">
        <w:rPr>
          <w:rFonts w:ascii="Candara" w:hAnsi="Candara" w:cs="Arial"/>
        </w:rPr>
        <w:t xml:space="preserve"> Certifikát nesmí být starší jak jeden rok</w:t>
      </w:r>
      <w:r w:rsidR="005025A7">
        <w:rPr>
          <w:rFonts w:ascii="Candara" w:hAnsi="Candara" w:cs="Arial"/>
        </w:rPr>
        <w:t>.</w:t>
      </w:r>
    </w:p>
    <w:p w:rsidR="007D4EE0" w:rsidRDefault="007D4EE0">
      <w:pPr>
        <w:jc w:val="both"/>
        <w:rPr>
          <w:rFonts w:ascii="Candara" w:hAnsi="Candara" w:cs="Arial"/>
          <w:sz w:val="16"/>
          <w:szCs w:val="16"/>
        </w:rPr>
      </w:pPr>
    </w:p>
    <w:p w:rsidR="007D4EE0" w:rsidRDefault="004E2A57">
      <w:pPr>
        <w:ind w:firstLine="709"/>
        <w:jc w:val="both"/>
        <w:rPr>
          <w:rFonts w:ascii="Candara" w:hAnsi="Candara" w:cs="Arial"/>
        </w:rPr>
      </w:pPr>
      <w:r w:rsidRPr="00712F45">
        <w:rPr>
          <w:rFonts w:ascii="Candara" w:hAnsi="Candara" w:cs="Arial"/>
        </w:rPr>
        <w:t xml:space="preserve">Má-li být předmět veřejné zakázky plněn několika dodavateli společně a za tímto účelem podávají či hodlají podat společnou nabídku, je každý z dodavatelů povinen prokázat splnění základních kvalifikačních předpokladů podle § 50 odst. 1 písm. a) </w:t>
      </w:r>
      <w:r>
        <w:rPr>
          <w:rFonts w:ascii="Candara" w:hAnsi="Candara" w:cs="Arial"/>
        </w:rPr>
        <w:br/>
      </w:r>
      <w:r w:rsidRPr="00712F45">
        <w:rPr>
          <w:rFonts w:ascii="Candara" w:hAnsi="Candara" w:cs="Arial"/>
        </w:rPr>
        <w:t xml:space="preserve">a profesního kvalifikačního předpokladu </w:t>
      </w:r>
      <w:r>
        <w:rPr>
          <w:rFonts w:ascii="Candara" w:hAnsi="Candara" w:cs="Arial"/>
        </w:rPr>
        <w:t>– výpis z obchodného rejstříku</w:t>
      </w:r>
      <w:r w:rsidRPr="00712F45">
        <w:rPr>
          <w:rFonts w:ascii="Candara" w:hAnsi="Candara" w:cs="Arial"/>
        </w:rPr>
        <w:t xml:space="preserve">. Splnění </w:t>
      </w:r>
      <w:r>
        <w:rPr>
          <w:rFonts w:ascii="Candara" w:hAnsi="Candara" w:cs="Arial"/>
        </w:rPr>
        <w:t xml:space="preserve">ostatních kvalifikačních předpokladů </w:t>
      </w:r>
      <w:r w:rsidRPr="00712F45">
        <w:rPr>
          <w:rFonts w:ascii="Candara" w:hAnsi="Candara" w:cs="Arial"/>
        </w:rPr>
        <w:t xml:space="preserve">musí prokázat všichni dodavatelé společně. Podává-li nabídku více dodavatelů společně, jsou povinni předložit současně s doklady prokazujícími splnění kvalifikačních předpokladů smlouvu, ve které je obsažen závazek, že všichni tito dodavatelé budou vůči veřejnému zadavateli a třetím osobám z jakýchkoliv právních vztahů vzniklých v souvislosti s veřejnou zakázkou zavázáni společně </w:t>
      </w:r>
      <w:r>
        <w:rPr>
          <w:rFonts w:ascii="Candara" w:hAnsi="Candara" w:cs="Arial"/>
        </w:rPr>
        <w:br/>
      </w:r>
      <w:r w:rsidRPr="00712F45">
        <w:rPr>
          <w:rFonts w:ascii="Candara" w:hAnsi="Candara" w:cs="Arial"/>
        </w:rPr>
        <w:t>a nerozdílně, a to po celou dobu plnění veřejné zakázky i po dobu trvání jiných závazků vyplývajících z veřejné zakázky.</w:t>
      </w:r>
    </w:p>
    <w:p w:rsidR="007D4EE0" w:rsidRDefault="007D4EE0">
      <w:pPr>
        <w:ind w:firstLine="709"/>
        <w:jc w:val="both"/>
        <w:rPr>
          <w:rFonts w:ascii="Candara" w:hAnsi="Candara" w:cs="Arial"/>
        </w:rPr>
      </w:pPr>
    </w:p>
    <w:p w:rsidR="007D4EE0" w:rsidRDefault="004E2A57">
      <w:pPr>
        <w:autoSpaceDE w:val="0"/>
        <w:autoSpaceDN w:val="0"/>
        <w:adjustRightInd w:val="0"/>
        <w:ind w:firstLine="709"/>
        <w:jc w:val="both"/>
        <w:rPr>
          <w:rFonts w:ascii="Candara" w:hAnsi="Candara" w:cs="Arial"/>
        </w:rPr>
      </w:pPr>
      <w:r w:rsidRPr="00712F45">
        <w:rPr>
          <w:rFonts w:ascii="Candara" w:hAnsi="Candara" w:cs="Arial"/>
        </w:rPr>
        <w:t xml:space="preserve">Pokud není dodavatel schopen prokázat splnění určité části kvalifikace požadované veřejným zadavatelem v plném rozsahu, je oprávněn splnění kvalifikace </w:t>
      </w:r>
      <w:r>
        <w:rPr>
          <w:rFonts w:ascii="Candara" w:hAnsi="Candara" w:cs="Arial"/>
        </w:rPr>
        <w:br/>
      </w:r>
      <w:r w:rsidRPr="00712F45">
        <w:rPr>
          <w:rFonts w:ascii="Candara" w:hAnsi="Candara" w:cs="Arial"/>
        </w:rPr>
        <w:t>v chybějícím rozsahu prokázat prostřednictvím subdodavatele. Dodavatel je v takovém případě povinen veřejnému zadavateli předložit:</w:t>
      </w:r>
    </w:p>
    <w:p w:rsidR="007D4EE0" w:rsidRDefault="004E2A57">
      <w:pPr>
        <w:pStyle w:val="Odstavecseseznamem"/>
        <w:numPr>
          <w:ilvl w:val="0"/>
          <w:numId w:val="44"/>
        </w:numPr>
        <w:autoSpaceDE w:val="0"/>
        <w:autoSpaceDN w:val="0"/>
        <w:adjustRightInd w:val="0"/>
        <w:spacing w:after="0" w:line="240" w:lineRule="auto"/>
        <w:ind w:left="1134" w:hanging="425"/>
        <w:jc w:val="both"/>
        <w:rPr>
          <w:rFonts w:ascii="Candara" w:hAnsi="Candara" w:cs="Arial"/>
          <w:sz w:val="24"/>
          <w:szCs w:val="24"/>
        </w:rPr>
      </w:pPr>
      <w:r w:rsidRPr="00C8266E">
        <w:rPr>
          <w:rFonts w:ascii="Candara" w:hAnsi="Candara" w:cs="Arial"/>
          <w:sz w:val="24"/>
          <w:szCs w:val="24"/>
        </w:rPr>
        <w:t>doklad</w:t>
      </w:r>
      <w:r>
        <w:rPr>
          <w:rFonts w:ascii="Candara" w:hAnsi="Candara" w:cs="Arial"/>
          <w:sz w:val="24"/>
          <w:szCs w:val="24"/>
        </w:rPr>
        <w:t>, že subdodavatel není veden v rejstříku osob se zákazem plnění veřejných zakázek a výpis z obchodního rejstříku, je-li v něm zapsán</w:t>
      </w:r>
      <w:r w:rsidRPr="00C8266E">
        <w:rPr>
          <w:rFonts w:ascii="Candara" w:hAnsi="Candara" w:cs="Arial"/>
          <w:sz w:val="24"/>
          <w:szCs w:val="24"/>
        </w:rPr>
        <w:t xml:space="preserve"> a</w:t>
      </w:r>
    </w:p>
    <w:p w:rsidR="007D4EE0" w:rsidRDefault="004E2A57">
      <w:pPr>
        <w:pStyle w:val="Odstavecseseznamem"/>
        <w:numPr>
          <w:ilvl w:val="0"/>
          <w:numId w:val="44"/>
        </w:numPr>
        <w:autoSpaceDE w:val="0"/>
        <w:autoSpaceDN w:val="0"/>
        <w:adjustRightInd w:val="0"/>
        <w:spacing w:after="0" w:line="240" w:lineRule="auto"/>
        <w:ind w:left="1134" w:hanging="425"/>
        <w:jc w:val="both"/>
        <w:rPr>
          <w:rFonts w:ascii="Candara" w:hAnsi="Candara" w:cs="Arial"/>
          <w:sz w:val="24"/>
          <w:szCs w:val="24"/>
        </w:rPr>
      </w:pPr>
      <w:r w:rsidRPr="00C8266E">
        <w:rPr>
          <w:rFonts w:ascii="Candara" w:hAnsi="Candara" w:cs="Arial"/>
          <w:sz w:val="24"/>
          <w:szCs w:val="24"/>
        </w:rPr>
        <w:t xml:space="preserve">smlouvu uzavřenou se subdodavatelem, z níž vyplývá závazek subdodavatele k poskytnutí plnění určeného k plnění veřejné zakázky dodavatelem či </w:t>
      </w:r>
      <w:r>
        <w:rPr>
          <w:rFonts w:ascii="Candara" w:hAnsi="Candara" w:cs="Arial"/>
          <w:sz w:val="24"/>
          <w:szCs w:val="24"/>
        </w:rPr>
        <w:br/>
      </w:r>
      <w:r w:rsidRPr="00C8266E">
        <w:rPr>
          <w:rFonts w:ascii="Candara" w:hAnsi="Candara" w:cs="Arial"/>
          <w:sz w:val="24"/>
          <w:szCs w:val="24"/>
        </w:rPr>
        <w:t>k poskytnutí věcí či práv, s nimiž bude dodavatel oprávněn disponovat v rámci plnění veřejné zakázky, a to alespoň v rozsahu, v jakém subdodavatel prokázal splnění kvalifikace.</w:t>
      </w:r>
    </w:p>
    <w:p w:rsidR="007D4EE0" w:rsidRDefault="004E2A57">
      <w:pPr>
        <w:autoSpaceDE w:val="0"/>
        <w:autoSpaceDN w:val="0"/>
        <w:adjustRightInd w:val="0"/>
        <w:ind w:firstLine="709"/>
        <w:jc w:val="both"/>
        <w:rPr>
          <w:rFonts w:ascii="Candara" w:hAnsi="Candara" w:cs="Arial"/>
          <w:strike/>
        </w:rPr>
      </w:pPr>
      <w:r w:rsidRPr="00712F45">
        <w:rPr>
          <w:rFonts w:ascii="Candara" w:hAnsi="Candara" w:cs="Arial"/>
        </w:rPr>
        <w:t>Dodavatel není oprávněn prostřednictvím subdodavatele prokázat splnění kvalifikace</w:t>
      </w:r>
      <w:r>
        <w:rPr>
          <w:rFonts w:ascii="Candara" w:hAnsi="Candara" w:cs="Arial"/>
        </w:rPr>
        <w:t xml:space="preserve"> – zápis v obchodním rejstříku</w:t>
      </w:r>
      <w:r w:rsidRPr="00712F45">
        <w:rPr>
          <w:rFonts w:ascii="Candara" w:hAnsi="Candara" w:cs="Arial"/>
        </w:rPr>
        <w:t>.</w:t>
      </w:r>
    </w:p>
    <w:p w:rsidR="007D4EE0" w:rsidRDefault="007D4EE0">
      <w:pPr>
        <w:ind w:firstLine="720"/>
        <w:rPr>
          <w:rFonts w:ascii="Candara" w:hAnsi="Candara" w:cs="Arial"/>
        </w:rPr>
      </w:pPr>
    </w:p>
    <w:p w:rsidR="007D4EE0" w:rsidRDefault="004E2A57">
      <w:pPr>
        <w:ind w:firstLine="709"/>
        <w:jc w:val="both"/>
        <w:rPr>
          <w:rFonts w:ascii="Candara" w:hAnsi="Candara" w:cs="Arial"/>
        </w:rPr>
      </w:pPr>
      <w:r w:rsidRPr="00712F45">
        <w:rPr>
          <w:rFonts w:ascii="Candara" w:hAnsi="Candara" w:cs="Arial"/>
        </w:rPr>
        <w:t>Zahraniční dodavatel prokazuje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w:t>
      </w:r>
    </w:p>
    <w:p w:rsidR="007D4EE0" w:rsidRDefault="007D4EE0">
      <w:pPr>
        <w:ind w:firstLine="720"/>
        <w:jc w:val="both"/>
        <w:rPr>
          <w:rFonts w:ascii="Candara" w:hAnsi="Candara" w:cs="Arial"/>
          <w:sz w:val="12"/>
          <w:szCs w:val="12"/>
        </w:rPr>
      </w:pPr>
    </w:p>
    <w:p w:rsidR="007D4EE0" w:rsidRDefault="004E2A57">
      <w:pPr>
        <w:ind w:firstLine="709"/>
        <w:jc w:val="both"/>
        <w:rPr>
          <w:rFonts w:ascii="Candara" w:hAnsi="Candara" w:cs="Arial"/>
        </w:rPr>
      </w:pPr>
      <w:r w:rsidRPr="00712F45">
        <w:rPr>
          <w:rFonts w:ascii="Candara" w:hAnsi="Candara" w:cs="Arial"/>
        </w:rPr>
        <w:lastRenderedPageBreak/>
        <w:t xml:space="preserve">Zadavatel přijme </w:t>
      </w:r>
      <w:r>
        <w:rPr>
          <w:rFonts w:ascii="Candara" w:hAnsi="Candara" w:cs="Arial"/>
        </w:rPr>
        <w:t xml:space="preserve">též </w:t>
      </w:r>
      <w:r w:rsidRPr="00712F45">
        <w:rPr>
          <w:rFonts w:ascii="Candara" w:hAnsi="Candara" w:cs="Arial"/>
        </w:rPr>
        <w:t xml:space="preserve">výpis ze zahraničního seznamu kvalifikovaných dodavatelů (dále jen „zahraniční seznam“), popřípadě příslušný zahraniční certifikát, který jsou vydávány ve státě, který je součástí Evropského hospodářského prostoru nebo jiném </w:t>
      </w:r>
      <w:proofErr w:type="gramStart"/>
      <w:r w:rsidRPr="00712F45">
        <w:rPr>
          <w:rFonts w:ascii="Candara" w:hAnsi="Candara" w:cs="Arial"/>
        </w:rPr>
        <w:t>státě</w:t>
      </w:r>
      <w:proofErr w:type="gramEnd"/>
      <w:r w:rsidRPr="00712F45">
        <w:rPr>
          <w:rFonts w:ascii="Candara" w:hAnsi="Candara" w:cs="Arial"/>
        </w:rPr>
        <w:t>, stanoví-li tak mezinárodní smlouva uzavřená Evropským společenstvím nebo Českou republikou. Certifikát prokazující splnění kvalifikace předkládá zahraniční dodavatel v původním jazyce s připojením jejich úředně ověřeného překladu do českého jazyka, pokud mezinárodní smlouva, kterou je Česká republika vázána, nestanoví jinak.</w:t>
      </w:r>
    </w:p>
    <w:p w:rsidR="007D4EE0" w:rsidRDefault="004E2A57">
      <w:pPr>
        <w:ind w:firstLine="709"/>
        <w:jc w:val="both"/>
        <w:rPr>
          <w:rFonts w:ascii="Candara" w:hAnsi="Candara" w:cs="Arial"/>
        </w:rPr>
      </w:pPr>
      <w:r w:rsidRPr="00712F45">
        <w:rPr>
          <w:rFonts w:ascii="Candara" w:hAnsi="Candara" w:cs="Arial"/>
        </w:rPr>
        <w:t xml:space="preserve">Doklady prokazující splnění základních kvalifikačních předpokladů a výpis </w:t>
      </w:r>
      <w:r>
        <w:rPr>
          <w:rFonts w:ascii="Candara" w:hAnsi="Candara" w:cs="Arial"/>
        </w:rPr>
        <w:br/>
      </w:r>
      <w:r w:rsidRPr="00712F45">
        <w:rPr>
          <w:rFonts w:ascii="Candara" w:hAnsi="Candara" w:cs="Arial"/>
        </w:rPr>
        <w:t xml:space="preserve">z obchodního rejstříku nesmějí být k poslednímu dni, ke kterému má být prokázáno splnění kvalifikace, starší 90 kalendářních dnů. Dodavatel předkládá doklady prokazující splnění kvalifikace v prostých kopiích listin. </w:t>
      </w:r>
    </w:p>
    <w:p w:rsidR="007D4EE0" w:rsidRDefault="007D4EE0">
      <w:pPr>
        <w:rPr>
          <w:rFonts w:ascii="Candara" w:hAnsi="Candara" w:cs="Arial"/>
          <w:sz w:val="16"/>
          <w:szCs w:val="16"/>
        </w:rPr>
      </w:pPr>
    </w:p>
    <w:p w:rsidR="007D4EE0" w:rsidRDefault="004E2A57">
      <w:pPr>
        <w:ind w:firstLine="709"/>
        <w:jc w:val="both"/>
        <w:rPr>
          <w:rFonts w:ascii="Candara" w:hAnsi="Candara" w:cs="Arial"/>
        </w:rPr>
      </w:pPr>
      <w:r w:rsidRPr="00712F45">
        <w:rPr>
          <w:rFonts w:ascii="Candara" w:hAnsi="Candara" w:cs="Arial"/>
        </w:rPr>
        <w:t>Zadavatel může požadovat, aby vybraný uchazeč před uzavřením smlouvy předložil originály nebo ověřené kopie dokladů prokazujících splnění kvalifikace, v takovém případě je vybraný dodavatel povinen doklady před podpisem smlouvy předložit.</w:t>
      </w:r>
    </w:p>
    <w:p w:rsidR="004E2A57" w:rsidRDefault="004E2A57" w:rsidP="002A1DB3">
      <w:pPr>
        <w:spacing w:after="120"/>
        <w:ind w:right="110"/>
        <w:jc w:val="both"/>
        <w:rPr>
          <w:rFonts w:ascii="Candara" w:hAnsi="Candara"/>
          <w:b/>
          <w:iCs/>
          <w:sz w:val="12"/>
          <w:szCs w:val="12"/>
        </w:rPr>
      </w:pPr>
    </w:p>
    <w:p w:rsidR="00016B01" w:rsidRPr="00EE3D48" w:rsidRDefault="00016B01" w:rsidP="00016B01">
      <w:pPr>
        <w:spacing w:after="120"/>
        <w:ind w:right="110"/>
        <w:jc w:val="both"/>
        <w:rPr>
          <w:rFonts w:ascii="Candara" w:hAnsi="Candara"/>
          <w:b/>
          <w:iCs/>
        </w:rPr>
      </w:pPr>
      <w:r w:rsidRPr="00EE3D48">
        <w:rPr>
          <w:rFonts w:ascii="Candara" w:hAnsi="Candara"/>
          <w:b/>
          <w:iCs/>
        </w:rPr>
        <w:t>Zadavatel požaduje prokázání splnění základních kvalifikačních předpokladů dodavatele v následujícím rozsahu:</w:t>
      </w:r>
    </w:p>
    <w:p w:rsidR="00016B01" w:rsidRPr="00C00769" w:rsidRDefault="00016B01" w:rsidP="00016B01">
      <w:pPr>
        <w:spacing w:after="120"/>
        <w:ind w:right="108"/>
        <w:jc w:val="both"/>
        <w:rPr>
          <w:rFonts w:ascii="Candara" w:hAnsi="Candara"/>
          <w:b/>
          <w:sz w:val="6"/>
          <w:szCs w:val="6"/>
        </w:rPr>
      </w:pPr>
      <w:r w:rsidRPr="00EE3D48">
        <w:rPr>
          <w:rFonts w:ascii="Candara" w:hAnsi="Candara"/>
          <w:bCs/>
        </w:rPr>
        <w:t xml:space="preserve">Zadavatel požaduje prokázání splnění </w:t>
      </w:r>
      <w:r w:rsidRPr="00EE3D48">
        <w:rPr>
          <w:rFonts w:ascii="Candara" w:hAnsi="Candara"/>
          <w:bCs/>
          <w:iCs/>
        </w:rPr>
        <w:t xml:space="preserve">základních kvalifikačních předpokladů v rozsahu stanoveném </w:t>
      </w:r>
      <w:proofErr w:type="spellStart"/>
      <w:r w:rsidRPr="00EE3D48">
        <w:rPr>
          <w:rFonts w:ascii="Candara" w:hAnsi="Candara"/>
          <w:bCs/>
          <w:iCs/>
        </w:rPr>
        <w:t>ust</w:t>
      </w:r>
      <w:proofErr w:type="spellEnd"/>
      <w:r w:rsidRPr="00EE3D48">
        <w:rPr>
          <w:rFonts w:ascii="Candara" w:hAnsi="Candara"/>
          <w:bCs/>
          <w:iCs/>
        </w:rPr>
        <w:t>. § 53</w:t>
      </w:r>
      <w:r>
        <w:rPr>
          <w:rFonts w:ascii="Candara" w:hAnsi="Candara"/>
          <w:bCs/>
          <w:iCs/>
        </w:rPr>
        <w:t xml:space="preserve"> odst. </w:t>
      </w:r>
      <w:r w:rsidRPr="00D961F2">
        <w:rPr>
          <w:rFonts w:ascii="Candara" w:hAnsi="Candara"/>
          <w:bCs/>
          <w:iCs/>
        </w:rPr>
        <w:t xml:space="preserve">1 </w:t>
      </w:r>
      <w:r>
        <w:rPr>
          <w:rFonts w:ascii="Candara" w:hAnsi="Candara"/>
          <w:bCs/>
          <w:iCs/>
        </w:rPr>
        <w:t>písm. a) až k)</w:t>
      </w:r>
      <w:r w:rsidR="00C45BB2">
        <w:rPr>
          <w:rFonts w:ascii="Candara" w:hAnsi="Candara"/>
          <w:bCs/>
          <w:iCs/>
        </w:rPr>
        <w:t xml:space="preserve"> zákona o veřejných zakázkách</w:t>
      </w:r>
      <w:r>
        <w:rPr>
          <w:rFonts w:ascii="Candara" w:hAnsi="Candara"/>
          <w:bCs/>
          <w:iCs/>
        </w:rPr>
        <w:t>.</w:t>
      </w:r>
    </w:p>
    <w:p w:rsidR="00016B01" w:rsidRPr="000473C9" w:rsidRDefault="00016B01" w:rsidP="00016B01">
      <w:pPr>
        <w:spacing w:after="120"/>
        <w:ind w:right="108"/>
        <w:jc w:val="both"/>
        <w:rPr>
          <w:rFonts w:ascii="Candara" w:hAnsi="Candara"/>
          <w:b/>
          <w:sz w:val="2"/>
          <w:szCs w:val="2"/>
        </w:rPr>
      </w:pPr>
    </w:p>
    <w:p w:rsidR="00016B01" w:rsidRPr="00EE3D48" w:rsidRDefault="00016B01" w:rsidP="00016B01">
      <w:pPr>
        <w:spacing w:after="120"/>
        <w:ind w:right="110"/>
        <w:jc w:val="both"/>
        <w:rPr>
          <w:rFonts w:ascii="Candara" w:hAnsi="Candara"/>
          <w:b/>
          <w:iCs/>
        </w:rPr>
      </w:pPr>
      <w:r w:rsidRPr="00EE3D48">
        <w:rPr>
          <w:rFonts w:ascii="Candara" w:hAnsi="Candara"/>
          <w:b/>
          <w:iCs/>
        </w:rPr>
        <w:t>Zadavatel požaduje prokázání splnění profesních kvalifikačních předpokladů dodavatele v následujícím rozsahu:</w:t>
      </w:r>
    </w:p>
    <w:p w:rsidR="00016B01" w:rsidRPr="00EE3D48" w:rsidRDefault="00016B01" w:rsidP="00016B01">
      <w:pPr>
        <w:spacing w:after="120"/>
        <w:ind w:right="108"/>
        <w:jc w:val="both"/>
        <w:rPr>
          <w:rFonts w:ascii="Candara" w:hAnsi="Candara"/>
          <w:bCs/>
        </w:rPr>
      </w:pPr>
      <w:r w:rsidRPr="00EE3D48">
        <w:rPr>
          <w:rFonts w:ascii="Candara" w:hAnsi="Candara"/>
          <w:bCs/>
        </w:rPr>
        <w:t xml:space="preserve">Zadavatel požaduje prokázání splnění </w:t>
      </w:r>
      <w:r w:rsidRPr="00EE3D48">
        <w:rPr>
          <w:rFonts w:ascii="Candara" w:hAnsi="Candara"/>
          <w:bCs/>
          <w:iCs/>
        </w:rPr>
        <w:t xml:space="preserve">profesních kvalifikačních předpokladů ve vztahu k předmětu plnění zakázky, a to v rozsahu stanoveném </w:t>
      </w:r>
      <w:proofErr w:type="spellStart"/>
      <w:r w:rsidRPr="00EE3D48">
        <w:rPr>
          <w:rFonts w:ascii="Candara" w:hAnsi="Candara"/>
          <w:bCs/>
          <w:iCs/>
        </w:rPr>
        <w:t>ust</w:t>
      </w:r>
      <w:proofErr w:type="spellEnd"/>
      <w:r w:rsidRPr="00EE3D48">
        <w:rPr>
          <w:rFonts w:ascii="Candara" w:hAnsi="Candara"/>
          <w:bCs/>
          <w:iCs/>
        </w:rPr>
        <w:t>. § 54 odst. a)</w:t>
      </w:r>
      <w:r w:rsidR="00283BFF">
        <w:rPr>
          <w:rFonts w:ascii="Candara" w:hAnsi="Candara"/>
          <w:bCs/>
          <w:iCs/>
        </w:rPr>
        <w:t xml:space="preserve"> a</w:t>
      </w:r>
      <w:r w:rsidRPr="00EE3D48">
        <w:rPr>
          <w:rFonts w:ascii="Candara" w:hAnsi="Candara"/>
          <w:bCs/>
          <w:iCs/>
        </w:rPr>
        <w:t xml:space="preserve"> b) zákona </w:t>
      </w:r>
      <w:r w:rsidRPr="00EE3D48">
        <w:rPr>
          <w:rFonts w:ascii="Candara" w:hAnsi="Candara"/>
          <w:bCs/>
          <w:iCs/>
        </w:rPr>
        <w:br/>
        <w:t>o veřejných zakázkách</w:t>
      </w:r>
      <w:r w:rsidRPr="00EE3D48">
        <w:rPr>
          <w:rFonts w:ascii="Candara" w:hAnsi="Candara"/>
          <w:bCs/>
        </w:rPr>
        <w:t xml:space="preserve">. </w:t>
      </w:r>
    </w:p>
    <w:p w:rsidR="00016B01" w:rsidRPr="00CF0CDB" w:rsidRDefault="00016B01" w:rsidP="00016B01">
      <w:pPr>
        <w:spacing w:after="120"/>
        <w:ind w:right="108"/>
        <w:jc w:val="both"/>
        <w:rPr>
          <w:rFonts w:ascii="Candara" w:hAnsi="Candara"/>
          <w:bCs/>
        </w:rPr>
      </w:pPr>
      <w:r w:rsidRPr="00EE3D48">
        <w:rPr>
          <w:rFonts w:ascii="Candara" w:hAnsi="Candara"/>
          <w:bCs/>
        </w:rPr>
        <w:t xml:space="preserve">Kvalifikaci pro realizaci </w:t>
      </w:r>
      <w:r w:rsidR="00283BFF">
        <w:rPr>
          <w:rFonts w:ascii="Candara" w:hAnsi="Candara"/>
          <w:bCs/>
        </w:rPr>
        <w:t>služby</w:t>
      </w:r>
      <w:r w:rsidR="00283BFF" w:rsidRPr="00EE3D48">
        <w:rPr>
          <w:rFonts w:ascii="Candara" w:hAnsi="Candara"/>
          <w:bCs/>
        </w:rPr>
        <w:t xml:space="preserve"> </w:t>
      </w:r>
      <w:r w:rsidRPr="00EE3D48">
        <w:rPr>
          <w:rFonts w:ascii="Candara" w:hAnsi="Candara"/>
          <w:bCs/>
        </w:rPr>
        <w:t xml:space="preserve">prokáže uchazeč, který doloží výpis z obchodního rejstříku, je-li v něm zapsán, </w:t>
      </w:r>
      <w:r w:rsidR="00283BFF">
        <w:rPr>
          <w:rFonts w:ascii="Candara" w:hAnsi="Candara"/>
          <w:bCs/>
        </w:rPr>
        <w:t xml:space="preserve">a </w:t>
      </w:r>
      <w:r w:rsidRPr="00EE3D48">
        <w:rPr>
          <w:rFonts w:ascii="Candara" w:hAnsi="Candara"/>
          <w:bCs/>
        </w:rPr>
        <w:t xml:space="preserve">oprávnění k podnikání </w:t>
      </w:r>
      <w:r w:rsidR="00283BFF">
        <w:rPr>
          <w:rFonts w:ascii="Candara" w:hAnsi="Candara"/>
          <w:bCs/>
        </w:rPr>
        <w:t>v rozsahu odpovídající předmětu plnění</w:t>
      </w:r>
      <w:r>
        <w:rPr>
          <w:rFonts w:ascii="Candara" w:hAnsi="Candara"/>
          <w:bCs/>
        </w:rPr>
        <w:t>.</w:t>
      </w:r>
      <w:r w:rsidRPr="008210FE">
        <w:rPr>
          <w:rFonts w:ascii="Candara" w:hAnsi="Candara"/>
          <w:bCs/>
        </w:rPr>
        <w:t xml:space="preserve"> </w:t>
      </w:r>
      <w:r w:rsidRPr="00CF0CDB">
        <w:rPr>
          <w:rFonts w:ascii="Candara" w:hAnsi="Candara"/>
          <w:bCs/>
        </w:rPr>
        <w:t xml:space="preserve">Výpis z obchodního rejstříku nesmí být </w:t>
      </w:r>
      <w:r>
        <w:rPr>
          <w:rFonts w:ascii="Candara" w:hAnsi="Candara"/>
          <w:bCs/>
        </w:rPr>
        <w:t xml:space="preserve">ke dni podání nabídky </w:t>
      </w:r>
      <w:r w:rsidRPr="00CF0CDB">
        <w:rPr>
          <w:rFonts w:ascii="Candara" w:hAnsi="Candara"/>
          <w:bCs/>
        </w:rPr>
        <w:t xml:space="preserve">starší 90 dnů. </w:t>
      </w:r>
    </w:p>
    <w:p w:rsidR="00016B01" w:rsidRDefault="00016B01" w:rsidP="00016B01">
      <w:pPr>
        <w:spacing w:after="120"/>
        <w:ind w:right="108"/>
        <w:jc w:val="both"/>
        <w:rPr>
          <w:rFonts w:ascii="Candara" w:hAnsi="Candara"/>
          <w:b/>
          <w:sz w:val="2"/>
          <w:szCs w:val="2"/>
        </w:rPr>
      </w:pPr>
    </w:p>
    <w:p w:rsidR="00016B01" w:rsidRPr="000473C9" w:rsidRDefault="00016B01" w:rsidP="00016B01">
      <w:pPr>
        <w:spacing w:after="120"/>
        <w:ind w:right="108"/>
        <w:jc w:val="both"/>
        <w:rPr>
          <w:rFonts w:ascii="Candara" w:hAnsi="Candara"/>
          <w:b/>
          <w:sz w:val="2"/>
          <w:szCs w:val="2"/>
        </w:rPr>
      </w:pPr>
    </w:p>
    <w:p w:rsidR="00016B01" w:rsidRPr="00C00769" w:rsidRDefault="00016B01" w:rsidP="00016B01">
      <w:pPr>
        <w:spacing w:after="120"/>
        <w:ind w:right="110"/>
        <w:jc w:val="both"/>
        <w:rPr>
          <w:rFonts w:ascii="Candara" w:hAnsi="Candara"/>
          <w:b/>
          <w:iCs/>
        </w:rPr>
      </w:pPr>
      <w:r w:rsidRPr="003C25BE">
        <w:rPr>
          <w:rFonts w:ascii="Candara" w:hAnsi="Candara"/>
          <w:b/>
        </w:rPr>
        <w:t>Z</w:t>
      </w:r>
      <w:r w:rsidRPr="00C00769">
        <w:rPr>
          <w:rFonts w:ascii="Candara" w:hAnsi="Candara"/>
          <w:b/>
        </w:rPr>
        <w:t xml:space="preserve">adavatel požaduje </w:t>
      </w:r>
      <w:r>
        <w:rPr>
          <w:rFonts w:ascii="Candara" w:hAnsi="Candara"/>
          <w:b/>
        </w:rPr>
        <w:t xml:space="preserve">předložit čestné prohlášení dodavatele o jeho ekonomické </w:t>
      </w:r>
      <w:r>
        <w:rPr>
          <w:rFonts w:ascii="Candara" w:hAnsi="Candara"/>
          <w:b/>
        </w:rPr>
        <w:br/>
        <w:t xml:space="preserve">a finanční způsobilosti </w:t>
      </w:r>
      <w:r w:rsidR="00C45BB2">
        <w:rPr>
          <w:rFonts w:ascii="Candara" w:hAnsi="Candara"/>
          <w:b/>
        </w:rPr>
        <w:t xml:space="preserve">splnit </w:t>
      </w:r>
      <w:r>
        <w:rPr>
          <w:rFonts w:ascii="Candara" w:hAnsi="Candara"/>
          <w:b/>
        </w:rPr>
        <w:t>veřejnou zakázku</w:t>
      </w:r>
      <w:r w:rsidR="00C45BB2">
        <w:rPr>
          <w:rFonts w:ascii="Candara" w:hAnsi="Candara"/>
          <w:b/>
        </w:rPr>
        <w:t xml:space="preserve"> </w:t>
      </w:r>
      <w:r w:rsidR="00C45BB2" w:rsidRPr="00C45BB2">
        <w:rPr>
          <w:rFonts w:ascii="Candara" w:hAnsi="Candara"/>
        </w:rPr>
        <w:t xml:space="preserve">(dle § 50 </w:t>
      </w:r>
      <w:proofErr w:type="spellStart"/>
      <w:r w:rsidR="00C45BB2" w:rsidRPr="00C45BB2">
        <w:rPr>
          <w:rFonts w:ascii="Candara" w:hAnsi="Candara"/>
        </w:rPr>
        <w:t>odst</w:t>
      </w:r>
      <w:proofErr w:type="spellEnd"/>
      <w:r w:rsidR="00C45BB2" w:rsidRPr="00C45BB2">
        <w:rPr>
          <w:rFonts w:ascii="Candara" w:hAnsi="Candara"/>
        </w:rPr>
        <w:t xml:space="preserve"> 1 písm. c</w:t>
      </w:r>
      <w:r w:rsidR="00C45BB2">
        <w:rPr>
          <w:rFonts w:ascii="Candara" w:hAnsi="Candara"/>
        </w:rPr>
        <w:t>/</w:t>
      </w:r>
      <w:r w:rsidR="00C45BB2" w:rsidRPr="00C45BB2">
        <w:rPr>
          <w:rFonts w:ascii="Candara" w:hAnsi="Candara"/>
        </w:rPr>
        <w:t xml:space="preserve"> zákona </w:t>
      </w:r>
      <w:r w:rsidR="00C45BB2">
        <w:rPr>
          <w:rFonts w:ascii="Candara" w:hAnsi="Candara"/>
        </w:rPr>
        <w:br/>
      </w:r>
      <w:r w:rsidR="00C45BB2" w:rsidRPr="00C45BB2">
        <w:rPr>
          <w:rFonts w:ascii="Candara" w:hAnsi="Candara"/>
        </w:rPr>
        <w:t>o veřejných zakázkách)</w:t>
      </w:r>
      <w:r w:rsidR="00C45BB2">
        <w:rPr>
          <w:rFonts w:ascii="Candara" w:hAnsi="Candara"/>
          <w:b/>
        </w:rPr>
        <w:t>.</w:t>
      </w:r>
    </w:p>
    <w:p w:rsidR="00C45BB2" w:rsidRPr="00DB1A42" w:rsidRDefault="00C45BB2" w:rsidP="00016B01">
      <w:pPr>
        <w:spacing w:after="120"/>
        <w:ind w:right="110"/>
        <w:jc w:val="both"/>
        <w:rPr>
          <w:rFonts w:ascii="Candara" w:hAnsi="Candara"/>
          <w:b/>
          <w:sz w:val="12"/>
          <w:szCs w:val="12"/>
        </w:rPr>
      </w:pPr>
    </w:p>
    <w:p w:rsidR="00016B01" w:rsidRPr="00C00769" w:rsidRDefault="00016B01" w:rsidP="00016B01">
      <w:pPr>
        <w:spacing w:after="120"/>
        <w:ind w:right="110"/>
        <w:jc w:val="both"/>
        <w:rPr>
          <w:rFonts w:ascii="Candara" w:hAnsi="Candara"/>
          <w:b/>
          <w:iCs/>
        </w:rPr>
      </w:pPr>
      <w:r w:rsidRPr="003C25BE">
        <w:rPr>
          <w:rFonts w:ascii="Candara" w:hAnsi="Candara"/>
          <w:b/>
        </w:rPr>
        <w:t>Z</w:t>
      </w:r>
      <w:r w:rsidRPr="00C00769">
        <w:rPr>
          <w:rFonts w:ascii="Candara" w:hAnsi="Candara"/>
          <w:b/>
        </w:rPr>
        <w:t xml:space="preserve">adavatel požaduje prokázání technických kvalifikačních předpokladů </w:t>
      </w:r>
      <w:r w:rsidRPr="00C00769">
        <w:rPr>
          <w:rFonts w:ascii="Candara" w:hAnsi="Candara"/>
          <w:b/>
          <w:iCs/>
        </w:rPr>
        <w:t>dodavatele v následujícím rozsahu:</w:t>
      </w:r>
    </w:p>
    <w:p w:rsidR="0033469F" w:rsidRDefault="00283BFF">
      <w:pPr>
        <w:spacing w:after="120"/>
        <w:ind w:right="108"/>
        <w:jc w:val="both"/>
        <w:rPr>
          <w:rFonts w:ascii="Candara" w:hAnsi="Candara"/>
        </w:rPr>
      </w:pPr>
      <w:r w:rsidRPr="00EE3D48">
        <w:rPr>
          <w:rFonts w:ascii="Candara" w:hAnsi="Candara"/>
          <w:bCs/>
        </w:rPr>
        <w:t xml:space="preserve">Zadavatel požaduje prokázání splnění </w:t>
      </w:r>
      <w:r w:rsidRPr="00EE3D48">
        <w:rPr>
          <w:rFonts w:ascii="Candara" w:hAnsi="Candara"/>
          <w:bCs/>
          <w:iCs/>
        </w:rPr>
        <w:t xml:space="preserve">základních kvalifikačních předpokladů v rozsahu stanoveném </w:t>
      </w:r>
      <w:proofErr w:type="spellStart"/>
      <w:r w:rsidRPr="00EE3D48">
        <w:rPr>
          <w:rFonts w:ascii="Candara" w:hAnsi="Candara"/>
          <w:bCs/>
          <w:iCs/>
        </w:rPr>
        <w:t>ust</w:t>
      </w:r>
      <w:proofErr w:type="spellEnd"/>
      <w:r>
        <w:rPr>
          <w:rFonts w:ascii="Candara" w:hAnsi="Candara"/>
          <w:bCs/>
          <w:iCs/>
        </w:rPr>
        <w:t xml:space="preserve">. </w:t>
      </w:r>
      <w:r w:rsidR="00F416C3" w:rsidRPr="00F416C3">
        <w:rPr>
          <w:rFonts w:ascii="Candara" w:hAnsi="Candara"/>
        </w:rPr>
        <w:t>§ 56 odst. 2 písm. a) a e) zákona:</w:t>
      </w:r>
    </w:p>
    <w:p w:rsidR="00A45F3B" w:rsidRPr="001E690B" w:rsidRDefault="00393297" w:rsidP="00DB49BB">
      <w:pPr>
        <w:jc w:val="both"/>
        <w:rPr>
          <w:rFonts w:ascii="Candara" w:hAnsi="Candara"/>
        </w:rPr>
      </w:pPr>
      <w:r w:rsidRPr="001E690B">
        <w:rPr>
          <w:rFonts w:ascii="Candara" w:hAnsi="Candara"/>
        </w:rPr>
        <w:lastRenderedPageBreak/>
        <w:t>Uchazeč</w:t>
      </w:r>
      <w:r w:rsidR="00A45F3B" w:rsidRPr="001E690B">
        <w:rPr>
          <w:rFonts w:ascii="Candara" w:hAnsi="Candara"/>
        </w:rPr>
        <w:t xml:space="preserve"> doloží vytvoření min. 1 celovečerního hraného filmu (min. 60 minut) nebo 7</w:t>
      </w:r>
      <w:r w:rsidR="000F6415" w:rsidRPr="001E690B">
        <w:rPr>
          <w:rFonts w:ascii="Candara" w:hAnsi="Candara"/>
        </w:rPr>
        <w:t> </w:t>
      </w:r>
      <w:r w:rsidR="00A45F3B" w:rsidRPr="001E690B">
        <w:rPr>
          <w:rFonts w:ascii="Candara" w:hAnsi="Candara"/>
        </w:rPr>
        <w:t>krátkých hraných filmů (</w:t>
      </w:r>
      <w:ins w:id="0" w:author="Your User Name" w:date="2013-09-19T20:44:00Z">
        <w:r w:rsidR="00F511EC">
          <w:rPr>
            <w:rFonts w:ascii="Candara" w:hAnsi="Candara"/>
          </w:rPr>
          <w:t xml:space="preserve">každý </w:t>
        </w:r>
      </w:ins>
      <w:r w:rsidR="00A45F3B" w:rsidRPr="001E690B">
        <w:rPr>
          <w:rFonts w:ascii="Candara" w:hAnsi="Candara"/>
        </w:rPr>
        <w:t xml:space="preserve">min. 6 minut), které byly v posledních 3 letech </w:t>
      </w:r>
      <w:ins w:id="1" w:author="Your User Name" w:date="2013-09-19T20:33:00Z">
        <w:r w:rsidR="00B226D2">
          <w:rPr>
            <w:rFonts w:ascii="Candara" w:hAnsi="Candara"/>
          </w:rPr>
          <w:t xml:space="preserve">v premiéře </w:t>
        </w:r>
      </w:ins>
      <w:r w:rsidR="00A45F3B" w:rsidRPr="001E690B">
        <w:rPr>
          <w:rFonts w:ascii="Candara" w:hAnsi="Candara"/>
        </w:rPr>
        <w:t xml:space="preserve">odvysílány celoplošnou televizí nebo uvedeny v běžné distribuci v kinech nebo byly vyrobeny a jsou připraveny k odvysílání celoplošnou televizí nebo k uvedení v běžné distribuci v kinech. Uchazeč přiloží uvedené filmy na DVD a přiloží osvědčení o realizaci od objednatele díla. </w:t>
      </w:r>
    </w:p>
    <w:p w:rsidR="00A45F3B" w:rsidRPr="001E690B" w:rsidRDefault="00A45F3B" w:rsidP="00DB49BB">
      <w:pPr>
        <w:jc w:val="both"/>
        <w:rPr>
          <w:rFonts w:ascii="Candara" w:hAnsi="Candara"/>
        </w:rPr>
      </w:pPr>
    </w:p>
    <w:p w:rsidR="00A45F3B" w:rsidRPr="001E690B" w:rsidRDefault="00A45F3B" w:rsidP="00A45F3B">
      <w:pPr>
        <w:jc w:val="both"/>
        <w:rPr>
          <w:rFonts w:ascii="Candara" w:hAnsi="Candara"/>
        </w:rPr>
      </w:pPr>
      <w:r w:rsidRPr="001E690B">
        <w:rPr>
          <w:rFonts w:ascii="Candara" w:hAnsi="Candara"/>
        </w:rPr>
        <w:t>Uchazeč doloží vytvoření min. 1 celovečerního hraného filmu (min. 60 minut) nebo 1</w:t>
      </w:r>
      <w:del w:id="2" w:author="Your User Name" w:date="2013-09-19T20:45:00Z">
        <w:r w:rsidRPr="001E690B" w:rsidDel="00F511EC">
          <w:rPr>
            <w:rFonts w:ascii="Candara" w:hAnsi="Candara"/>
          </w:rPr>
          <w:delText xml:space="preserve"> </w:delText>
        </w:r>
      </w:del>
      <w:r w:rsidRPr="001E690B">
        <w:rPr>
          <w:rFonts w:ascii="Candara" w:hAnsi="Candara"/>
        </w:rPr>
        <w:t>krátkého hraného filmu (min. 6 minut) nebo 1 dokumentárního filmu (min. 6 minut)</w:t>
      </w:r>
      <w:r w:rsidR="00503351" w:rsidRPr="001E690B">
        <w:rPr>
          <w:rFonts w:ascii="Candara" w:hAnsi="Candara"/>
        </w:rPr>
        <w:t xml:space="preserve"> s dětskými herci v hlavních rolích nebo s dětmi jako vystupujícími postavami (v případě dokumentárního filmu)</w:t>
      </w:r>
      <w:r w:rsidRPr="001E690B">
        <w:rPr>
          <w:rFonts w:ascii="Candara" w:hAnsi="Candara"/>
        </w:rPr>
        <w:t>, kter</w:t>
      </w:r>
      <w:r w:rsidR="00503351" w:rsidRPr="001E690B">
        <w:rPr>
          <w:rFonts w:ascii="Candara" w:hAnsi="Candara"/>
        </w:rPr>
        <w:t>ý</w:t>
      </w:r>
      <w:r w:rsidRPr="001E690B">
        <w:rPr>
          <w:rFonts w:ascii="Candara" w:hAnsi="Candara"/>
        </w:rPr>
        <w:t xml:space="preserve"> byl v posledních 3 letech </w:t>
      </w:r>
      <w:ins w:id="3" w:author="Your User Name" w:date="2013-09-19T20:34:00Z">
        <w:r w:rsidR="00B226D2">
          <w:rPr>
            <w:rFonts w:ascii="Candara" w:hAnsi="Candara"/>
          </w:rPr>
          <w:t xml:space="preserve">v premiéře </w:t>
        </w:r>
      </w:ins>
      <w:r w:rsidRPr="001E690B">
        <w:rPr>
          <w:rFonts w:ascii="Candara" w:hAnsi="Candara"/>
        </w:rPr>
        <w:t>odvysílán celoplošnou televizí nebo uveden v běžné distribuci v kinech nebo byl vyroben a j</w:t>
      </w:r>
      <w:r w:rsidR="00503351" w:rsidRPr="001E690B">
        <w:rPr>
          <w:rFonts w:ascii="Candara" w:hAnsi="Candara"/>
        </w:rPr>
        <w:t>e</w:t>
      </w:r>
      <w:r w:rsidRPr="001E690B">
        <w:rPr>
          <w:rFonts w:ascii="Candara" w:hAnsi="Candara"/>
        </w:rPr>
        <w:t xml:space="preserve"> připraven k odvysílání celoplošnou televizí nebo k uvedení v běžné distribuci v kinech. </w:t>
      </w:r>
      <w:r w:rsidR="00503351" w:rsidRPr="001E690B">
        <w:rPr>
          <w:rFonts w:ascii="Candara" w:hAnsi="Candara"/>
        </w:rPr>
        <w:t xml:space="preserve">Musí jít o film, kde hlavními (nikoliv epizodními) postavami jsou </w:t>
      </w:r>
      <w:r w:rsidR="00502490" w:rsidRPr="001E690B">
        <w:rPr>
          <w:rFonts w:ascii="Candara" w:hAnsi="Candara"/>
        </w:rPr>
        <w:t xml:space="preserve">min. 2 </w:t>
      </w:r>
      <w:r w:rsidR="00503351" w:rsidRPr="001E690B">
        <w:rPr>
          <w:rFonts w:ascii="Candara" w:hAnsi="Candara"/>
        </w:rPr>
        <w:t xml:space="preserve">děti do 15 let, nikoliv film, kde se pouze vyskytují jednotlivé dětské role (postavy). </w:t>
      </w:r>
      <w:r w:rsidRPr="001E690B">
        <w:rPr>
          <w:rFonts w:ascii="Candara" w:hAnsi="Candara"/>
        </w:rPr>
        <w:t>Uchazeč přiloží uveden</w:t>
      </w:r>
      <w:r w:rsidR="00503351" w:rsidRPr="001E690B">
        <w:rPr>
          <w:rFonts w:ascii="Candara" w:hAnsi="Candara"/>
        </w:rPr>
        <w:t>ý</w:t>
      </w:r>
      <w:r w:rsidRPr="001E690B">
        <w:rPr>
          <w:rFonts w:ascii="Candara" w:hAnsi="Candara"/>
        </w:rPr>
        <w:t xml:space="preserve"> film na DVD </w:t>
      </w:r>
      <w:r w:rsidR="000F6415" w:rsidRPr="001E690B">
        <w:rPr>
          <w:rFonts w:ascii="Candara" w:hAnsi="Candara"/>
        </w:rPr>
        <w:t>a </w:t>
      </w:r>
      <w:r w:rsidRPr="001E690B">
        <w:rPr>
          <w:rFonts w:ascii="Candara" w:hAnsi="Candara"/>
        </w:rPr>
        <w:t xml:space="preserve">přiloží osvědčení o realizaci od objednatele díla. </w:t>
      </w:r>
    </w:p>
    <w:p w:rsidR="006842A3" w:rsidRPr="001E690B" w:rsidRDefault="006842A3" w:rsidP="00A45F3B">
      <w:pPr>
        <w:jc w:val="both"/>
        <w:rPr>
          <w:rFonts w:ascii="Candara" w:hAnsi="Candara"/>
        </w:rPr>
      </w:pPr>
    </w:p>
    <w:p w:rsidR="001E690B" w:rsidRDefault="006842A3" w:rsidP="00016B01">
      <w:pPr>
        <w:spacing w:after="120"/>
        <w:ind w:right="108"/>
        <w:jc w:val="both"/>
        <w:rPr>
          <w:rFonts w:ascii="Candara" w:hAnsi="Candara"/>
        </w:rPr>
      </w:pPr>
      <w:r w:rsidRPr="001E690B">
        <w:rPr>
          <w:rFonts w:ascii="Candara" w:hAnsi="Candara"/>
        </w:rPr>
        <w:t>Uchazeč doloží profesní životopis vedoucího realizačního týmu uchazeče. Profesní životopis bude obsahovat seznam významných realizovaných zakázek v pozici producenta nebo vedoucího výroby, a to minimálně v 1 celovečerním hraném filmu (min. 60 minut) nebo v 7 krátkých hraných filmech (</w:t>
      </w:r>
      <w:ins w:id="4" w:author="Your User Name" w:date="2013-09-19T20:45:00Z">
        <w:r w:rsidR="00F511EC">
          <w:rPr>
            <w:rFonts w:ascii="Candara" w:hAnsi="Candara"/>
          </w:rPr>
          <w:t xml:space="preserve">každý </w:t>
        </w:r>
      </w:ins>
      <w:r w:rsidRPr="001E690B">
        <w:rPr>
          <w:rFonts w:ascii="Candara" w:hAnsi="Candara"/>
        </w:rPr>
        <w:t>min. 6 minut), které byly v posledních 3</w:t>
      </w:r>
      <w:r w:rsidR="008C2E13" w:rsidRPr="001E690B">
        <w:rPr>
          <w:rFonts w:ascii="Candara" w:hAnsi="Candara"/>
        </w:rPr>
        <w:t> </w:t>
      </w:r>
      <w:r w:rsidRPr="001E690B">
        <w:rPr>
          <w:rFonts w:ascii="Candara" w:hAnsi="Candara"/>
        </w:rPr>
        <w:t xml:space="preserve">letech </w:t>
      </w:r>
      <w:ins w:id="5" w:author="Your User Name" w:date="2013-09-19T20:34:00Z">
        <w:r w:rsidR="00B226D2">
          <w:rPr>
            <w:rFonts w:ascii="Candara" w:hAnsi="Candara"/>
          </w:rPr>
          <w:t xml:space="preserve">v premiéře </w:t>
        </w:r>
      </w:ins>
      <w:r w:rsidRPr="001E690B">
        <w:rPr>
          <w:rFonts w:ascii="Candara" w:hAnsi="Candara"/>
        </w:rPr>
        <w:t>odvysílány celoplošnou televizí nebo uvedeny v běžné distribuci v kinech nebo byly vyrobeny a jsou připraveny k odvysílání celoplošnou televizí nebo k uvedení v běžné distribuci v kinech. Uchazeč přiloží uvedené filmy na DVD a přiloží osvědčení o realizaci od objednatele díla.</w:t>
      </w:r>
    </w:p>
    <w:p w:rsidR="001E690B" w:rsidRPr="001E690B" w:rsidRDefault="001E690B" w:rsidP="00016B01">
      <w:pPr>
        <w:spacing w:after="120"/>
        <w:ind w:right="108"/>
        <w:jc w:val="both"/>
        <w:rPr>
          <w:rFonts w:ascii="Candara" w:hAnsi="Candara"/>
        </w:rPr>
      </w:pPr>
    </w:p>
    <w:p w:rsidR="00016B01" w:rsidRDefault="006842A3" w:rsidP="00016B01">
      <w:pPr>
        <w:spacing w:after="120"/>
        <w:ind w:right="108"/>
        <w:jc w:val="both"/>
        <w:rPr>
          <w:rFonts w:ascii="Candara" w:hAnsi="Candara"/>
          <w:b/>
          <w:bCs/>
        </w:rPr>
      </w:pPr>
      <w:r>
        <w:rPr>
          <w:rFonts w:ascii="Candara" w:hAnsi="Candara"/>
          <w:color w:val="C00000"/>
        </w:rPr>
        <w:t xml:space="preserve"> </w:t>
      </w:r>
      <w:r w:rsidR="00016B01">
        <w:rPr>
          <w:rFonts w:ascii="Candara" w:hAnsi="Candara"/>
          <w:b/>
          <w:bCs/>
        </w:rPr>
        <w:t xml:space="preserve">Dle </w:t>
      </w:r>
      <w:proofErr w:type="spellStart"/>
      <w:r w:rsidR="00016B01">
        <w:rPr>
          <w:rFonts w:ascii="Candara" w:hAnsi="Candara"/>
          <w:b/>
          <w:bCs/>
        </w:rPr>
        <w:t>ust</w:t>
      </w:r>
      <w:proofErr w:type="spellEnd"/>
      <w:r w:rsidR="00016B01">
        <w:rPr>
          <w:rFonts w:ascii="Candara" w:hAnsi="Candara"/>
          <w:b/>
          <w:bCs/>
        </w:rPr>
        <w:t xml:space="preserve">. § 62 odst. 3 zákona č. 137/2006 Sb., o veřejných zakázkách, v platném znění, se ve </w:t>
      </w:r>
      <w:r w:rsidR="00016B01" w:rsidRPr="00CF0CDB">
        <w:rPr>
          <w:rFonts w:ascii="Candara" w:hAnsi="Candara"/>
          <w:b/>
          <w:bCs/>
        </w:rPr>
        <w:t xml:space="preserve">zjednodušeném podlimitním řízení splnění kvalifikačních předpokladů prokazuje </w:t>
      </w:r>
      <w:r w:rsidR="00016B01">
        <w:rPr>
          <w:rFonts w:ascii="Candara" w:hAnsi="Candara"/>
          <w:b/>
          <w:bCs/>
        </w:rPr>
        <w:t xml:space="preserve">předložením čestného prohlášení, z jehož obsahu bude zřejmé, že dodavatel kvalifikační předpoklady požadované zadavatelem splňuje. </w:t>
      </w:r>
    </w:p>
    <w:p w:rsidR="00016B01" w:rsidRPr="00CF0CDB" w:rsidRDefault="00016B01" w:rsidP="00016B01">
      <w:pPr>
        <w:spacing w:after="120"/>
        <w:ind w:right="108"/>
        <w:jc w:val="both"/>
        <w:rPr>
          <w:rFonts w:ascii="Candara" w:hAnsi="Candara"/>
          <w:b/>
          <w:bCs/>
        </w:rPr>
      </w:pPr>
      <w:r>
        <w:rPr>
          <w:rFonts w:ascii="Candara" w:hAnsi="Candara"/>
          <w:b/>
          <w:bCs/>
        </w:rPr>
        <w:t xml:space="preserve">Uchazeč, se kterým má být uzavřena smlouva podle § 82 zákona č. 137/2006 Sb., </w:t>
      </w:r>
      <w:r>
        <w:rPr>
          <w:rFonts w:ascii="Candara" w:hAnsi="Candara"/>
          <w:b/>
          <w:bCs/>
        </w:rPr>
        <w:br/>
        <w:t>o veřejných zakázkách, v platném znění, je povinen před uzavřením smlouvy předložit zadavateli originály nebo úředně ověřené kopie dokladů prokazujících splnění kvalifikace. Nesplnění této povinnosti se považuje za neposkytnutí součinnosti k uzavření smlouvy ve smyslu § 82 odst. 4 č. 137/2006 Sb., o veřejných zakázkách, v platném znění.</w:t>
      </w:r>
    </w:p>
    <w:p w:rsidR="00C45BB2" w:rsidRDefault="00C45BB2" w:rsidP="00696483">
      <w:pPr>
        <w:spacing w:after="120"/>
        <w:ind w:right="108"/>
        <w:jc w:val="both"/>
        <w:rPr>
          <w:rFonts w:ascii="Candara" w:hAnsi="Candara"/>
          <w:bCs/>
          <w:sz w:val="12"/>
          <w:szCs w:val="12"/>
        </w:rPr>
      </w:pPr>
    </w:p>
    <w:p w:rsidR="001E690B" w:rsidRDefault="001E690B" w:rsidP="00696483">
      <w:pPr>
        <w:spacing w:after="120"/>
        <w:ind w:right="108"/>
        <w:jc w:val="both"/>
        <w:rPr>
          <w:rFonts w:ascii="Candara" w:hAnsi="Candara"/>
          <w:bCs/>
          <w:sz w:val="12"/>
          <w:szCs w:val="12"/>
        </w:rPr>
      </w:pPr>
    </w:p>
    <w:p w:rsidR="001E690B" w:rsidRDefault="001E690B" w:rsidP="00696483">
      <w:pPr>
        <w:spacing w:after="120"/>
        <w:ind w:right="108"/>
        <w:jc w:val="both"/>
        <w:rPr>
          <w:rFonts w:ascii="Candara" w:hAnsi="Candara"/>
          <w:bCs/>
          <w:sz w:val="12"/>
          <w:szCs w:val="12"/>
        </w:rPr>
      </w:pPr>
    </w:p>
    <w:p w:rsidR="001E690B" w:rsidRDefault="001E690B" w:rsidP="00696483">
      <w:pPr>
        <w:spacing w:after="120"/>
        <w:ind w:right="108"/>
        <w:jc w:val="both"/>
        <w:rPr>
          <w:rFonts w:ascii="Candara" w:hAnsi="Candara"/>
          <w:bCs/>
          <w:sz w:val="12"/>
          <w:szCs w:val="12"/>
        </w:rPr>
      </w:pPr>
    </w:p>
    <w:p w:rsidR="001E690B" w:rsidRDefault="001E690B" w:rsidP="00696483">
      <w:pPr>
        <w:spacing w:after="120"/>
        <w:ind w:right="108"/>
        <w:jc w:val="both"/>
        <w:rPr>
          <w:rFonts w:ascii="Candara" w:hAnsi="Candara"/>
          <w:bCs/>
          <w:sz w:val="12"/>
          <w:szCs w:val="12"/>
        </w:rPr>
      </w:pPr>
    </w:p>
    <w:p w:rsidR="001E690B" w:rsidRDefault="001E690B" w:rsidP="00696483">
      <w:pPr>
        <w:spacing w:after="120"/>
        <w:ind w:right="108"/>
        <w:jc w:val="both"/>
        <w:rPr>
          <w:rFonts w:ascii="Candara" w:hAnsi="Candara"/>
          <w:bCs/>
          <w:sz w:val="12"/>
          <w:szCs w:val="12"/>
        </w:rPr>
      </w:pPr>
    </w:p>
    <w:p w:rsidR="0061169E" w:rsidRPr="0088736A" w:rsidRDefault="003841F6" w:rsidP="0061169E">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iCs/>
        </w:rPr>
      </w:pPr>
      <w:r w:rsidRPr="003841F6">
        <w:rPr>
          <w:rFonts w:ascii="Candara" w:hAnsi="Candara"/>
          <w:b/>
          <w:iCs/>
        </w:rPr>
        <w:t>Požadavky na stanovení nabídkové ceny, obchodní podmínky</w:t>
      </w:r>
    </w:p>
    <w:p w:rsidR="0061169E" w:rsidRPr="0088736A" w:rsidRDefault="0061169E" w:rsidP="002A1DB3">
      <w:pPr>
        <w:spacing w:after="120"/>
        <w:ind w:right="108"/>
        <w:jc w:val="both"/>
        <w:rPr>
          <w:rFonts w:ascii="Candara" w:hAnsi="Candara"/>
          <w:bCs/>
          <w:color w:val="FF0000"/>
          <w:sz w:val="12"/>
          <w:szCs w:val="12"/>
        </w:rPr>
      </w:pPr>
    </w:p>
    <w:p w:rsidR="00C957D8" w:rsidRPr="00207484" w:rsidRDefault="0005693F" w:rsidP="0061169E">
      <w:pPr>
        <w:autoSpaceDE w:val="0"/>
        <w:autoSpaceDN w:val="0"/>
        <w:adjustRightInd w:val="0"/>
        <w:jc w:val="both"/>
        <w:rPr>
          <w:rFonts w:ascii="Candara" w:hAnsi="Candara"/>
          <w:sz w:val="12"/>
          <w:szCs w:val="12"/>
        </w:rPr>
      </w:pPr>
      <w:r w:rsidRPr="0005693F">
        <w:rPr>
          <w:rFonts w:ascii="Candara" w:hAnsi="Candara"/>
        </w:rPr>
        <w:t xml:space="preserve">Uchazeč uvede nabídkovou cenu v návrhu smlouvy, jehož text tvoří součást této zadávací dokumentace. Text návrhu smlouvy je pro uchazeče závazný. Uchazeč je oprávněn doplnit jej pouze o své identifikační údaje, cenové údaje, dataci a razítko a podpis.  </w:t>
      </w:r>
    </w:p>
    <w:p w:rsidR="00F416C3" w:rsidRPr="00C45BB2" w:rsidRDefault="00F416C3">
      <w:pPr>
        <w:jc w:val="both"/>
        <w:rPr>
          <w:rFonts w:ascii="Candara" w:hAnsi="Candara"/>
          <w:sz w:val="12"/>
          <w:szCs w:val="12"/>
        </w:rPr>
      </w:pPr>
    </w:p>
    <w:p w:rsidR="00F416C3" w:rsidRDefault="0005693F">
      <w:pPr>
        <w:pStyle w:val="Zkladntext"/>
        <w:jc w:val="both"/>
        <w:rPr>
          <w:rFonts w:ascii="Candara" w:hAnsi="Candara"/>
          <w:b w:val="0"/>
          <w:sz w:val="24"/>
        </w:rPr>
      </w:pPr>
      <w:r w:rsidRPr="0005693F">
        <w:rPr>
          <w:rFonts w:ascii="Candara" w:hAnsi="Candara"/>
          <w:b w:val="0"/>
          <w:sz w:val="24"/>
        </w:rPr>
        <w:t>Cena zahrnuje veškeré náklady spojené s přípravou natáčení a s natočením hrubého materiálu (honoráře technicko-realizačního a organizačního personálu včetně poradce a tlumočníka českého znakového jazyka, honoráře herců, doprava, jízdné, ubytování, stravování dětských herců, pronájmy natáčecích míst, pronájem technického zařízení, kostýmy, rekvizity apod.) i s jeho kompletní postprodukcí (střih, ozvučení, titulky atd.), dále grafické návrhy, tisky a výrobu.</w:t>
      </w:r>
    </w:p>
    <w:p w:rsidR="00F416C3" w:rsidRDefault="0005693F">
      <w:pPr>
        <w:pStyle w:val="Zkladntext"/>
        <w:jc w:val="both"/>
        <w:rPr>
          <w:rFonts w:ascii="Candara" w:hAnsi="Candara"/>
          <w:b w:val="0"/>
          <w:sz w:val="24"/>
        </w:rPr>
      </w:pPr>
      <w:r w:rsidRPr="0005693F">
        <w:rPr>
          <w:rFonts w:ascii="Candara" w:hAnsi="Candara"/>
          <w:b w:val="0"/>
          <w:sz w:val="24"/>
        </w:rPr>
        <w:t>Součástí ceny musí být rovněž kompletní vypořádání práv autorů obrazové i zvukové složky (vč. použité hudby), interpretů a vlastníků audiovizuálního záznamu tak, aby zadavateli při užití a šíření realizovaných filmů nevznikly vůči těmto osobám žádné další závazky a aby zadavatel mohl dílo bezplatně užívat i veřejně šířit bez jakýchkoliv omezení po celou dobu autorskoprávní ochrany podle autorského zákona ČR.</w:t>
      </w:r>
    </w:p>
    <w:p w:rsidR="00F416C3" w:rsidRPr="00C45BB2" w:rsidRDefault="00F416C3">
      <w:pPr>
        <w:pStyle w:val="Zkladntext"/>
        <w:jc w:val="both"/>
        <w:rPr>
          <w:rFonts w:ascii="Candara" w:hAnsi="Candara"/>
          <w:b w:val="0"/>
          <w:sz w:val="12"/>
          <w:szCs w:val="12"/>
        </w:rPr>
      </w:pPr>
    </w:p>
    <w:p w:rsidR="00F416C3" w:rsidRDefault="0005693F">
      <w:pPr>
        <w:pStyle w:val="Zkladntext"/>
        <w:jc w:val="both"/>
        <w:rPr>
          <w:rFonts w:ascii="Candara" w:hAnsi="Candara"/>
          <w:b w:val="0"/>
          <w:sz w:val="24"/>
        </w:rPr>
      </w:pPr>
      <w:r w:rsidRPr="0005693F">
        <w:rPr>
          <w:rFonts w:ascii="Candara" w:hAnsi="Candara"/>
          <w:b w:val="0"/>
          <w:sz w:val="24"/>
        </w:rPr>
        <w:t>Cena musí být uvedena jako konečná včetně DPH.</w:t>
      </w:r>
    </w:p>
    <w:p w:rsidR="00F416C3" w:rsidRPr="00C45BB2" w:rsidRDefault="00F416C3">
      <w:pPr>
        <w:pStyle w:val="Zkladntext"/>
        <w:jc w:val="both"/>
        <w:rPr>
          <w:rFonts w:ascii="Candara" w:hAnsi="Candara"/>
          <w:b w:val="0"/>
          <w:sz w:val="12"/>
          <w:szCs w:val="12"/>
        </w:rPr>
      </w:pPr>
    </w:p>
    <w:p w:rsidR="00F416C3" w:rsidRDefault="0005693F">
      <w:pPr>
        <w:pStyle w:val="Zkladntext"/>
        <w:jc w:val="both"/>
        <w:rPr>
          <w:rFonts w:ascii="Candara" w:hAnsi="Candara"/>
          <w:b w:val="0"/>
          <w:sz w:val="24"/>
        </w:rPr>
      </w:pPr>
      <w:r w:rsidRPr="0005693F">
        <w:rPr>
          <w:rFonts w:ascii="Candara" w:hAnsi="Candara"/>
          <w:b w:val="0"/>
          <w:sz w:val="24"/>
        </w:rPr>
        <w:t>Nabídková cena je maximální možná a konečná, nebude za žádných okolností navyšována o další dodatečné náklady.</w:t>
      </w:r>
    </w:p>
    <w:p w:rsidR="00FE7D7A" w:rsidRPr="00C45BB2" w:rsidRDefault="00FE7D7A">
      <w:pPr>
        <w:pStyle w:val="Zkladntext"/>
        <w:jc w:val="both"/>
        <w:rPr>
          <w:rFonts w:ascii="Candara" w:hAnsi="Candara"/>
          <w:b w:val="0"/>
          <w:sz w:val="12"/>
          <w:szCs w:val="12"/>
        </w:rPr>
      </w:pPr>
    </w:p>
    <w:p w:rsidR="00400170" w:rsidRPr="00400170" w:rsidRDefault="0005693F" w:rsidP="00400170">
      <w:pPr>
        <w:spacing w:after="120"/>
        <w:jc w:val="both"/>
        <w:rPr>
          <w:rFonts w:ascii="Candara" w:eastAsia="Calibri" w:hAnsi="Candara"/>
        </w:rPr>
      </w:pPr>
      <w:r w:rsidRPr="0005693F">
        <w:rPr>
          <w:rFonts w:ascii="Candara" w:eastAsia="Calibri" w:hAnsi="Candara"/>
          <w:b/>
        </w:rPr>
        <w:t>Uchazeč ke smlouvě doloží vyplněné tabulky rámcových rozpočtů</w:t>
      </w:r>
      <w:r w:rsidRPr="0005693F">
        <w:rPr>
          <w:rFonts w:ascii="Candara" w:eastAsia="Calibri" w:hAnsi="Candara"/>
        </w:rPr>
        <w:t xml:space="preserve"> uvedené v příloze č. 2. Pokyny k vyplnění jsou uvedeny v příloze č. 2. Rámcové rozpočty slouží jako pomůcka pro uchazeče ke stanovení nabídkové ceny a současně budou sloužit k případnému posouzení mimořádně nízké nabídkové ceny. Tabulky rozpočtů uchazeč doloží vytištěné s podpisem statutárního zástupce a současně na CD. V souboru nesmí být měněno formátování.  </w:t>
      </w:r>
    </w:p>
    <w:p w:rsidR="00FE7D7A" w:rsidRDefault="00FE7D7A" w:rsidP="0061169E">
      <w:pPr>
        <w:autoSpaceDE w:val="0"/>
        <w:autoSpaceDN w:val="0"/>
        <w:adjustRightInd w:val="0"/>
        <w:jc w:val="both"/>
        <w:rPr>
          <w:rFonts w:ascii="Candara" w:hAnsi="Candara"/>
        </w:rPr>
      </w:pPr>
    </w:p>
    <w:p w:rsidR="00F416C3" w:rsidRDefault="0005693F">
      <w:pPr>
        <w:pStyle w:val="Zkladntext"/>
        <w:jc w:val="both"/>
        <w:rPr>
          <w:rFonts w:ascii="Candara" w:hAnsi="Candara"/>
          <w:b w:val="0"/>
          <w:sz w:val="24"/>
        </w:rPr>
      </w:pPr>
      <w:r w:rsidRPr="0005693F">
        <w:rPr>
          <w:rFonts w:ascii="Candara" w:hAnsi="Candara"/>
          <w:sz w:val="24"/>
        </w:rPr>
        <w:t>Termíny a platební podmínky:</w:t>
      </w:r>
    </w:p>
    <w:p w:rsidR="00F416C3" w:rsidRPr="00FE7D7A" w:rsidRDefault="00F416C3">
      <w:pPr>
        <w:pStyle w:val="Zkladntext"/>
        <w:jc w:val="both"/>
        <w:rPr>
          <w:rFonts w:ascii="Candara" w:hAnsi="Candara"/>
          <w:b w:val="0"/>
          <w:sz w:val="12"/>
          <w:szCs w:val="12"/>
        </w:rPr>
      </w:pPr>
    </w:p>
    <w:p w:rsidR="00F416C3" w:rsidRDefault="00393297">
      <w:pPr>
        <w:pStyle w:val="Zkladntext"/>
        <w:numPr>
          <w:ilvl w:val="0"/>
          <w:numId w:val="61"/>
        </w:numPr>
        <w:jc w:val="both"/>
        <w:rPr>
          <w:rFonts w:ascii="Candara" w:hAnsi="Candara"/>
          <w:b w:val="0"/>
          <w:sz w:val="24"/>
        </w:rPr>
      </w:pPr>
      <w:r w:rsidRPr="001E690B">
        <w:rPr>
          <w:rFonts w:ascii="Candara" w:hAnsi="Candara"/>
          <w:b w:val="0"/>
          <w:sz w:val="24"/>
        </w:rPr>
        <w:t>31. ledna 2014</w:t>
      </w:r>
      <w:r w:rsidRPr="00393297">
        <w:rPr>
          <w:rFonts w:ascii="Candara" w:hAnsi="Candara"/>
          <w:b w:val="0"/>
          <w:color w:val="C00000"/>
          <w:sz w:val="24"/>
        </w:rPr>
        <w:t xml:space="preserve"> </w:t>
      </w:r>
      <w:r w:rsidR="0005693F" w:rsidRPr="0005693F">
        <w:rPr>
          <w:rFonts w:ascii="Candara" w:hAnsi="Candara"/>
          <w:b w:val="0"/>
          <w:sz w:val="24"/>
        </w:rPr>
        <w:t>odevzdání prvních 3 filmů (650 ks DVD se 3 filmy včetně brožur), odevzdání 60 ks CD pro výklad pojmů – 25 % ceny, splatnost faktury 30 dnů,</w:t>
      </w:r>
    </w:p>
    <w:p w:rsidR="00F416C3" w:rsidRDefault="0005693F">
      <w:pPr>
        <w:pStyle w:val="Zkladntext"/>
        <w:numPr>
          <w:ilvl w:val="0"/>
          <w:numId w:val="61"/>
        </w:numPr>
        <w:jc w:val="both"/>
        <w:rPr>
          <w:rFonts w:ascii="Candara" w:hAnsi="Candara"/>
          <w:b w:val="0"/>
          <w:sz w:val="24"/>
        </w:rPr>
      </w:pPr>
      <w:r w:rsidRPr="0005693F">
        <w:rPr>
          <w:rFonts w:ascii="Candara" w:hAnsi="Candara"/>
          <w:b w:val="0"/>
          <w:sz w:val="24"/>
        </w:rPr>
        <w:t xml:space="preserve">30. dubna </w:t>
      </w:r>
      <w:proofErr w:type="gramStart"/>
      <w:r w:rsidRPr="0005693F">
        <w:rPr>
          <w:rFonts w:ascii="Candara" w:hAnsi="Candara"/>
          <w:b w:val="0"/>
          <w:sz w:val="24"/>
        </w:rPr>
        <w:t>2014  odevzdání</w:t>
      </w:r>
      <w:proofErr w:type="gramEnd"/>
      <w:r w:rsidRPr="0005693F">
        <w:rPr>
          <w:rFonts w:ascii="Candara" w:hAnsi="Candara"/>
          <w:b w:val="0"/>
          <w:sz w:val="24"/>
        </w:rPr>
        <w:t xml:space="preserve"> dalších 3 filmů (650 ks DVD se 3 filmy včetně brožur), odevzdání 60 ks CD pro interaktivní cvičení – 25 % ceny, splatnost faktury 30 dnů, </w:t>
      </w:r>
    </w:p>
    <w:p w:rsidR="00F416C3" w:rsidRDefault="0005693F">
      <w:pPr>
        <w:pStyle w:val="Zkladntext"/>
        <w:numPr>
          <w:ilvl w:val="0"/>
          <w:numId w:val="61"/>
        </w:numPr>
        <w:jc w:val="both"/>
        <w:rPr>
          <w:rFonts w:ascii="Candara" w:hAnsi="Candara"/>
          <w:b w:val="0"/>
          <w:sz w:val="24"/>
        </w:rPr>
      </w:pPr>
      <w:r w:rsidRPr="0005693F">
        <w:rPr>
          <w:rFonts w:ascii="Candara" w:hAnsi="Candara"/>
          <w:b w:val="0"/>
          <w:sz w:val="24"/>
        </w:rPr>
        <w:t xml:space="preserve">31. srpna 2014 odevzdání dalších 3 filmů (650 ks DVD se 3 filmy včetně brožur) – 25 % ceny, splatnost faktury 30 dnů, </w:t>
      </w:r>
    </w:p>
    <w:p w:rsidR="00F416C3" w:rsidRDefault="0005693F">
      <w:pPr>
        <w:pStyle w:val="Zkladntext"/>
        <w:numPr>
          <w:ilvl w:val="0"/>
          <w:numId w:val="61"/>
        </w:numPr>
        <w:jc w:val="both"/>
        <w:rPr>
          <w:rFonts w:ascii="Candara" w:hAnsi="Candara"/>
          <w:b w:val="0"/>
          <w:sz w:val="24"/>
        </w:rPr>
      </w:pPr>
      <w:r w:rsidRPr="0005693F">
        <w:rPr>
          <w:rFonts w:ascii="Candara" w:hAnsi="Candara"/>
          <w:b w:val="0"/>
          <w:sz w:val="24"/>
        </w:rPr>
        <w:t>31. prosince 2014 odevzdání posledních 3 filmů (650 ks DVD se 3 filmy včetně brožur), odevzdání video masterů všech 12 vytvořených filmů na externím harddisku – 25 % ceny, splatnost faktury 30 dnů.</w:t>
      </w:r>
    </w:p>
    <w:p w:rsidR="00F416C3" w:rsidRDefault="0005693F">
      <w:pPr>
        <w:jc w:val="both"/>
        <w:rPr>
          <w:rFonts w:ascii="Candara" w:hAnsi="Candara"/>
        </w:rPr>
      </w:pPr>
      <w:r w:rsidRPr="0005693F">
        <w:rPr>
          <w:rFonts w:ascii="Candara" w:hAnsi="Candara"/>
        </w:rPr>
        <w:t xml:space="preserve">Podrobný scénář prvního filmu předá zadavatel dodavateli nejpozději do 8 dnů po podpisu smlouvy. Další scénáře budou zadavatelem dodavateli předávány postupně, </w:t>
      </w:r>
      <w:r w:rsidRPr="0005693F">
        <w:rPr>
          <w:rFonts w:ascii="Candara" w:hAnsi="Candara"/>
        </w:rPr>
        <w:lastRenderedPageBreak/>
        <w:t xml:space="preserve">poslední scénář nejpozději do 31. října 2013. Podklady pro výrobu brožur zadavatel dodavateli předá do 8 dnů po předání fotografií z filmů dodavatelem zadavateli. </w:t>
      </w:r>
    </w:p>
    <w:p w:rsidR="00F416C3" w:rsidRPr="00C45BB2" w:rsidRDefault="00F416C3">
      <w:pPr>
        <w:pStyle w:val="Zkladntext"/>
        <w:jc w:val="both"/>
        <w:rPr>
          <w:rFonts w:ascii="Candara" w:hAnsi="Candara"/>
          <w:sz w:val="12"/>
          <w:szCs w:val="12"/>
        </w:rPr>
      </w:pPr>
    </w:p>
    <w:p w:rsidR="00F416C3" w:rsidRDefault="0005693F">
      <w:pPr>
        <w:pStyle w:val="Zkladntext"/>
        <w:jc w:val="both"/>
        <w:rPr>
          <w:rFonts w:ascii="Candara" w:hAnsi="Candara"/>
          <w:sz w:val="24"/>
        </w:rPr>
      </w:pPr>
      <w:r w:rsidRPr="0005693F">
        <w:rPr>
          <w:rFonts w:ascii="Candara" w:hAnsi="Candara"/>
          <w:sz w:val="24"/>
        </w:rPr>
        <w:t xml:space="preserve">Odevzdáním jednotlivých produktů se rozumí převzetí hotového produktu bez vad </w:t>
      </w:r>
      <w:r w:rsidR="00C45BB2">
        <w:rPr>
          <w:rFonts w:ascii="Candara" w:hAnsi="Candara"/>
          <w:sz w:val="24"/>
        </w:rPr>
        <w:br/>
      </w:r>
      <w:r w:rsidRPr="0005693F">
        <w:rPr>
          <w:rFonts w:ascii="Candara" w:hAnsi="Candara"/>
          <w:sz w:val="24"/>
        </w:rPr>
        <w:t>a nedodělků zadavatelem.</w:t>
      </w:r>
    </w:p>
    <w:p w:rsidR="00F416C3" w:rsidRPr="00C45BB2" w:rsidRDefault="00F416C3">
      <w:pPr>
        <w:jc w:val="both"/>
        <w:rPr>
          <w:rFonts w:ascii="Candara" w:hAnsi="Candara"/>
          <w:sz w:val="12"/>
          <w:szCs w:val="12"/>
        </w:rPr>
      </w:pPr>
    </w:p>
    <w:p w:rsidR="00F416C3" w:rsidRDefault="0005693F">
      <w:pPr>
        <w:jc w:val="both"/>
        <w:rPr>
          <w:rFonts w:ascii="Candara" w:hAnsi="Candara"/>
        </w:rPr>
      </w:pPr>
      <w:r w:rsidRPr="0005693F">
        <w:rPr>
          <w:rFonts w:ascii="Candara" w:hAnsi="Candara"/>
        </w:rPr>
        <w:t>Fakturované částky budou zaokrouhleny na celé Kč dolů. Rozdíl bude vyrovnán v závěrečné platbě.</w:t>
      </w:r>
    </w:p>
    <w:p w:rsidR="00F416C3" w:rsidRDefault="00F416C3">
      <w:pPr>
        <w:jc w:val="both"/>
        <w:rPr>
          <w:rFonts w:ascii="Candara" w:hAnsi="Candara"/>
        </w:rPr>
      </w:pPr>
    </w:p>
    <w:p w:rsidR="00F416C3" w:rsidRDefault="0005693F">
      <w:pPr>
        <w:jc w:val="both"/>
        <w:rPr>
          <w:rFonts w:ascii="Candara" w:hAnsi="Candara"/>
        </w:rPr>
      </w:pPr>
      <w:r w:rsidRPr="0005693F">
        <w:rPr>
          <w:rFonts w:ascii="Candara" w:hAnsi="Candara"/>
        </w:rPr>
        <w:t xml:space="preserve">Z textu faktur musí být zřetelná účelovost příslušných částek ve vztahu k projektu. </w:t>
      </w:r>
    </w:p>
    <w:p w:rsidR="001E690B" w:rsidRDefault="001E690B">
      <w:pPr>
        <w:jc w:val="both"/>
        <w:rPr>
          <w:rFonts w:ascii="Candara" w:hAnsi="Candara"/>
        </w:rPr>
      </w:pPr>
    </w:p>
    <w:p w:rsidR="00735612" w:rsidRDefault="00735612" w:rsidP="0061169E">
      <w:pPr>
        <w:autoSpaceDE w:val="0"/>
        <w:autoSpaceDN w:val="0"/>
        <w:adjustRightInd w:val="0"/>
        <w:jc w:val="both"/>
        <w:rPr>
          <w:rFonts w:ascii="Candara" w:hAnsi="Candara"/>
        </w:rPr>
      </w:pPr>
    </w:p>
    <w:p w:rsidR="005272DD" w:rsidRPr="006E1505" w:rsidRDefault="003841F6" w:rsidP="00FE2773">
      <w:pPr>
        <w:numPr>
          <w:ilvl w:val="0"/>
          <w:numId w:val="7"/>
        </w:numPr>
        <w:pBdr>
          <w:top w:val="single" w:sz="4" w:space="1" w:color="auto"/>
          <w:left w:val="single" w:sz="4" w:space="4" w:color="auto"/>
          <w:bottom w:val="single" w:sz="4" w:space="1" w:color="auto"/>
          <w:right w:val="single" w:sz="4" w:space="4" w:color="auto"/>
        </w:pBdr>
        <w:shd w:val="clear" w:color="auto" w:fill="99CCFF"/>
        <w:spacing w:after="120"/>
        <w:ind w:left="357" w:hanging="357"/>
        <w:rPr>
          <w:rFonts w:ascii="Candara" w:hAnsi="Candara"/>
          <w:b/>
          <w:iCs/>
        </w:rPr>
      </w:pPr>
      <w:r w:rsidRPr="003841F6">
        <w:rPr>
          <w:rFonts w:ascii="Candara" w:hAnsi="Candara"/>
          <w:b/>
          <w:iCs/>
        </w:rPr>
        <w:t xml:space="preserve">Podmínky přístupu k zadávacím podmínkám </w:t>
      </w:r>
    </w:p>
    <w:p w:rsidR="001F7A96" w:rsidRPr="001F3C05" w:rsidRDefault="001F7A96" w:rsidP="00FE2773">
      <w:pPr>
        <w:spacing w:after="120"/>
        <w:jc w:val="both"/>
        <w:rPr>
          <w:rFonts w:ascii="Candara" w:hAnsi="Candara"/>
          <w:bCs/>
          <w:sz w:val="12"/>
          <w:szCs w:val="12"/>
        </w:rPr>
      </w:pPr>
    </w:p>
    <w:p w:rsidR="00287388" w:rsidRDefault="00287388">
      <w:pPr>
        <w:spacing w:after="120"/>
        <w:jc w:val="both"/>
        <w:rPr>
          <w:rFonts w:ascii="Candara" w:hAnsi="Candara"/>
          <w:b/>
        </w:rPr>
      </w:pPr>
      <w:r w:rsidRPr="00EE3D48">
        <w:rPr>
          <w:rFonts w:ascii="Candara" w:hAnsi="Candara"/>
          <w:bCs/>
        </w:rPr>
        <w:t xml:space="preserve">Zadavatel </w:t>
      </w:r>
      <w:r>
        <w:rPr>
          <w:rFonts w:ascii="Candara" w:hAnsi="Candara"/>
          <w:bCs/>
        </w:rPr>
        <w:t xml:space="preserve">poskytuje neomezený přístup ke kompletní zadávací dokumentaci na svém profilu zadavatele na adrese </w:t>
      </w:r>
      <w:hyperlink r:id="rId11" w:history="1">
        <w:r w:rsidR="00F416C3">
          <w:rPr>
            <w:rStyle w:val="Hypertextovodkaz"/>
            <w:rFonts w:ascii="Candara" w:hAnsi="Candara"/>
            <w:b/>
          </w:rPr>
          <w:t>https://www.vhodne-uverejneni.cz/profil/26548542</w:t>
        </w:r>
      </w:hyperlink>
      <w:r w:rsidR="00283BFF">
        <w:rPr>
          <w:rFonts w:ascii="Candara" w:hAnsi="Candara"/>
          <w:b/>
        </w:rPr>
        <w:t>.</w:t>
      </w:r>
    </w:p>
    <w:p w:rsidR="00AE6EFF" w:rsidRDefault="00AE6EFF">
      <w:pPr>
        <w:spacing w:after="120"/>
        <w:jc w:val="both"/>
        <w:rPr>
          <w:rFonts w:ascii="Candara" w:hAnsi="Candara"/>
        </w:rPr>
      </w:pPr>
    </w:p>
    <w:p w:rsidR="005272DD" w:rsidRPr="006E1505" w:rsidRDefault="003841F6" w:rsidP="002A1DB3">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 xml:space="preserve">7.  Údaje o hodnotících kritériích </w:t>
      </w:r>
    </w:p>
    <w:p w:rsidR="001F7A96" w:rsidRPr="006E1505" w:rsidRDefault="001F7A96" w:rsidP="002A1DB3">
      <w:pPr>
        <w:spacing w:after="120"/>
        <w:rPr>
          <w:rFonts w:ascii="Candara" w:hAnsi="Candara"/>
          <w:b/>
          <w:sz w:val="8"/>
          <w:szCs w:val="8"/>
        </w:rPr>
      </w:pPr>
    </w:p>
    <w:p w:rsidR="00287388" w:rsidRPr="00287388" w:rsidRDefault="0005693F" w:rsidP="00287388">
      <w:pPr>
        <w:spacing w:after="120"/>
        <w:jc w:val="both"/>
        <w:rPr>
          <w:rFonts w:ascii="Candara" w:eastAsia="Calibri" w:hAnsi="Candara"/>
        </w:rPr>
      </w:pPr>
      <w:r w:rsidRPr="0005693F">
        <w:rPr>
          <w:rFonts w:ascii="Candara" w:eastAsia="Calibri" w:hAnsi="Candara"/>
        </w:rPr>
        <w:t xml:space="preserve">Kritériem pro hodnocení je </w:t>
      </w:r>
      <w:r w:rsidRPr="0005693F">
        <w:rPr>
          <w:rFonts w:ascii="Candara" w:eastAsia="Calibri" w:hAnsi="Candara"/>
          <w:b/>
        </w:rPr>
        <w:t>nejnižší nabídková cena</w:t>
      </w:r>
      <w:r w:rsidRPr="0005693F">
        <w:rPr>
          <w:rFonts w:ascii="Candara" w:eastAsia="Calibri" w:hAnsi="Candara"/>
        </w:rPr>
        <w:t xml:space="preserve"> včetně DPH (u plátců DPH), resp. celková nabídková cena (u neplátců DPH). </w:t>
      </w:r>
    </w:p>
    <w:p w:rsidR="007D4EE0" w:rsidRDefault="00B928DB">
      <w:pPr>
        <w:jc w:val="both"/>
        <w:rPr>
          <w:rFonts w:ascii="Candara" w:hAnsi="Candara" w:cs="Arial"/>
        </w:rPr>
      </w:pPr>
      <w:r w:rsidRPr="00150285">
        <w:rPr>
          <w:rFonts w:ascii="Candara" w:hAnsi="Candara" w:cs="Arial"/>
        </w:rPr>
        <w:t>Způsob hodnocení nabídek je pro zadávanou veřejnou zakázku stanoven</w:t>
      </w:r>
      <w:r w:rsidR="001F3C05">
        <w:rPr>
          <w:rFonts w:ascii="Candara" w:hAnsi="Candara" w:cs="Arial"/>
        </w:rPr>
        <w:t xml:space="preserve"> </w:t>
      </w:r>
      <w:r w:rsidRPr="00150285">
        <w:rPr>
          <w:rFonts w:ascii="Candara" w:hAnsi="Candara" w:cs="Arial"/>
        </w:rPr>
        <w:t>tak</w:t>
      </w:r>
      <w:r>
        <w:rPr>
          <w:rFonts w:ascii="Candara" w:hAnsi="Candara" w:cs="Arial"/>
        </w:rPr>
        <w:t xml:space="preserve">, že hodnotící komise </w:t>
      </w:r>
      <w:r w:rsidR="003A4EE6">
        <w:rPr>
          <w:rFonts w:ascii="Candara" w:hAnsi="Candara" w:cs="Arial"/>
        </w:rPr>
        <w:t>seřadí nabídkové ceny od nejnižší po nejvyšší a nabídku s nejnižší cenou označí jako nejvhodnější.</w:t>
      </w:r>
    </w:p>
    <w:p w:rsidR="00157A69" w:rsidRPr="00735612" w:rsidRDefault="00157A69">
      <w:pPr>
        <w:jc w:val="both"/>
        <w:rPr>
          <w:rFonts w:ascii="Candara" w:hAnsi="Candara" w:cs="Arial"/>
          <w:sz w:val="12"/>
          <w:szCs w:val="12"/>
        </w:rPr>
      </w:pPr>
    </w:p>
    <w:p w:rsidR="00735612" w:rsidRDefault="00735612">
      <w:pPr>
        <w:jc w:val="both"/>
        <w:rPr>
          <w:rFonts w:ascii="Candara" w:hAnsi="Candara" w:cs="Arial"/>
        </w:rPr>
      </w:pPr>
    </w:p>
    <w:p w:rsidR="00B928DB" w:rsidRPr="001C7C73" w:rsidRDefault="00B928DB" w:rsidP="00B928DB">
      <w:pPr>
        <w:spacing w:line="264" w:lineRule="auto"/>
        <w:ind w:firstLine="709"/>
        <w:jc w:val="both"/>
        <w:rPr>
          <w:rFonts w:ascii="Candara" w:hAnsi="Candara" w:cs="Arial"/>
          <w:sz w:val="8"/>
          <w:szCs w:val="8"/>
        </w:rPr>
      </w:pPr>
    </w:p>
    <w:p w:rsidR="005272DD" w:rsidRPr="006E1505" w:rsidRDefault="003841F6" w:rsidP="00FE2773">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8.  Zadávací lhůta (lhůta, po kterou jsou uchazeči svými nabídkami vázáni)</w:t>
      </w:r>
    </w:p>
    <w:p w:rsidR="00BA0C66" w:rsidRPr="00BF14DE" w:rsidRDefault="00BA0C66" w:rsidP="00A02D6D">
      <w:pPr>
        <w:spacing w:after="120"/>
        <w:jc w:val="both"/>
        <w:rPr>
          <w:b/>
          <w:bCs/>
          <w:iCs/>
          <w:sz w:val="10"/>
          <w:szCs w:val="10"/>
        </w:rPr>
      </w:pPr>
    </w:p>
    <w:p w:rsidR="00A02D6D" w:rsidRPr="000A227C" w:rsidRDefault="003841F6" w:rsidP="00A02D6D">
      <w:pPr>
        <w:spacing w:after="120"/>
        <w:jc w:val="both"/>
        <w:rPr>
          <w:rFonts w:ascii="Candara" w:hAnsi="Candara"/>
          <w:color w:val="C00000"/>
          <w:u w:val="single"/>
        </w:rPr>
      </w:pPr>
      <w:r w:rsidRPr="003841F6">
        <w:rPr>
          <w:rFonts w:ascii="Candara" w:hAnsi="Candara"/>
          <w:b/>
          <w:bCs/>
          <w:iCs/>
        </w:rPr>
        <w:t>Délka zadávací lhůty:</w:t>
      </w:r>
      <w:r w:rsidRPr="003841F6">
        <w:rPr>
          <w:rFonts w:ascii="Candara" w:hAnsi="Candara"/>
          <w:b/>
          <w:iCs/>
        </w:rPr>
        <w:t xml:space="preserve"> </w:t>
      </w:r>
      <w:r w:rsidRPr="003841F6">
        <w:rPr>
          <w:rFonts w:ascii="Candara" w:hAnsi="Candara"/>
          <w:iCs/>
        </w:rPr>
        <w:t>Z</w:t>
      </w:r>
      <w:r w:rsidRPr="003841F6">
        <w:rPr>
          <w:rFonts w:ascii="Candara" w:hAnsi="Candara"/>
        </w:rPr>
        <w:t xml:space="preserve">adávací lhůta, po kterou jsou uchazeči vázáni svou nabídkou, je stanovena do </w:t>
      </w:r>
      <w:r w:rsidR="001E690B" w:rsidRPr="001E690B">
        <w:rPr>
          <w:rFonts w:ascii="Candara" w:hAnsi="Candara"/>
        </w:rPr>
        <w:t>31</w:t>
      </w:r>
      <w:r w:rsidR="00393297" w:rsidRPr="001E690B">
        <w:rPr>
          <w:rFonts w:ascii="Candara" w:hAnsi="Candara"/>
        </w:rPr>
        <w:t>. ří</w:t>
      </w:r>
      <w:r w:rsidR="001E690B" w:rsidRPr="001E690B">
        <w:rPr>
          <w:rFonts w:ascii="Candara" w:hAnsi="Candara"/>
        </w:rPr>
        <w:t>jna</w:t>
      </w:r>
      <w:r w:rsidR="00393297" w:rsidRPr="001E690B">
        <w:rPr>
          <w:rFonts w:ascii="Candara" w:hAnsi="Candara"/>
        </w:rPr>
        <w:t xml:space="preserve"> 2013</w:t>
      </w:r>
      <w:r w:rsidR="000A227C" w:rsidRPr="001E690B">
        <w:rPr>
          <w:rFonts w:ascii="Candara" w:hAnsi="Candara"/>
        </w:rPr>
        <w:t>.</w:t>
      </w:r>
    </w:p>
    <w:p w:rsidR="00A02D6D" w:rsidRPr="006E1505" w:rsidRDefault="003841F6" w:rsidP="00A02D6D">
      <w:pPr>
        <w:spacing w:after="120"/>
        <w:jc w:val="both"/>
        <w:rPr>
          <w:rFonts w:ascii="Candara" w:hAnsi="Candara"/>
          <w:bCs/>
        </w:rPr>
      </w:pPr>
      <w:r w:rsidRPr="003841F6">
        <w:rPr>
          <w:rFonts w:ascii="Candara" w:hAnsi="Candara"/>
          <w:bCs/>
        </w:rPr>
        <w:t>Zadávací lhůta začíná běžet okamžikem skončení lhůty pro podání nabídek a končí dnem doručení oznámení zadavatele o výběru nejvhodnější nabídky. Zadávací lhůta se prodlužuje uchazečům, s nimiž může zadavatel v souladu se zákonem uzavřít smlouvu, až do doby uzavření smlouvy, nebo do zrušení zadávacího řízení.</w:t>
      </w:r>
    </w:p>
    <w:p w:rsidR="00A02D6D" w:rsidRDefault="003841F6" w:rsidP="00A02D6D">
      <w:pPr>
        <w:spacing w:after="120"/>
        <w:jc w:val="both"/>
        <w:rPr>
          <w:rFonts w:ascii="Candara" w:hAnsi="Candara"/>
          <w:bCs/>
        </w:rPr>
      </w:pPr>
      <w:r w:rsidRPr="003841F6">
        <w:rPr>
          <w:rFonts w:ascii="Candara" w:hAnsi="Candara"/>
          <w:bCs/>
        </w:rPr>
        <w:t xml:space="preserve">Jsou-li podány námitky, zadávací lhůta neběží. Běh zadávací lhůty pokračuje dnem doručení rozhodnutí zadavatele o námitkách dodavateli. </w:t>
      </w:r>
    </w:p>
    <w:p w:rsidR="00157A69" w:rsidRDefault="00157A69" w:rsidP="00A02D6D">
      <w:pPr>
        <w:spacing w:after="120"/>
        <w:jc w:val="both"/>
        <w:rPr>
          <w:rFonts w:ascii="Candara" w:hAnsi="Candara"/>
          <w:bCs/>
        </w:rPr>
      </w:pPr>
    </w:p>
    <w:p w:rsidR="001E690B" w:rsidRDefault="001E690B" w:rsidP="00A02D6D">
      <w:pPr>
        <w:spacing w:after="120"/>
        <w:jc w:val="both"/>
        <w:rPr>
          <w:rFonts w:ascii="Candara" w:hAnsi="Candara"/>
          <w:bCs/>
        </w:rPr>
      </w:pPr>
    </w:p>
    <w:p w:rsidR="00946528" w:rsidRPr="006E1505" w:rsidRDefault="003841F6" w:rsidP="00946528">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lastRenderedPageBreak/>
        <w:t xml:space="preserve">9.  Informace o formálních náležitostech podávaných nabídek </w:t>
      </w:r>
    </w:p>
    <w:p w:rsidR="00946528" w:rsidRPr="006E1505" w:rsidRDefault="00946528" w:rsidP="00946528">
      <w:pPr>
        <w:spacing w:after="120"/>
        <w:rPr>
          <w:rFonts w:ascii="Candara" w:hAnsi="Candara"/>
          <w:b/>
          <w:iCs/>
          <w:sz w:val="12"/>
          <w:szCs w:val="12"/>
        </w:rPr>
      </w:pPr>
    </w:p>
    <w:p w:rsidR="00207484" w:rsidRDefault="00207484" w:rsidP="00FF69E4">
      <w:pPr>
        <w:jc w:val="both"/>
        <w:rPr>
          <w:rFonts w:ascii="Candara" w:hAnsi="Candara"/>
        </w:rPr>
      </w:pPr>
      <w:r>
        <w:rPr>
          <w:rFonts w:ascii="Candara" w:hAnsi="Candara"/>
        </w:rPr>
        <w:t>Zadavatel uvítá, pokud n</w:t>
      </w:r>
      <w:r w:rsidR="003841F6" w:rsidRPr="003841F6">
        <w:rPr>
          <w:rFonts w:ascii="Candara" w:hAnsi="Candara"/>
        </w:rPr>
        <w:t>abídka bude předložena v</w:t>
      </w:r>
      <w:r w:rsidR="006C3DD0">
        <w:rPr>
          <w:rFonts w:ascii="Candara" w:hAnsi="Candara"/>
        </w:rPr>
        <w:t>e</w:t>
      </w:r>
      <w:r w:rsidR="003841F6" w:rsidRPr="003841F6">
        <w:rPr>
          <w:rFonts w:ascii="Candara" w:hAnsi="Candara"/>
        </w:rPr>
        <w:t> </w:t>
      </w:r>
      <w:r w:rsidR="006C3DD0">
        <w:rPr>
          <w:rFonts w:ascii="Candara" w:hAnsi="Candara"/>
        </w:rPr>
        <w:t xml:space="preserve">dvou </w:t>
      </w:r>
      <w:r w:rsidR="003841F6" w:rsidRPr="003841F6">
        <w:rPr>
          <w:rFonts w:ascii="Candara" w:hAnsi="Candara"/>
        </w:rPr>
        <w:t>vyhotovení</w:t>
      </w:r>
      <w:r w:rsidR="006C3DD0">
        <w:rPr>
          <w:rFonts w:ascii="Candara" w:hAnsi="Candara"/>
        </w:rPr>
        <w:t>ch (zřetelně označených slovy „Originál“ a „Kopie“)</w:t>
      </w:r>
      <w:r>
        <w:rPr>
          <w:rFonts w:ascii="Candara" w:hAnsi="Candara"/>
        </w:rPr>
        <w:t xml:space="preserve">. </w:t>
      </w:r>
    </w:p>
    <w:p w:rsidR="00207484" w:rsidRPr="00283BFF" w:rsidRDefault="00207484" w:rsidP="00FF69E4">
      <w:pPr>
        <w:jc w:val="both"/>
        <w:rPr>
          <w:rFonts w:ascii="Candara" w:hAnsi="Candara"/>
          <w:sz w:val="12"/>
          <w:szCs w:val="12"/>
        </w:rPr>
      </w:pPr>
    </w:p>
    <w:p w:rsidR="00FF69E4" w:rsidRPr="006E1505" w:rsidRDefault="00207484" w:rsidP="00FF69E4">
      <w:pPr>
        <w:jc w:val="both"/>
        <w:rPr>
          <w:rFonts w:ascii="Candara" w:hAnsi="Candara"/>
        </w:rPr>
      </w:pPr>
      <w:r>
        <w:rPr>
          <w:rFonts w:ascii="Candara" w:hAnsi="Candara"/>
        </w:rPr>
        <w:t xml:space="preserve">Nabídka bude zpracována </w:t>
      </w:r>
      <w:r w:rsidR="003841F6" w:rsidRPr="003841F6">
        <w:rPr>
          <w:rFonts w:ascii="Candara" w:hAnsi="Candara"/>
        </w:rPr>
        <w:t>v písemné formě v českém jazyce a v rozsahu a pořadí dokumentů jak následuje. Nabídka nesmí obsahovat jakékoliv přepisy, opravy nebo symboly, které by zadavatele mohly uvést v omyl.</w:t>
      </w:r>
    </w:p>
    <w:p w:rsidR="00FF69E4" w:rsidRPr="006E1505" w:rsidRDefault="00FF69E4" w:rsidP="00FF69E4">
      <w:pPr>
        <w:jc w:val="both"/>
        <w:rPr>
          <w:rFonts w:ascii="Candara" w:hAnsi="Candara"/>
          <w:sz w:val="12"/>
          <w:szCs w:val="12"/>
        </w:rPr>
      </w:pPr>
    </w:p>
    <w:p w:rsidR="00FF69E4" w:rsidRPr="006E1505" w:rsidRDefault="003841F6" w:rsidP="00FF69E4">
      <w:pPr>
        <w:jc w:val="both"/>
        <w:rPr>
          <w:rFonts w:ascii="Candara" w:hAnsi="Candara"/>
        </w:rPr>
      </w:pPr>
      <w:r w:rsidRPr="003841F6">
        <w:rPr>
          <w:rFonts w:ascii="Candara" w:hAnsi="Candara"/>
        </w:rPr>
        <w:t xml:space="preserve">Uchazečům se doporučuje, aby všechny listy nabídky byly očíslovány vzestupnou číselnou řadou, prošity nití či provázkem a na zadní straně nabídky zalepeny samolepkou </w:t>
      </w:r>
      <w:r w:rsidR="006E1505">
        <w:rPr>
          <w:rFonts w:ascii="Candara" w:hAnsi="Candara"/>
        </w:rPr>
        <w:br/>
      </w:r>
      <w:r w:rsidRPr="003841F6">
        <w:rPr>
          <w:rFonts w:ascii="Candara" w:hAnsi="Candara"/>
        </w:rPr>
        <w:t xml:space="preserve">s razítkem uchazeče tak, aby bez násilného porušení provázání nebylo možno žádný list nabídky volně vyjmout. </w:t>
      </w:r>
    </w:p>
    <w:p w:rsidR="00FF69E4" w:rsidRPr="006E1505" w:rsidRDefault="00FF69E4" w:rsidP="00FF69E4">
      <w:pPr>
        <w:jc w:val="both"/>
        <w:rPr>
          <w:rFonts w:ascii="Candara" w:hAnsi="Candara"/>
          <w:sz w:val="12"/>
          <w:szCs w:val="12"/>
        </w:rPr>
      </w:pPr>
    </w:p>
    <w:p w:rsidR="00FF69E4" w:rsidRPr="006E1505" w:rsidRDefault="003841F6" w:rsidP="00FF69E4">
      <w:pPr>
        <w:jc w:val="both"/>
        <w:rPr>
          <w:rFonts w:ascii="Candara" w:hAnsi="Candara"/>
        </w:rPr>
      </w:pPr>
      <w:r w:rsidRPr="003841F6">
        <w:rPr>
          <w:rFonts w:ascii="Candara" w:hAnsi="Candara"/>
        </w:rPr>
        <w:t>V zájmu usnadnění posouzení a vyhodnocení nabídek žádá zadavatel uchazeče, aby respektovali následující pořadí a obsah dokumentů tvořících nabídku:</w:t>
      </w:r>
    </w:p>
    <w:p w:rsidR="00FF69E4" w:rsidRPr="006E1505" w:rsidRDefault="00FF69E4" w:rsidP="00FF69E4">
      <w:pPr>
        <w:ind w:left="360"/>
        <w:jc w:val="both"/>
        <w:rPr>
          <w:rFonts w:ascii="Candara" w:hAnsi="Candara"/>
          <w:sz w:val="12"/>
          <w:szCs w:val="12"/>
        </w:rPr>
      </w:pPr>
    </w:p>
    <w:p w:rsidR="00FF69E4" w:rsidRPr="006E1505" w:rsidRDefault="003841F6" w:rsidP="00FF69E4">
      <w:pPr>
        <w:numPr>
          <w:ilvl w:val="0"/>
          <w:numId w:val="31"/>
        </w:numPr>
        <w:jc w:val="both"/>
        <w:rPr>
          <w:rFonts w:ascii="Candara" w:hAnsi="Candara"/>
        </w:rPr>
      </w:pPr>
      <w:r w:rsidRPr="003841F6">
        <w:rPr>
          <w:rFonts w:ascii="Candara" w:hAnsi="Candara"/>
          <w:b/>
          <w:bCs/>
        </w:rPr>
        <w:t>Titulní list nabídky</w:t>
      </w:r>
      <w:r w:rsidRPr="003841F6">
        <w:rPr>
          <w:rFonts w:ascii="Candara" w:hAnsi="Candara"/>
        </w:rPr>
        <w:t xml:space="preserve"> dle formuláře v příloze této výzvy. Titulní list bude opatřen razítkem a podpisem oprávněné osoby uchazeče. Pokud oprávněnou osobou uchazeče není statutární orgán uchazeče, musí být jako příloha titulního listu doložena plná moc oprávněné osoby k podpisu nabídky.</w:t>
      </w:r>
    </w:p>
    <w:p w:rsidR="00FF69E4" w:rsidRPr="006E1505" w:rsidRDefault="003841F6" w:rsidP="00FF69E4">
      <w:pPr>
        <w:numPr>
          <w:ilvl w:val="0"/>
          <w:numId w:val="31"/>
        </w:numPr>
        <w:jc w:val="both"/>
        <w:rPr>
          <w:rFonts w:ascii="Candara" w:hAnsi="Candara"/>
        </w:rPr>
      </w:pPr>
      <w:r w:rsidRPr="003841F6">
        <w:rPr>
          <w:rFonts w:ascii="Candara" w:hAnsi="Candara"/>
          <w:b/>
          <w:bCs/>
        </w:rPr>
        <w:t>Obsah nabídky</w:t>
      </w:r>
      <w:r w:rsidRPr="003841F6">
        <w:rPr>
          <w:rFonts w:ascii="Candara" w:hAnsi="Candara"/>
        </w:rPr>
        <w:t xml:space="preserve"> s uvedením čísel stránek u jednotlivých oddílů</w:t>
      </w:r>
    </w:p>
    <w:p w:rsidR="00FF69E4" w:rsidRPr="006E1505" w:rsidRDefault="00C83531" w:rsidP="00FF69E4">
      <w:pPr>
        <w:numPr>
          <w:ilvl w:val="0"/>
          <w:numId w:val="31"/>
        </w:numPr>
        <w:jc w:val="both"/>
        <w:rPr>
          <w:rFonts w:ascii="Candara" w:hAnsi="Candara"/>
        </w:rPr>
      </w:pPr>
      <w:r>
        <w:rPr>
          <w:rFonts w:ascii="Candara" w:hAnsi="Candara"/>
          <w:b/>
          <w:bCs/>
        </w:rPr>
        <w:t xml:space="preserve">Čestné prohlášení </w:t>
      </w:r>
      <w:r w:rsidR="003841F6" w:rsidRPr="003841F6">
        <w:rPr>
          <w:rFonts w:ascii="Candara" w:hAnsi="Candara"/>
          <w:b/>
          <w:bCs/>
        </w:rPr>
        <w:t>o splnění kvalifikačních předpokladů</w:t>
      </w:r>
      <w:r w:rsidR="003841F6" w:rsidRPr="003841F6">
        <w:rPr>
          <w:rFonts w:ascii="Candara" w:hAnsi="Candara"/>
        </w:rPr>
        <w:t xml:space="preserve"> </w:t>
      </w:r>
    </w:p>
    <w:p w:rsidR="00FF69E4" w:rsidRPr="006E1505" w:rsidRDefault="003841F6" w:rsidP="00FF69E4">
      <w:pPr>
        <w:numPr>
          <w:ilvl w:val="0"/>
          <w:numId w:val="31"/>
        </w:numPr>
        <w:jc w:val="both"/>
        <w:rPr>
          <w:rFonts w:ascii="Candara" w:hAnsi="Candara"/>
        </w:rPr>
      </w:pPr>
      <w:r w:rsidRPr="003841F6">
        <w:rPr>
          <w:rFonts w:ascii="Candara" w:hAnsi="Candara"/>
          <w:b/>
          <w:bCs/>
        </w:rPr>
        <w:t>Vyplněný formulář „</w:t>
      </w:r>
      <w:r w:rsidR="00283BFF">
        <w:rPr>
          <w:rFonts w:ascii="Candara" w:hAnsi="Candara"/>
          <w:b/>
          <w:bCs/>
        </w:rPr>
        <w:t>rozpočet</w:t>
      </w:r>
      <w:r w:rsidRPr="003841F6">
        <w:rPr>
          <w:rFonts w:ascii="Candara" w:hAnsi="Candara"/>
          <w:b/>
          <w:bCs/>
        </w:rPr>
        <w:t xml:space="preserve">“ </w:t>
      </w:r>
      <w:r w:rsidRPr="003841F6">
        <w:rPr>
          <w:rFonts w:ascii="Candara" w:hAnsi="Candara"/>
          <w:bCs/>
        </w:rPr>
        <w:t>z </w:t>
      </w:r>
      <w:r w:rsidRPr="003841F6">
        <w:rPr>
          <w:rFonts w:ascii="Candara" w:hAnsi="Candara"/>
        </w:rPr>
        <w:t xml:space="preserve">přílohy této zadávací dokumentace </w:t>
      </w:r>
    </w:p>
    <w:p w:rsidR="00FF69E4" w:rsidRDefault="003841F6" w:rsidP="00FF69E4">
      <w:pPr>
        <w:numPr>
          <w:ilvl w:val="0"/>
          <w:numId w:val="31"/>
        </w:numPr>
        <w:jc w:val="both"/>
        <w:rPr>
          <w:rFonts w:ascii="Candara" w:hAnsi="Candara"/>
        </w:rPr>
      </w:pPr>
      <w:r w:rsidRPr="003841F6">
        <w:rPr>
          <w:rFonts w:ascii="Candara" w:hAnsi="Candara"/>
          <w:b/>
        </w:rPr>
        <w:t xml:space="preserve">Návrh smlouvy </w:t>
      </w:r>
      <w:r w:rsidRPr="003841F6">
        <w:rPr>
          <w:rFonts w:ascii="Candara" w:hAnsi="Candara"/>
        </w:rPr>
        <w:t xml:space="preserve">dle přílohy této výzvy </w:t>
      </w:r>
      <w:r w:rsidR="00C8710F">
        <w:rPr>
          <w:rFonts w:ascii="Candara" w:hAnsi="Candara"/>
        </w:rPr>
        <w:t xml:space="preserve">s uvedením identifikace uchazeče, nabídkové ceny a </w:t>
      </w:r>
      <w:r w:rsidRPr="003841F6">
        <w:rPr>
          <w:rFonts w:ascii="Candara" w:hAnsi="Candara"/>
        </w:rPr>
        <w:t>opatřený razítkem a podepsaný oprávněnou osobou uchazeče.</w:t>
      </w:r>
    </w:p>
    <w:p w:rsidR="00FE7D7A" w:rsidRDefault="00FE7D7A" w:rsidP="00FF69E4">
      <w:pPr>
        <w:numPr>
          <w:ilvl w:val="0"/>
          <w:numId w:val="31"/>
        </w:numPr>
        <w:jc w:val="both"/>
        <w:rPr>
          <w:rFonts w:ascii="Candara" w:hAnsi="Candara"/>
        </w:rPr>
      </w:pPr>
      <w:r>
        <w:rPr>
          <w:rFonts w:ascii="Candara" w:hAnsi="Candara"/>
          <w:b/>
        </w:rPr>
        <w:t xml:space="preserve">Prohlášení podle </w:t>
      </w:r>
      <w:proofErr w:type="spellStart"/>
      <w:r>
        <w:rPr>
          <w:rFonts w:ascii="Candara" w:hAnsi="Candara"/>
          <w:b/>
        </w:rPr>
        <w:t>ust</w:t>
      </w:r>
      <w:proofErr w:type="spellEnd"/>
      <w:r>
        <w:rPr>
          <w:rFonts w:ascii="Candara" w:hAnsi="Candara"/>
          <w:b/>
        </w:rPr>
        <w:t>. § 68 odst. 3 zákona o veřejných zakázkách</w:t>
      </w:r>
    </w:p>
    <w:p w:rsidR="00327333" w:rsidRDefault="00327333" w:rsidP="00FF69E4">
      <w:pPr>
        <w:numPr>
          <w:ilvl w:val="0"/>
          <w:numId w:val="31"/>
        </w:numPr>
        <w:jc w:val="both"/>
        <w:rPr>
          <w:rFonts w:ascii="Candara" w:hAnsi="Candara"/>
        </w:rPr>
      </w:pPr>
      <w:r>
        <w:rPr>
          <w:rFonts w:ascii="Candara" w:hAnsi="Candara"/>
          <w:b/>
        </w:rPr>
        <w:t xml:space="preserve">Prohlášení o porozumění zadávací dokumentaci </w:t>
      </w:r>
    </w:p>
    <w:p w:rsidR="00327333" w:rsidRPr="006E1505" w:rsidRDefault="0058398B" w:rsidP="00FF69E4">
      <w:pPr>
        <w:numPr>
          <w:ilvl w:val="0"/>
          <w:numId w:val="31"/>
        </w:numPr>
        <w:jc w:val="both"/>
        <w:rPr>
          <w:rFonts w:ascii="Candara" w:hAnsi="Candara"/>
        </w:rPr>
      </w:pPr>
      <w:r w:rsidRPr="0058398B">
        <w:rPr>
          <w:rFonts w:ascii="Candara" w:hAnsi="Candara"/>
          <w:b/>
        </w:rPr>
        <w:t>Prohlášení o počtu listů nabídky</w:t>
      </w:r>
      <w:r w:rsidR="00327333">
        <w:rPr>
          <w:rFonts w:ascii="Candara" w:hAnsi="Candara"/>
        </w:rPr>
        <w:t xml:space="preserve"> </w:t>
      </w:r>
    </w:p>
    <w:p w:rsidR="00FF69E4" w:rsidRPr="006E1505" w:rsidRDefault="00FF69E4" w:rsidP="00FF69E4">
      <w:pPr>
        <w:rPr>
          <w:rFonts w:ascii="Candara" w:hAnsi="Candara"/>
        </w:rPr>
      </w:pPr>
    </w:p>
    <w:p w:rsidR="00FF69E4" w:rsidRPr="006E1505" w:rsidRDefault="003841F6" w:rsidP="005E3538">
      <w:pPr>
        <w:pStyle w:val="Nadpis2"/>
        <w:spacing w:before="0" w:after="0"/>
        <w:jc w:val="both"/>
        <w:rPr>
          <w:rFonts w:ascii="Candara" w:hAnsi="Candara" w:cs="Times New Roman"/>
          <w:bCs w:val="0"/>
          <w:i w:val="0"/>
          <w:caps/>
          <w:sz w:val="24"/>
          <w:szCs w:val="24"/>
        </w:rPr>
      </w:pPr>
      <w:r w:rsidRPr="003841F6">
        <w:rPr>
          <w:rFonts w:ascii="Candara" w:hAnsi="Candara" w:cs="Times New Roman"/>
          <w:b w:val="0"/>
          <w:i w:val="0"/>
          <w:sz w:val="24"/>
          <w:szCs w:val="24"/>
        </w:rPr>
        <w:t xml:space="preserve">Nabídka bude odevzdána v uzavřené obálce opatřené na místě uzavření razítkem </w:t>
      </w:r>
      <w:r w:rsidR="00A902A4">
        <w:rPr>
          <w:rFonts w:ascii="Candara" w:hAnsi="Candara" w:cs="Times New Roman"/>
          <w:b w:val="0"/>
          <w:i w:val="0"/>
          <w:sz w:val="24"/>
          <w:szCs w:val="24"/>
        </w:rPr>
        <w:br/>
      </w:r>
      <w:r w:rsidRPr="003841F6">
        <w:rPr>
          <w:rFonts w:ascii="Candara" w:hAnsi="Candara" w:cs="Times New Roman"/>
          <w:b w:val="0"/>
          <w:i w:val="0"/>
          <w:sz w:val="24"/>
          <w:szCs w:val="24"/>
        </w:rPr>
        <w:t xml:space="preserve">a podpisem oprávněné osoby uchazeče. Obálka bude na přední straně obsahovat adresu zadavatele, razítko uchazeče a adresu, na níž je možné </w:t>
      </w:r>
      <w:r w:rsidR="00283BFF">
        <w:rPr>
          <w:rFonts w:ascii="Candara" w:hAnsi="Candara" w:cs="Times New Roman"/>
          <w:b w:val="0"/>
          <w:i w:val="0"/>
          <w:sz w:val="24"/>
          <w:szCs w:val="24"/>
        </w:rPr>
        <w:t>učinit oznámení dle zákona</w:t>
      </w:r>
      <w:r w:rsidRPr="003841F6">
        <w:rPr>
          <w:rFonts w:ascii="Candara" w:hAnsi="Candara" w:cs="Times New Roman"/>
          <w:b w:val="0"/>
          <w:i w:val="0"/>
          <w:sz w:val="24"/>
          <w:szCs w:val="24"/>
        </w:rPr>
        <w:t xml:space="preserve">, </w:t>
      </w:r>
      <w:r w:rsidR="00735612">
        <w:rPr>
          <w:rFonts w:ascii="Candara" w:hAnsi="Candara" w:cs="Times New Roman"/>
          <w:b w:val="0"/>
          <w:i w:val="0"/>
          <w:sz w:val="24"/>
          <w:szCs w:val="24"/>
        </w:rPr>
        <w:br/>
      </w:r>
      <w:r w:rsidRPr="003841F6">
        <w:rPr>
          <w:rFonts w:ascii="Candara" w:hAnsi="Candara" w:cs="Times New Roman"/>
          <w:b w:val="0"/>
          <w:i w:val="0"/>
          <w:sz w:val="24"/>
          <w:szCs w:val="24"/>
        </w:rPr>
        <w:t xml:space="preserve">a bude označena nápisem: </w:t>
      </w:r>
      <w:r w:rsidRPr="003841F6">
        <w:rPr>
          <w:rFonts w:ascii="Candara" w:hAnsi="Candara" w:cs="Times New Roman"/>
          <w:bCs w:val="0"/>
          <w:i w:val="0"/>
          <w:caps/>
          <w:sz w:val="24"/>
          <w:szCs w:val="24"/>
        </w:rPr>
        <w:t>V</w:t>
      </w:r>
      <w:r w:rsidRPr="003841F6">
        <w:rPr>
          <w:rFonts w:ascii="Candara" w:hAnsi="Candara" w:cs="Times New Roman"/>
          <w:bCs w:val="0"/>
          <w:i w:val="0"/>
          <w:sz w:val="24"/>
          <w:szCs w:val="24"/>
        </w:rPr>
        <w:t xml:space="preserve">eřejná zakázka </w:t>
      </w:r>
      <w:r w:rsidRPr="003841F6">
        <w:rPr>
          <w:rFonts w:ascii="Candara" w:hAnsi="Candara" w:cs="Times New Roman"/>
          <w:i w:val="0"/>
          <w:sz w:val="24"/>
          <w:szCs w:val="24"/>
        </w:rPr>
        <w:t>„</w:t>
      </w:r>
      <w:r w:rsidR="00283BFF">
        <w:rPr>
          <w:rFonts w:ascii="Candara" w:hAnsi="Candara" w:cs="Times New Roman"/>
          <w:i w:val="0"/>
          <w:sz w:val="24"/>
          <w:szCs w:val="24"/>
        </w:rPr>
        <w:t xml:space="preserve">Produkce krátkých </w:t>
      </w:r>
      <w:proofErr w:type="gramStart"/>
      <w:r w:rsidR="00283BFF">
        <w:rPr>
          <w:rFonts w:ascii="Candara" w:hAnsi="Candara" w:cs="Times New Roman"/>
          <w:i w:val="0"/>
          <w:sz w:val="24"/>
          <w:szCs w:val="24"/>
        </w:rPr>
        <w:t>filmů</w:t>
      </w:r>
      <w:r w:rsidRPr="003841F6">
        <w:rPr>
          <w:rFonts w:ascii="Candara" w:hAnsi="Candara" w:cs="Times New Roman"/>
          <w:i w:val="0"/>
          <w:sz w:val="24"/>
          <w:szCs w:val="24"/>
        </w:rPr>
        <w:t>“</w:t>
      </w:r>
      <w:r w:rsidR="00283BFF">
        <w:rPr>
          <w:rFonts w:ascii="Candara" w:hAnsi="Candara" w:cs="Times New Roman"/>
          <w:bCs w:val="0"/>
          <w:i w:val="0"/>
          <w:caps/>
          <w:sz w:val="24"/>
          <w:szCs w:val="24"/>
        </w:rPr>
        <w:t xml:space="preserve"> </w:t>
      </w:r>
      <w:r w:rsidRPr="003841F6">
        <w:rPr>
          <w:rFonts w:ascii="Candara" w:hAnsi="Candara" w:cs="Times New Roman"/>
          <w:bCs w:val="0"/>
          <w:i w:val="0"/>
          <w:caps/>
          <w:sz w:val="24"/>
          <w:szCs w:val="24"/>
        </w:rPr>
        <w:t>!!! neotevírat</w:t>
      </w:r>
      <w:proofErr w:type="gramEnd"/>
      <w:r w:rsidRPr="003841F6">
        <w:rPr>
          <w:rFonts w:ascii="Candara" w:hAnsi="Candara" w:cs="Times New Roman"/>
          <w:bCs w:val="0"/>
          <w:i w:val="0"/>
          <w:caps/>
          <w:sz w:val="24"/>
          <w:szCs w:val="24"/>
        </w:rPr>
        <w:t xml:space="preserve"> !!!</w:t>
      </w:r>
    </w:p>
    <w:p w:rsidR="00042D39" w:rsidRPr="006E1505" w:rsidRDefault="00042D39" w:rsidP="00BA0C66">
      <w:pPr>
        <w:rPr>
          <w:rFonts w:ascii="Candara" w:hAnsi="Candara"/>
          <w:b/>
          <w:iCs/>
          <w:color w:val="FF0000"/>
        </w:rPr>
      </w:pPr>
    </w:p>
    <w:p w:rsidR="00283BFF" w:rsidRDefault="00283BFF" w:rsidP="00BA0C66">
      <w:pPr>
        <w:rPr>
          <w:rFonts w:ascii="Candara" w:hAnsi="Candara"/>
          <w:b/>
          <w:iCs/>
          <w:color w:val="FF0000"/>
        </w:rPr>
      </w:pPr>
    </w:p>
    <w:p w:rsidR="00BA0C66" w:rsidRPr="006E1505" w:rsidRDefault="003841F6" w:rsidP="00BA0C66">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10.  Ostatní informace pro dodavatele</w:t>
      </w:r>
    </w:p>
    <w:p w:rsidR="00BA0C66" w:rsidRPr="006E1505" w:rsidRDefault="00BA0C66" w:rsidP="00BA0C66">
      <w:pPr>
        <w:spacing w:after="120"/>
        <w:rPr>
          <w:rFonts w:ascii="Candara" w:hAnsi="Candara"/>
          <w:b/>
          <w:iCs/>
          <w:sz w:val="12"/>
          <w:szCs w:val="12"/>
        </w:rPr>
      </w:pPr>
    </w:p>
    <w:p w:rsidR="0033469F" w:rsidRDefault="00C4757D">
      <w:pPr>
        <w:jc w:val="both"/>
        <w:rPr>
          <w:rFonts w:ascii="Candara" w:hAnsi="Candara"/>
        </w:rPr>
      </w:pPr>
      <w:r>
        <w:rPr>
          <w:rFonts w:ascii="Candara" w:hAnsi="Candara"/>
        </w:rPr>
        <w:t>Varianty nabídek nejsou přípustné.</w:t>
      </w:r>
    </w:p>
    <w:p w:rsidR="0033469F" w:rsidRDefault="0033469F">
      <w:pPr>
        <w:jc w:val="both"/>
        <w:rPr>
          <w:rFonts w:ascii="Candara" w:hAnsi="Candara"/>
          <w:sz w:val="12"/>
          <w:szCs w:val="12"/>
        </w:rPr>
      </w:pPr>
    </w:p>
    <w:p w:rsidR="0033469F" w:rsidRDefault="00486075">
      <w:pPr>
        <w:jc w:val="both"/>
        <w:rPr>
          <w:rFonts w:ascii="Candara" w:hAnsi="Candara"/>
        </w:rPr>
      </w:pPr>
      <w:r>
        <w:rPr>
          <w:rFonts w:ascii="Candara" w:hAnsi="Candara"/>
        </w:rPr>
        <w:t xml:space="preserve">Vybraný dodavatel je podle § 2e zákona č. 320/2001 Sb., o finanční kontrole ve znění pozdějších předpisů povinen spolupůsobit při výkonu finanční kontroly. </w:t>
      </w:r>
    </w:p>
    <w:p w:rsidR="0033469F" w:rsidRDefault="0033469F">
      <w:pPr>
        <w:jc w:val="both"/>
        <w:rPr>
          <w:rFonts w:ascii="Candara" w:hAnsi="Candara"/>
          <w:sz w:val="12"/>
          <w:szCs w:val="12"/>
        </w:rPr>
      </w:pPr>
    </w:p>
    <w:p w:rsidR="0033469F" w:rsidRDefault="003841F6">
      <w:pPr>
        <w:jc w:val="both"/>
        <w:rPr>
          <w:rFonts w:ascii="Candara" w:hAnsi="Candara"/>
        </w:rPr>
      </w:pPr>
      <w:r w:rsidRPr="003841F6">
        <w:rPr>
          <w:rFonts w:ascii="Candara" w:hAnsi="Candara"/>
        </w:rPr>
        <w:lastRenderedPageBreak/>
        <w:t>Zadavatel si vyhrazuje právo nevybrat žádného uchazeče.</w:t>
      </w:r>
    </w:p>
    <w:p w:rsidR="0033469F" w:rsidRDefault="0033469F">
      <w:pPr>
        <w:jc w:val="both"/>
        <w:rPr>
          <w:rFonts w:ascii="Candara" w:hAnsi="Candara"/>
          <w:sz w:val="12"/>
          <w:szCs w:val="12"/>
        </w:rPr>
      </w:pPr>
    </w:p>
    <w:p w:rsidR="0033469F" w:rsidRDefault="003841F6">
      <w:pPr>
        <w:jc w:val="both"/>
        <w:rPr>
          <w:rFonts w:ascii="Candara" w:hAnsi="Candara"/>
        </w:rPr>
      </w:pPr>
      <w:r w:rsidRPr="003841F6">
        <w:rPr>
          <w:rFonts w:ascii="Candara" w:hAnsi="Candara"/>
        </w:rPr>
        <w:t xml:space="preserve">Zadavatel si vyhrazuje právo zrušit zakázku </w:t>
      </w:r>
      <w:r w:rsidR="00016B01">
        <w:rPr>
          <w:rFonts w:ascii="Candara" w:hAnsi="Candara"/>
        </w:rPr>
        <w:t>v souladu se zákonem</w:t>
      </w:r>
      <w:r w:rsidRPr="003841F6">
        <w:rPr>
          <w:rFonts w:ascii="Candara" w:hAnsi="Candara"/>
        </w:rPr>
        <w:t xml:space="preserve">. </w:t>
      </w:r>
    </w:p>
    <w:p w:rsidR="0033469F" w:rsidRDefault="0033469F">
      <w:pPr>
        <w:jc w:val="both"/>
        <w:rPr>
          <w:rFonts w:ascii="Candara" w:hAnsi="Candara"/>
          <w:sz w:val="12"/>
          <w:szCs w:val="12"/>
        </w:rPr>
      </w:pPr>
    </w:p>
    <w:p w:rsidR="0033469F" w:rsidRDefault="00207484">
      <w:pPr>
        <w:jc w:val="both"/>
        <w:rPr>
          <w:rFonts w:ascii="Candara" w:hAnsi="Candara"/>
        </w:rPr>
      </w:pPr>
      <w:r>
        <w:rPr>
          <w:rFonts w:ascii="Candara" w:hAnsi="Candara"/>
        </w:rPr>
        <w:t>Zadavatel si v souladu s </w:t>
      </w:r>
      <w:proofErr w:type="spellStart"/>
      <w:r>
        <w:rPr>
          <w:rFonts w:ascii="Candara" w:hAnsi="Candara"/>
        </w:rPr>
        <w:t>ust</w:t>
      </w:r>
      <w:proofErr w:type="spellEnd"/>
      <w:r>
        <w:rPr>
          <w:rFonts w:ascii="Candara" w:hAnsi="Candara"/>
        </w:rPr>
        <w:t xml:space="preserve">. § 76 odst. 6 zákona č. 137/2006 Sb., o veřejných zakázkách, v platném znění vyhrazuje právo oznámit vyloučení uchazeče uveřejněním na profilu </w:t>
      </w:r>
      <w:r w:rsidRPr="008316C6">
        <w:rPr>
          <w:rFonts w:ascii="Candara" w:hAnsi="Candara"/>
        </w:rPr>
        <w:t>zadavatele. V takovém případě se oznámení o výběru nejvhodnější nabídky považuje za doručené okamžikem uveřejnění na profilu zadavatele.</w:t>
      </w:r>
    </w:p>
    <w:p w:rsidR="0033469F" w:rsidRDefault="0033469F">
      <w:pPr>
        <w:jc w:val="both"/>
        <w:rPr>
          <w:rFonts w:ascii="Candara" w:hAnsi="Candara"/>
          <w:sz w:val="12"/>
          <w:szCs w:val="12"/>
        </w:rPr>
      </w:pPr>
    </w:p>
    <w:p w:rsidR="0033469F" w:rsidRDefault="00207484">
      <w:pPr>
        <w:jc w:val="both"/>
        <w:rPr>
          <w:rFonts w:ascii="Candara" w:hAnsi="Candara"/>
        </w:rPr>
      </w:pPr>
      <w:r>
        <w:rPr>
          <w:rFonts w:ascii="Candara" w:hAnsi="Candara"/>
        </w:rPr>
        <w:t>Zadavatel si v souladu s </w:t>
      </w:r>
      <w:proofErr w:type="spellStart"/>
      <w:r>
        <w:rPr>
          <w:rFonts w:ascii="Candara" w:hAnsi="Candara"/>
        </w:rPr>
        <w:t>ust</w:t>
      </w:r>
      <w:proofErr w:type="spellEnd"/>
      <w:r>
        <w:rPr>
          <w:rFonts w:ascii="Candara" w:hAnsi="Candara"/>
        </w:rPr>
        <w:t>. § 81 odst. 4 zákona č. 137/2006 Sb., o veřejných zakázkách, v platném znění vyhrazuje právo uveřejnit oznámení o výběru nejvhodnější nabídky do 5 pracovních dnů od rozhodnutí podle odst. 1 na profilu zadavatele. V takovém případě se oznámení o výběru nejvhodnější nabídky považuje za doručené všem dotčeným zájemcům a všem dotčeným uchazečům okamžikem uveřejnění na profilu zadavatele.</w:t>
      </w:r>
    </w:p>
    <w:p w:rsidR="00AE6EFF" w:rsidRDefault="00AE6EFF">
      <w:pPr>
        <w:jc w:val="both"/>
        <w:rPr>
          <w:rFonts w:ascii="Candara" w:hAnsi="Candara"/>
        </w:rPr>
      </w:pPr>
    </w:p>
    <w:p w:rsidR="001E690B" w:rsidRDefault="001E690B">
      <w:pPr>
        <w:jc w:val="both"/>
        <w:rPr>
          <w:rFonts w:ascii="Candara" w:hAnsi="Candara"/>
        </w:rPr>
      </w:pPr>
    </w:p>
    <w:p w:rsidR="005272DD" w:rsidRPr="006E1505" w:rsidRDefault="003841F6" w:rsidP="00A02D6D">
      <w:pPr>
        <w:pBdr>
          <w:top w:val="single" w:sz="4" w:space="1" w:color="auto"/>
          <w:left w:val="single" w:sz="4" w:space="4" w:color="auto"/>
          <w:bottom w:val="single" w:sz="4" w:space="1" w:color="auto"/>
          <w:right w:val="single" w:sz="4" w:space="4" w:color="auto"/>
        </w:pBdr>
        <w:shd w:val="clear" w:color="auto" w:fill="99CCFF"/>
        <w:spacing w:after="120"/>
        <w:rPr>
          <w:rFonts w:ascii="Candara" w:hAnsi="Candara"/>
          <w:b/>
        </w:rPr>
      </w:pPr>
      <w:r w:rsidRPr="003841F6">
        <w:rPr>
          <w:rFonts w:ascii="Candara" w:hAnsi="Candara"/>
          <w:b/>
        </w:rPr>
        <w:t>11.  Přílohy výzvy</w:t>
      </w:r>
    </w:p>
    <w:p w:rsidR="007D4EE0" w:rsidRDefault="003841F6">
      <w:pPr>
        <w:tabs>
          <w:tab w:val="left" w:pos="5790"/>
        </w:tabs>
        <w:spacing w:after="120"/>
        <w:rPr>
          <w:rFonts w:ascii="Candara" w:hAnsi="Candara"/>
          <w:b/>
          <w:iCs/>
          <w:sz w:val="12"/>
          <w:szCs w:val="12"/>
        </w:rPr>
      </w:pPr>
      <w:r w:rsidRPr="003841F6">
        <w:rPr>
          <w:rFonts w:ascii="Candara" w:hAnsi="Candara"/>
          <w:b/>
          <w:iCs/>
          <w:sz w:val="12"/>
          <w:szCs w:val="12"/>
        </w:rPr>
        <w:tab/>
      </w:r>
    </w:p>
    <w:p w:rsidR="004037D8" w:rsidRPr="00274BF0" w:rsidRDefault="0005693F" w:rsidP="004037D8">
      <w:pPr>
        <w:rPr>
          <w:rFonts w:ascii="Candara" w:hAnsi="Candara"/>
          <w:iCs/>
        </w:rPr>
      </w:pPr>
      <w:r w:rsidRPr="0005693F">
        <w:rPr>
          <w:rFonts w:ascii="Candara" w:hAnsi="Candara"/>
          <w:iCs/>
        </w:rPr>
        <w:t xml:space="preserve">K této výzvě náleží následující přílohy: </w:t>
      </w:r>
    </w:p>
    <w:p w:rsidR="00274BF0" w:rsidRPr="00274BF0" w:rsidRDefault="0005693F" w:rsidP="00274BF0">
      <w:pPr>
        <w:pStyle w:val="Odstavecseseznamem"/>
        <w:numPr>
          <w:ilvl w:val="0"/>
          <w:numId w:val="62"/>
        </w:numPr>
        <w:spacing w:after="0"/>
        <w:jc w:val="both"/>
        <w:rPr>
          <w:rFonts w:ascii="Candara" w:hAnsi="Candara"/>
          <w:sz w:val="24"/>
          <w:szCs w:val="24"/>
        </w:rPr>
      </w:pPr>
      <w:r w:rsidRPr="0005693F">
        <w:rPr>
          <w:rFonts w:ascii="Candara" w:hAnsi="Candara"/>
          <w:sz w:val="24"/>
          <w:szCs w:val="24"/>
        </w:rPr>
        <w:t xml:space="preserve">synopse </w:t>
      </w:r>
    </w:p>
    <w:p w:rsidR="00274BF0" w:rsidRPr="00274BF0" w:rsidRDefault="0005693F" w:rsidP="00274BF0">
      <w:pPr>
        <w:pStyle w:val="Odstavecseseznamem"/>
        <w:numPr>
          <w:ilvl w:val="0"/>
          <w:numId w:val="62"/>
        </w:numPr>
        <w:spacing w:after="0"/>
        <w:jc w:val="both"/>
        <w:rPr>
          <w:rFonts w:ascii="Candara" w:hAnsi="Candara"/>
          <w:sz w:val="24"/>
          <w:szCs w:val="24"/>
        </w:rPr>
      </w:pPr>
      <w:r w:rsidRPr="0005693F">
        <w:rPr>
          <w:rFonts w:ascii="Candara" w:hAnsi="Candara"/>
          <w:sz w:val="24"/>
          <w:szCs w:val="24"/>
        </w:rPr>
        <w:t>rozpočet</w:t>
      </w:r>
    </w:p>
    <w:p w:rsidR="00274BF0" w:rsidRPr="00274BF0" w:rsidRDefault="0005693F" w:rsidP="00274BF0">
      <w:pPr>
        <w:pStyle w:val="Odstavecseseznamem"/>
        <w:numPr>
          <w:ilvl w:val="0"/>
          <w:numId w:val="62"/>
        </w:numPr>
        <w:spacing w:after="0"/>
        <w:jc w:val="both"/>
        <w:rPr>
          <w:rFonts w:ascii="Candara" w:hAnsi="Candara"/>
          <w:sz w:val="24"/>
          <w:szCs w:val="24"/>
        </w:rPr>
      </w:pPr>
      <w:r w:rsidRPr="0005693F">
        <w:rPr>
          <w:rFonts w:ascii="Candara" w:hAnsi="Candara"/>
          <w:sz w:val="24"/>
          <w:szCs w:val="24"/>
        </w:rPr>
        <w:t>smlouva</w:t>
      </w:r>
    </w:p>
    <w:p w:rsidR="002A3737" w:rsidRPr="006E1505" w:rsidRDefault="002A3737" w:rsidP="00A02D6D">
      <w:pPr>
        <w:rPr>
          <w:rFonts w:ascii="Candara" w:hAnsi="Candara"/>
        </w:rPr>
      </w:pPr>
    </w:p>
    <w:p w:rsidR="001F7A96" w:rsidRPr="006E1505" w:rsidRDefault="001F7A96" w:rsidP="00A02D6D">
      <w:pPr>
        <w:rPr>
          <w:rFonts w:ascii="Candara" w:hAnsi="Candara"/>
        </w:rPr>
      </w:pPr>
    </w:p>
    <w:p w:rsidR="000D7657" w:rsidRPr="00735612" w:rsidRDefault="003841F6" w:rsidP="00A02D6D">
      <w:pPr>
        <w:rPr>
          <w:rFonts w:ascii="Candara" w:hAnsi="Candara"/>
        </w:rPr>
      </w:pPr>
      <w:r w:rsidRPr="001E690B">
        <w:rPr>
          <w:rFonts w:ascii="Candara" w:hAnsi="Candara"/>
        </w:rPr>
        <w:t>V </w:t>
      </w:r>
      <w:r w:rsidR="00D32ED9" w:rsidRPr="001E690B">
        <w:rPr>
          <w:rFonts w:ascii="Candara" w:hAnsi="Candara"/>
        </w:rPr>
        <w:t xml:space="preserve">Brně dne </w:t>
      </w:r>
      <w:r w:rsidR="00393297" w:rsidRPr="001E690B">
        <w:rPr>
          <w:rFonts w:ascii="Candara" w:hAnsi="Candara"/>
        </w:rPr>
        <w:t>23. září 2013</w:t>
      </w:r>
      <w:r w:rsidR="001E690B" w:rsidRPr="001E690B">
        <w:rPr>
          <w:rFonts w:ascii="Candara" w:hAnsi="Candara"/>
        </w:rPr>
        <w:tab/>
      </w:r>
      <w:r w:rsidR="001E690B" w:rsidRPr="001E690B">
        <w:rPr>
          <w:rFonts w:ascii="Candara" w:hAnsi="Candara"/>
        </w:rPr>
        <w:tab/>
      </w:r>
      <w:r w:rsidR="001E690B" w:rsidRPr="001E690B">
        <w:rPr>
          <w:rFonts w:ascii="Candara" w:hAnsi="Candara"/>
        </w:rPr>
        <w:tab/>
      </w:r>
      <w:r w:rsidR="001E690B" w:rsidRPr="001E690B">
        <w:rPr>
          <w:rFonts w:ascii="Candara" w:hAnsi="Candara"/>
        </w:rPr>
        <w:tab/>
      </w:r>
      <w:r w:rsidR="001E690B" w:rsidRPr="001E690B">
        <w:rPr>
          <w:rFonts w:ascii="Candara" w:hAnsi="Candara"/>
        </w:rPr>
        <w:tab/>
        <w:t>P</w:t>
      </w:r>
      <w:r w:rsidR="00D32ED9" w:rsidRPr="001E690B">
        <w:rPr>
          <w:rFonts w:ascii="Candara" w:hAnsi="Candara"/>
        </w:rPr>
        <w:t>hDr</w:t>
      </w:r>
      <w:r w:rsidR="00D32ED9" w:rsidRPr="00735612">
        <w:rPr>
          <w:rFonts w:ascii="Candara" w:hAnsi="Candara"/>
        </w:rPr>
        <w:t>. Helena Burianová</w:t>
      </w:r>
    </w:p>
    <w:p w:rsidR="001F7A96" w:rsidRPr="006E1505" w:rsidRDefault="000D7657" w:rsidP="00A02D6D">
      <w:pPr>
        <w:rPr>
          <w:rFonts w:ascii="Candara" w:hAnsi="Candara"/>
        </w:rPr>
      </w:pPr>
      <w:r w:rsidRPr="00735612">
        <w:rPr>
          <w:rFonts w:ascii="Candara" w:hAnsi="Candara"/>
        </w:rPr>
        <w:tab/>
      </w:r>
      <w:r w:rsidRPr="00735612">
        <w:rPr>
          <w:rFonts w:ascii="Candara" w:hAnsi="Candara"/>
        </w:rPr>
        <w:tab/>
      </w:r>
      <w:r w:rsidRPr="00735612">
        <w:rPr>
          <w:rFonts w:ascii="Candara" w:hAnsi="Candara"/>
        </w:rPr>
        <w:tab/>
      </w:r>
      <w:r w:rsidRPr="00735612">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sidR="00D32ED9">
        <w:rPr>
          <w:rFonts w:ascii="Candara" w:hAnsi="Candara"/>
        </w:rPr>
        <w:t>předsedkyně</w:t>
      </w:r>
    </w:p>
    <w:p w:rsidR="00004AA2" w:rsidRPr="006E1505" w:rsidRDefault="00004AA2" w:rsidP="00A02D6D">
      <w:pPr>
        <w:rPr>
          <w:rFonts w:ascii="Candara" w:hAnsi="Candara"/>
        </w:rPr>
      </w:pPr>
    </w:p>
    <w:p w:rsidR="00327333" w:rsidRDefault="00327333" w:rsidP="00A02D6D">
      <w:pPr>
        <w:rPr>
          <w:rFonts w:ascii="Candara" w:hAnsi="Candara"/>
        </w:rPr>
      </w:pP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t>Mgr. Jaromír Kašpar</w:t>
      </w:r>
    </w:p>
    <w:p w:rsidR="00327333" w:rsidRDefault="00327333" w:rsidP="00A02D6D">
      <w:pPr>
        <w:rPr>
          <w:rFonts w:ascii="Candara" w:hAnsi="Candara"/>
        </w:rPr>
      </w:pP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t>jednatel AREA 2000 s.r.o.</w:t>
      </w:r>
    </w:p>
    <w:p w:rsidR="00327333" w:rsidRPr="00327333" w:rsidRDefault="00327333" w:rsidP="00A02D6D">
      <w:pPr>
        <w:rPr>
          <w:rFonts w:ascii="Candara" w:hAnsi="Candara"/>
          <w:sz w:val="20"/>
          <w:szCs w:val="20"/>
        </w:rPr>
      </w:pP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t xml:space="preserve">Středisko Tender </w:t>
      </w:r>
      <w:proofErr w:type="spellStart"/>
      <w:r>
        <w:rPr>
          <w:rFonts w:ascii="Candara" w:hAnsi="Candara"/>
        </w:rPr>
        <w:t>Consulting</w:t>
      </w:r>
      <w:proofErr w:type="spellEnd"/>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ab/>
      </w:r>
      <w:r w:rsidR="0058398B" w:rsidRPr="0058398B">
        <w:rPr>
          <w:rFonts w:ascii="Candara" w:hAnsi="Candara"/>
          <w:i/>
          <w:sz w:val="20"/>
          <w:szCs w:val="20"/>
        </w:rPr>
        <w:t>zplnomocněný zástupce zadavatele</w:t>
      </w:r>
      <w:r w:rsidR="0058398B" w:rsidRPr="0058398B">
        <w:rPr>
          <w:rFonts w:ascii="Candara" w:hAnsi="Candara"/>
          <w:sz w:val="20"/>
          <w:szCs w:val="20"/>
        </w:rPr>
        <w:tab/>
      </w:r>
      <w:r w:rsidR="0058398B" w:rsidRPr="0058398B">
        <w:rPr>
          <w:rFonts w:ascii="Candara" w:hAnsi="Candara"/>
          <w:sz w:val="20"/>
          <w:szCs w:val="20"/>
        </w:rPr>
        <w:tab/>
      </w:r>
    </w:p>
    <w:sectPr w:rsidR="00327333" w:rsidRPr="00327333" w:rsidSect="003841F6">
      <w:headerReference w:type="default" r:id="rId12"/>
      <w:footerReference w:type="even" r:id="rId13"/>
      <w:footerReference w:type="default" r:id="rId14"/>
      <w:pgSz w:w="11906" w:h="16838"/>
      <w:pgMar w:top="1418" w:right="1418" w:bottom="1418" w:left="1418"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5FD" w:rsidRDefault="004525FD">
      <w:r>
        <w:separator/>
      </w:r>
    </w:p>
  </w:endnote>
  <w:endnote w:type="continuationSeparator" w:id="0">
    <w:p w:rsidR="004525FD" w:rsidRDefault="004525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2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3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483" w:rsidRDefault="00AD4116">
    <w:pPr>
      <w:pStyle w:val="Zpat"/>
      <w:framePr w:wrap="around" w:vAnchor="text" w:hAnchor="margin" w:xAlign="center" w:y="1"/>
      <w:rPr>
        <w:rStyle w:val="slostrnky"/>
      </w:rPr>
    </w:pPr>
    <w:r>
      <w:rPr>
        <w:rStyle w:val="slostrnky"/>
      </w:rPr>
      <w:fldChar w:fldCharType="begin"/>
    </w:r>
    <w:r w:rsidR="00696483">
      <w:rPr>
        <w:rStyle w:val="slostrnky"/>
      </w:rPr>
      <w:instrText xml:space="preserve">PAGE  </w:instrText>
    </w:r>
    <w:r>
      <w:rPr>
        <w:rStyle w:val="slostrnky"/>
      </w:rPr>
      <w:fldChar w:fldCharType="end"/>
    </w:r>
  </w:p>
  <w:p w:rsidR="00696483" w:rsidRDefault="0069648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483" w:rsidRPr="005025A7" w:rsidRDefault="00AD4116">
    <w:pPr>
      <w:pStyle w:val="Zpat"/>
      <w:jc w:val="right"/>
      <w:rPr>
        <w:rFonts w:ascii="Candara" w:hAnsi="Candara"/>
        <w:sz w:val="20"/>
        <w:szCs w:val="20"/>
      </w:rPr>
    </w:pPr>
    <w:r w:rsidRPr="003841F6">
      <w:rPr>
        <w:rStyle w:val="slostrnky"/>
        <w:rFonts w:ascii="Candara" w:hAnsi="Candara"/>
        <w:sz w:val="20"/>
        <w:szCs w:val="20"/>
      </w:rPr>
      <w:fldChar w:fldCharType="begin"/>
    </w:r>
    <w:r w:rsidR="003841F6" w:rsidRPr="003841F6">
      <w:rPr>
        <w:rStyle w:val="slostrnky"/>
        <w:rFonts w:ascii="Candara" w:hAnsi="Candara"/>
        <w:sz w:val="20"/>
        <w:szCs w:val="20"/>
      </w:rPr>
      <w:instrText xml:space="preserve"> PAGE </w:instrText>
    </w:r>
    <w:r w:rsidRPr="003841F6">
      <w:rPr>
        <w:rStyle w:val="slostrnky"/>
        <w:rFonts w:ascii="Candara" w:hAnsi="Candara"/>
        <w:sz w:val="20"/>
        <w:szCs w:val="20"/>
      </w:rPr>
      <w:fldChar w:fldCharType="separate"/>
    </w:r>
    <w:r w:rsidR="00F511EC">
      <w:rPr>
        <w:rStyle w:val="slostrnky"/>
        <w:rFonts w:ascii="Candara" w:hAnsi="Candara"/>
        <w:noProof/>
        <w:sz w:val="20"/>
        <w:szCs w:val="20"/>
      </w:rPr>
      <w:t>10</w:t>
    </w:r>
    <w:r w:rsidRPr="003841F6">
      <w:rPr>
        <w:rStyle w:val="slostrnky"/>
        <w:rFonts w:ascii="Candara" w:hAnsi="Candara"/>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5FD" w:rsidRDefault="004525FD">
      <w:r>
        <w:separator/>
      </w:r>
    </w:p>
  </w:footnote>
  <w:footnote w:type="continuationSeparator" w:id="0">
    <w:p w:rsidR="004525FD" w:rsidRDefault="00452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4F2" w:rsidRDefault="009D0FDF">
    <w:pPr>
      <w:pStyle w:val="Zhlav"/>
    </w:pPr>
    <w:r>
      <w:rPr>
        <w:noProof/>
      </w:rPr>
      <w:drawing>
        <wp:inline distT="0" distB="0" distL="0" distR="0">
          <wp:extent cx="5972175" cy="1457325"/>
          <wp:effectExtent l="1905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972175" cy="1457325"/>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AA40478"/>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pPr>
        <w:ind w:left="0" w:firstLine="0"/>
      </w:pPr>
    </w:lvl>
  </w:abstractNum>
  <w:abstractNum w:abstractNumId="2">
    <w:nsid w:val="00377CAD"/>
    <w:multiLevelType w:val="hybridMultilevel"/>
    <w:tmpl w:val="AE5C9F46"/>
    <w:lvl w:ilvl="0" w:tplc="34621B6C">
      <w:start w:val="1"/>
      <w:numFmt w:val="bullet"/>
      <w:lvlText w:val=""/>
      <w:lvlJc w:val="left"/>
      <w:pPr>
        <w:tabs>
          <w:tab w:val="num" w:pos="1506"/>
        </w:tabs>
        <w:ind w:left="1506"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nsid w:val="027B632A"/>
    <w:multiLevelType w:val="hybridMultilevel"/>
    <w:tmpl w:val="E7C4DB54"/>
    <w:lvl w:ilvl="0" w:tplc="D6727542">
      <w:numFmt w:val="bullet"/>
      <w:lvlText w:val="-"/>
      <w:lvlJc w:val="left"/>
      <w:pPr>
        <w:ind w:left="720" w:hanging="360"/>
      </w:pPr>
      <w:rPr>
        <w:rFonts w:ascii="Candara" w:eastAsia="Times New Roman" w:hAnsi="Candara"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0C63D5"/>
    <w:multiLevelType w:val="hybridMultilevel"/>
    <w:tmpl w:val="7EE80528"/>
    <w:lvl w:ilvl="0" w:tplc="34621B6C">
      <w:start w:val="1"/>
      <w:numFmt w:val="bullet"/>
      <w:lvlText w:val=""/>
      <w:lvlJc w:val="left"/>
      <w:pPr>
        <w:tabs>
          <w:tab w:val="num" w:pos="720"/>
        </w:tabs>
        <w:ind w:left="720" w:hanging="360"/>
      </w:pPr>
      <w:rPr>
        <w:rFonts w:ascii="Symbol" w:hAnsi="Symbol" w:hint="default"/>
        <w:color w:val="auto"/>
      </w:rPr>
    </w:lvl>
    <w:lvl w:ilvl="1" w:tplc="34621B6C">
      <w:start w:val="1"/>
      <w:numFmt w:val="bullet"/>
      <w:lvlText w:val=""/>
      <w:lvlJc w:val="left"/>
      <w:pPr>
        <w:tabs>
          <w:tab w:val="num" w:pos="1440"/>
        </w:tabs>
        <w:ind w:left="1440" w:hanging="360"/>
      </w:pPr>
      <w:rPr>
        <w:rFonts w:ascii="Symbol" w:hAnsi="Symbol" w:hint="default"/>
        <w:color w:val="auto"/>
      </w:rPr>
    </w:lvl>
    <w:lvl w:ilvl="2" w:tplc="557CD10C">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82947CC"/>
    <w:multiLevelType w:val="hybridMultilevel"/>
    <w:tmpl w:val="C6A2C966"/>
    <w:lvl w:ilvl="0" w:tplc="F8C6565A">
      <w:start w:val="4"/>
      <w:numFmt w:val="upperLetter"/>
      <w:lvlText w:val="%1."/>
      <w:lvlJc w:val="left"/>
      <w:pPr>
        <w:tabs>
          <w:tab w:val="num" w:pos="2340"/>
        </w:tabs>
        <w:ind w:left="2340" w:hanging="360"/>
      </w:pPr>
      <w:rPr>
        <w:rFonts w:hint="default"/>
      </w:rPr>
    </w:lvl>
    <w:lvl w:ilvl="1" w:tplc="34621B6C">
      <w:start w:val="1"/>
      <w:numFmt w:val="bullet"/>
      <w:lvlText w:val=""/>
      <w:lvlJc w:val="left"/>
      <w:pPr>
        <w:tabs>
          <w:tab w:val="num" w:pos="3060"/>
        </w:tabs>
        <w:ind w:left="3060" w:hanging="360"/>
      </w:pPr>
      <w:rPr>
        <w:rFonts w:ascii="Symbol" w:hAnsi="Symbol" w:hint="default"/>
        <w:color w:val="auto"/>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6">
    <w:nsid w:val="0AF8082C"/>
    <w:multiLevelType w:val="hybridMultilevel"/>
    <w:tmpl w:val="3E6AC5B6"/>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0B4A4F5F"/>
    <w:multiLevelType w:val="hybridMultilevel"/>
    <w:tmpl w:val="6B3C5D54"/>
    <w:lvl w:ilvl="0" w:tplc="D6727542">
      <w:numFmt w:val="bullet"/>
      <w:lvlText w:val="-"/>
      <w:lvlJc w:val="left"/>
      <w:pPr>
        <w:ind w:left="720" w:hanging="360"/>
      </w:pPr>
      <w:rPr>
        <w:rFonts w:ascii="Candara" w:eastAsia="Times New Roman" w:hAnsi="Candara"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01B21F3"/>
    <w:multiLevelType w:val="hybridMultilevel"/>
    <w:tmpl w:val="BC4C321E"/>
    <w:lvl w:ilvl="0" w:tplc="883CDEF6">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07C0EE4"/>
    <w:multiLevelType w:val="hybridMultilevel"/>
    <w:tmpl w:val="379A5E1C"/>
    <w:lvl w:ilvl="0" w:tplc="04050001">
      <w:start w:val="1"/>
      <w:numFmt w:val="bullet"/>
      <w:lvlText w:val=""/>
      <w:lvlJc w:val="left"/>
      <w:pPr>
        <w:tabs>
          <w:tab w:val="num" w:pos="840"/>
        </w:tabs>
        <w:ind w:left="840" w:hanging="360"/>
      </w:pPr>
      <w:rPr>
        <w:rFonts w:ascii="Symbol" w:hAnsi="Symbo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0">
    <w:nsid w:val="12033119"/>
    <w:multiLevelType w:val="hybridMultilevel"/>
    <w:tmpl w:val="B36A7FB0"/>
    <w:lvl w:ilvl="0" w:tplc="AF26E8EA">
      <w:start w:val="4"/>
      <w:numFmt w:val="bullet"/>
      <w:lvlText w:val="-"/>
      <w:lvlJc w:val="left"/>
      <w:pPr>
        <w:tabs>
          <w:tab w:val="num" w:pos="720"/>
        </w:tabs>
        <w:ind w:left="720" w:hanging="360"/>
      </w:pPr>
      <w:rPr>
        <w:rFonts w:ascii="Arial" w:eastAsia="Times New Roman" w:hAnsi="Arial" w:cs="Arial" w:hint="default"/>
        <w:i w:val="0"/>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12D931BD"/>
    <w:multiLevelType w:val="hybridMultilevel"/>
    <w:tmpl w:val="A740F37C"/>
    <w:lvl w:ilvl="0" w:tplc="34621B6C">
      <w:start w:val="1"/>
      <w:numFmt w:val="bullet"/>
      <w:lvlText w:val=""/>
      <w:lvlJc w:val="left"/>
      <w:pPr>
        <w:tabs>
          <w:tab w:val="num" w:pos="720"/>
        </w:tabs>
        <w:ind w:left="720" w:hanging="360"/>
      </w:pPr>
      <w:rPr>
        <w:rFonts w:ascii="Symbol" w:hAnsi="Symbol" w:hint="default"/>
        <w:color w:val="auto"/>
      </w:rPr>
    </w:lvl>
    <w:lvl w:ilvl="1" w:tplc="34621B6C">
      <w:start w:val="1"/>
      <w:numFmt w:val="bullet"/>
      <w:lvlText w:val=""/>
      <w:lvlJc w:val="left"/>
      <w:pPr>
        <w:tabs>
          <w:tab w:val="num" w:pos="1440"/>
        </w:tabs>
        <w:ind w:left="1440" w:hanging="360"/>
      </w:pPr>
      <w:rPr>
        <w:rFonts w:ascii="Symbol" w:hAnsi="Symbol" w:hint="default"/>
        <w:color w:val="auto"/>
      </w:rPr>
    </w:lvl>
    <w:lvl w:ilvl="2" w:tplc="557CD10C">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3D86721"/>
    <w:multiLevelType w:val="hybridMultilevel"/>
    <w:tmpl w:val="62B65B4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8494D34"/>
    <w:multiLevelType w:val="hybridMultilevel"/>
    <w:tmpl w:val="0D8E82C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8FA7713"/>
    <w:multiLevelType w:val="hybridMultilevel"/>
    <w:tmpl w:val="808C1740"/>
    <w:lvl w:ilvl="0" w:tplc="34621B6C">
      <w:start w:val="1"/>
      <w:numFmt w:val="bullet"/>
      <w:lvlText w:val=""/>
      <w:lvlJc w:val="left"/>
      <w:pPr>
        <w:tabs>
          <w:tab w:val="num" w:pos="1506"/>
        </w:tabs>
        <w:ind w:left="1506"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1B51203C"/>
    <w:multiLevelType w:val="hybridMultilevel"/>
    <w:tmpl w:val="AAB0AE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F8089C"/>
    <w:multiLevelType w:val="hybridMultilevel"/>
    <w:tmpl w:val="EDBCCDAE"/>
    <w:lvl w:ilvl="0" w:tplc="C26657AA">
      <w:start w:val="1"/>
      <w:numFmt w:val="bullet"/>
      <w:lvlText w:val=""/>
      <w:lvlJc w:val="left"/>
      <w:pPr>
        <w:tabs>
          <w:tab w:val="num" w:pos="720"/>
        </w:tabs>
        <w:ind w:left="720" w:hanging="360"/>
      </w:pPr>
      <w:rPr>
        <w:rFonts w:ascii="Wingdings" w:hAnsi="Wingdings" w:hint="default"/>
        <w:i w:val="0"/>
        <w:color w:val="auto"/>
      </w:rPr>
    </w:lvl>
    <w:lvl w:ilvl="1" w:tplc="C26657AA">
      <w:start w:val="1"/>
      <w:numFmt w:val="bullet"/>
      <w:lvlText w:val=""/>
      <w:lvlJc w:val="left"/>
      <w:pPr>
        <w:tabs>
          <w:tab w:val="num" w:pos="1440"/>
        </w:tabs>
        <w:ind w:left="1440" w:hanging="360"/>
      </w:pPr>
      <w:rPr>
        <w:rFonts w:ascii="Wingdings" w:hAnsi="Wingdings" w:hint="default"/>
        <w:i w:val="0"/>
        <w:color w:val="auto"/>
      </w:rPr>
    </w:lvl>
    <w:lvl w:ilvl="2" w:tplc="D63675D6">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1D865D43"/>
    <w:multiLevelType w:val="hybridMultilevel"/>
    <w:tmpl w:val="AFF0000A"/>
    <w:lvl w:ilvl="0" w:tplc="F06625C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D9932A1"/>
    <w:multiLevelType w:val="hybridMultilevel"/>
    <w:tmpl w:val="1F5EB466"/>
    <w:lvl w:ilvl="0" w:tplc="0405000F">
      <w:start w:val="1"/>
      <w:numFmt w:val="decimal"/>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1DE2107B"/>
    <w:multiLevelType w:val="hybridMultilevel"/>
    <w:tmpl w:val="385A46C2"/>
    <w:lvl w:ilvl="0" w:tplc="A0EA9B42">
      <w:start w:val="1"/>
      <w:numFmt w:val="decimal"/>
      <w:lvlText w:val="%1."/>
      <w:lvlJc w:val="left"/>
      <w:pPr>
        <w:tabs>
          <w:tab w:val="num" w:pos="360"/>
        </w:tabs>
        <w:ind w:left="340" w:hanging="340"/>
      </w:pPr>
      <w:rPr>
        <w:rFonts w:hint="default"/>
        <w:b w:val="0"/>
        <w:i w:val="0"/>
        <w:u w:val="none"/>
      </w:rPr>
    </w:lvl>
    <w:lvl w:ilvl="1" w:tplc="F646A48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1E5029C2"/>
    <w:multiLevelType w:val="hybridMultilevel"/>
    <w:tmpl w:val="84BCAF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205229FB"/>
    <w:multiLevelType w:val="hybridMultilevel"/>
    <w:tmpl w:val="68C834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21200A0A"/>
    <w:multiLevelType w:val="hybridMultilevel"/>
    <w:tmpl w:val="59D6CFEC"/>
    <w:lvl w:ilvl="0" w:tplc="8D36BB70">
      <w:start w:val="1"/>
      <w:numFmt w:val="upp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nsid w:val="21515BB9"/>
    <w:multiLevelType w:val="hybridMultilevel"/>
    <w:tmpl w:val="CA6AC26C"/>
    <w:lvl w:ilvl="0" w:tplc="0405000F">
      <w:start w:val="1"/>
      <w:numFmt w:val="decimal"/>
      <w:lvlText w:val="%1."/>
      <w:lvlJc w:val="left"/>
      <w:pPr>
        <w:tabs>
          <w:tab w:val="num" w:pos="720"/>
        </w:tabs>
        <w:ind w:left="720" w:hanging="360"/>
      </w:pPr>
      <w:rPr>
        <w:rFonts w:hint="default"/>
      </w:rPr>
    </w:lvl>
    <w:lvl w:ilvl="1" w:tplc="34621B6C">
      <w:start w:val="1"/>
      <w:numFmt w:val="bullet"/>
      <w:lvlText w:val=""/>
      <w:lvlJc w:val="left"/>
      <w:pPr>
        <w:tabs>
          <w:tab w:val="num" w:pos="1440"/>
        </w:tabs>
        <w:ind w:left="1440" w:hanging="360"/>
      </w:pPr>
      <w:rPr>
        <w:rFonts w:ascii="Symbol" w:hAnsi="Symbol" w:hint="default"/>
        <w:color w:val="auto"/>
      </w:rPr>
    </w:lvl>
    <w:lvl w:ilvl="2" w:tplc="557CD10C">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223C04D6"/>
    <w:multiLevelType w:val="hybridMultilevel"/>
    <w:tmpl w:val="619028CA"/>
    <w:lvl w:ilvl="0" w:tplc="D6727542">
      <w:numFmt w:val="bullet"/>
      <w:lvlText w:val="-"/>
      <w:lvlJc w:val="left"/>
      <w:pPr>
        <w:ind w:left="1080" w:hanging="360"/>
      </w:pPr>
      <w:rPr>
        <w:rFonts w:ascii="Candara" w:eastAsia="Times New Roman" w:hAnsi="Candara" w:cs="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23000137"/>
    <w:multiLevelType w:val="hybridMultilevel"/>
    <w:tmpl w:val="DD92B630"/>
    <w:lvl w:ilvl="0" w:tplc="A8AC6DB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59928B8"/>
    <w:multiLevelType w:val="hybridMultilevel"/>
    <w:tmpl w:val="9FDC4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29CA5F6B"/>
    <w:multiLevelType w:val="multilevel"/>
    <w:tmpl w:val="4F68ADE6"/>
    <w:lvl w:ilvl="0">
      <w:start w:val="1"/>
      <w:numFmt w:val="decimal"/>
      <w:lvlText w:val="%1."/>
      <w:lvlJc w:val="left"/>
      <w:pPr>
        <w:tabs>
          <w:tab w:val="num" w:pos="360"/>
        </w:tabs>
        <w:ind w:left="360" w:hanging="360"/>
      </w:pPr>
      <w:rPr>
        <w:rFonts w:ascii="Candara" w:hAnsi="Candara" w:cs="Times New Roman" w:hint="default"/>
        <w:b/>
        <w:i w:val="0"/>
        <w:sz w:val="24"/>
        <w:szCs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2DE01F44"/>
    <w:multiLevelType w:val="hybridMultilevel"/>
    <w:tmpl w:val="0FF809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2E147582"/>
    <w:multiLevelType w:val="hybridMultilevel"/>
    <w:tmpl w:val="75826748"/>
    <w:lvl w:ilvl="0" w:tplc="A8AC6DB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1067B46"/>
    <w:multiLevelType w:val="hybridMultilevel"/>
    <w:tmpl w:val="E5489B98"/>
    <w:lvl w:ilvl="0" w:tplc="F1DE8A6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35A121CF"/>
    <w:multiLevelType w:val="hybridMultilevel"/>
    <w:tmpl w:val="5F4C47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3D1E5D9B"/>
    <w:multiLevelType w:val="hybridMultilevel"/>
    <w:tmpl w:val="4F4CAD00"/>
    <w:lvl w:ilvl="0" w:tplc="0405000F">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1D66539"/>
    <w:multiLevelType w:val="hybridMultilevel"/>
    <w:tmpl w:val="0D18C5D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7222F73"/>
    <w:multiLevelType w:val="hybridMultilevel"/>
    <w:tmpl w:val="E54C58A6"/>
    <w:lvl w:ilvl="0" w:tplc="919A54CE">
      <w:start w:val="1"/>
      <w:numFmt w:val="decimal"/>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498B1BF1"/>
    <w:multiLevelType w:val="hybridMultilevel"/>
    <w:tmpl w:val="3C54B264"/>
    <w:lvl w:ilvl="0" w:tplc="38BA9256">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4A142878"/>
    <w:multiLevelType w:val="hybridMultilevel"/>
    <w:tmpl w:val="57443018"/>
    <w:lvl w:ilvl="0" w:tplc="34621B6C">
      <w:start w:val="1"/>
      <w:numFmt w:val="bullet"/>
      <w:lvlText w:val=""/>
      <w:lvlJc w:val="left"/>
      <w:pPr>
        <w:tabs>
          <w:tab w:val="num" w:pos="720"/>
        </w:tabs>
        <w:ind w:left="720" w:hanging="360"/>
      </w:pPr>
      <w:rPr>
        <w:rFonts w:ascii="Symbol" w:hAnsi="Symbol" w:hint="default"/>
        <w:color w:val="auto"/>
      </w:rPr>
    </w:lvl>
    <w:lvl w:ilvl="1" w:tplc="34621B6C">
      <w:start w:val="1"/>
      <w:numFmt w:val="bullet"/>
      <w:lvlText w:val=""/>
      <w:lvlJc w:val="left"/>
      <w:pPr>
        <w:tabs>
          <w:tab w:val="num" w:pos="1440"/>
        </w:tabs>
        <w:ind w:left="1440" w:hanging="360"/>
      </w:pPr>
      <w:rPr>
        <w:rFonts w:ascii="Symbol" w:hAnsi="Symbol" w:hint="default"/>
        <w:color w:val="auto"/>
      </w:rPr>
    </w:lvl>
    <w:lvl w:ilvl="2" w:tplc="557CD10C">
      <w:start w:val="1"/>
      <w:numFmt w:val="upp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4D9F1458"/>
    <w:multiLevelType w:val="hybridMultilevel"/>
    <w:tmpl w:val="6DD05862"/>
    <w:lvl w:ilvl="0" w:tplc="D6727542">
      <w:numFmt w:val="bullet"/>
      <w:lvlText w:val="-"/>
      <w:lvlJc w:val="left"/>
      <w:pPr>
        <w:ind w:left="720" w:hanging="360"/>
      </w:pPr>
      <w:rPr>
        <w:rFonts w:ascii="Candara" w:eastAsia="Times New Roman" w:hAnsi="Candara"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E5147F1"/>
    <w:multiLevelType w:val="hybridMultilevel"/>
    <w:tmpl w:val="3A0C41CA"/>
    <w:lvl w:ilvl="0" w:tplc="0405000F">
      <w:start w:val="1"/>
      <w:numFmt w:val="decimal"/>
      <w:lvlText w:val="%1."/>
      <w:lvlJc w:val="left"/>
      <w:pPr>
        <w:tabs>
          <w:tab w:val="num" w:pos="720"/>
        </w:tabs>
        <w:ind w:left="720" w:hanging="360"/>
      </w:pPr>
      <w:rPr>
        <w:rFonts w:hint="default"/>
      </w:rPr>
    </w:lvl>
    <w:lvl w:ilvl="1" w:tplc="34621B6C">
      <w:start w:val="1"/>
      <w:numFmt w:val="bullet"/>
      <w:lvlText w:val=""/>
      <w:lvlJc w:val="left"/>
      <w:pPr>
        <w:tabs>
          <w:tab w:val="num" w:pos="1440"/>
        </w:tabs>
        <w:ind w:left="1440" w:hanging="360"/>
      </w:pPr>
      <w:rPr>
        <w:rFonts w:ascii="Symbol" w:hAnsi="Symbol"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4F9A0262"/>
    <w:multiLevelType w:val="hybridMultilevel"/>
    <w:tmpl w:val="8D4C4334"/>
    <w:lvl w:ilvl="0" w:tplc="E7EAB258">
      <w:start w:val="12"/>
      <w:numFmt w:val="bullet"/>
      <w:lvlText w:val="-"/>
      <w:lvlJc w:val="left"/>
      <w:pPr>
        <w:ind w:left="644" w:hanging="360"/>
      </w:pPr>
      <w:rPr>
        <w:rFonts w:ascii="Times New Roman" w:eastAsiaTheme="minorHAns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0">
    <w:nsid w:val="514D40F0"/>
    <w:multiLevelType w:val="hybridMultilevel"/>
    <w:tmpl w:val="DC6A8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1AF721E"/>
    <w:multiLevelType w:val="hybridMultilevel"/>
    <w:tmpl w:val="FB207E90"/>
    <w:lvl w:ilvl="0" w:tplc="FE4C3040">
      <w:start w:val="1"/>
      <w:numFmt w:val="decimal"/>
      <w:lvlText w:val="%1."/>
      <w:lvlJc w:val="left"/>
      <w:pPr>
        <w:ind w:left="717" w:hanging="360"/>
      </w:pPr>
      <w:rPr>
        <w:rFonts w:ascii="Candara" w:hAnsi="Candara" w:cs="Arial" w:hint="default"/>
        <w:sz w:val="24"/>
        <w:szCs w:val="24"/>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2">
    <w:nsid w:val="55BF37E1"/>
    <w:multiLevelType w:val="hybridMultilevel"/>
    <w:tmpl w:val="086A18FA"/>
    <w:lvl w:ilvl="0" w:tplc="D6727542">
      <w:numFmt w:val="bullet"/>
      <w:lvlText w:val="-"/>
      <w:lvlJc w:val="left"/>
      <w:pPr>
        <w:ind w:left="720" w:hanging="360"/>
      </w:pPr>
      <w:rPr>
        <w:rFonts w:ascii="Candara" w:eastAsia="Times New Roman" w:hAnsi="Candara"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0BE3650"/>
    <w:multiLevelType w:val="hybridMultilevel"/>
    <w:tmpl w:val="ADF895F6"/>
    <w:lvl w:ilvl="0" w:tplc="A8AC6DB2">
      <w:numFmt w:val="bullet"/>
      <w:lvlText w:val="-"/>
      <w:lvlJc w:val="left"/>
      <w:pPr>
        <w:ind w:left="1778" w:hanging="360"/>
      </w:pPr>
      <w:rPr>
        <w:rFonts w:ascii="Calibri" w:eastAsiaTheme="minorHAnsi" w:hAnsi="Calibri" w:cstheme="minorBid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4">
    <w:nsid w:val="615838CC"/>
    <w:multiLevelType w:val="hybridMultilevel"/>
    <w:tmpl w:val="E20C8C9E"/>
    <w:lvl w:ilvl="0" w:tplc="F61EA0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648C282F"/>
    <w:multiLevelType w:val="hybridMultilevel"/>
    <w:tmpl w:val="B05432A2"/>
    <w:lvl w:ilvl="0" w:tplc="A8AC6DB2">
      <w:numFmt w:val="bullet"/>
      <w:lvlText w:val="-"/>
      <w:lvlJc w:val="left"/>
      <w:pPr>
        <w:ind w:left="1080" w:hanging="360"/>
      </w:pPr>
      <w:rPr>
        <w:rFonts w:ascii="Calibri" w:eastAsiaTheme="minorHAnsi" w:hAnsi="Calibri"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nsid w:val="67FB42DB"/>
    <w:multiLevelType w:val="hybridMultilevel"/>
    <w:tmpl w:val="293E77B2"/>
    <w:lvl w:ilvl="0" w:tplc="A8AC6DB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6831656A"/>
    <w:multiLevelType w:val="hybridMultilevel"/>
    <w:tmpl w:val="67AA6BF6"/>
    <w:lvl w:ilvl="0" w:tplc="A8AC6DB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693D118A"/>
    <w:multiLevelType w:val="hybridMultilevel"/>
    <w:tmpl w:val="6810C9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0">
    <w:nsid w:val="6BFC03A6"/>
    <w:multiLevelType w:val="hybridMultilevel"/>
    <w:tmpl w:val="3E0A8676"/>
    <w:lvl w:ilvl="0" w:tplc="06F09D2C">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nsid w:val="6C0D067B"/>
    <w:multiLevelType w:val="hybridMultilevel"/>
    <w:tmpl w:val="570A7C5E"/>
    <w:lvl w:ilvl="0" w:tplc="34C85BC0">
      <w:start w:val="1"/>
      <w:numFmt w:val="lowerLetter"/>
      <w:lvlText w:val="%1)"/>
      <w:lvlJc w:val="left"/>
      <w:pPr>
        <w:tabs>
          <w:tab w:val="num" w:pos="720"/>
        </w:tabs>
        <w:ind w:left="720" w:hanging="360"/>
      </w:pPr>
      <w:rPr>
        <w:rFonts w:hint="default"/>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8A0C6280">
      <w:start w:val="1"/>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nsid w:val="6D0226D0"/>
    <w:multiLevelType w:val="hybridMultilevel"/>
    <w:tmpl w:val="33E08708"/>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6D1053F2"/>
    <w:multiLevelType w:val="hybridMultilevel"/>
    <w:tmpl w:val="75280F84"/>
    <w:lvl w:ilvl="0" w:tplc="D6727542">
      <w:numFmt w:val="bullet"/>
      <w:lvlText w:val="-"/>
      <w:lvlJc w:val="left"/>
      <w:pPr>
        <w:ind w:left="720" w:hanging="360"/>
      </w:pPr>
      <w:rPr>
        <w:rFonts w:ascii="Candara" w:eastAsia="Times New Roman" w:hAnsi="Candara"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6D774059"/>
    <w:multiLevelType w:val="hybridMultilevel"/>
    <w:tmpl w:val="5CBE57F4"/>
    <w:lvl w:ilvl="0" w:tplc="BC50C06E">
      <w:numFmt w:val="bullet"/>
      <w:lvlText w:val="-"/>
      <w:lvlJc w:val="left"/>
      <w:pPr>
        <w:ind w:left="1069" w:hanging="360"/>
      </w:pPr>
      <w:rPr>
        <w:rFonts w:ascii="Candara" w:eastAsia="Times New Roman" w:hAnsi="Candara" w:cs="Symbol" w:hint="default"/>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5">
    <w:nsid w:val="6D9E1973"/>
    <w:multiLevelType w:val="multilevel"/>
    <w:tmpl w:val="1382D026"/>
    <w:lvl w:ilvl="0">
      <w:start w:val="1"/>
      <w:numFmt w:val="none"/>
      <w:pStyle w:val="slovanseznam"/>
      <w:lvlText w:val="2"/>
      <w:lvlJc w:val="left"/>
      <w:pPr>
        <w:tabs>
          <w:tab w:val="num" w:pos="360"/>
        </w:tabs>
        <w:ind w:left="360" w:hanging="360"/>
      </w:pPr>
      <w:rPr>
        <w:rFonts w:ascii="Arial" w:hAnsi="Arial" w:hint="default"/>
        <w:b/>
        <w:i w:val="0"/>
        <w:sz w:val="20"/>
      </w:rPr>
    </w:lvl>
    <w:lvl w:ilvl="1">
      <w:start w:val="1"/>
      <w:numFmt w:val="none"/>
      <w:lvlText w:val="2.1"/>
      <w:lvlJc w:val="left"/>
      <w:pPr>
        <w:tabs>
          <w:tab w:val="num" w:pos="360"/>
        </w:tabs>
        <w:ind w:left="357" w:hanging="357"/>
      </w:pPr>
      <w:rPr>
        <w:rFonts w:ascii="Arial" w:hAnsi="Arial" w:hint="default"/>
        <w:b/>
        <w:i w:val="0"/>
        <w:sz w:val="20"/>
      </w:rPr>
    </w:lvl>
    <w:lvl w:ilvl="2">
      <w:start w:val="1"/>
      <w:numFmt w:val="decimal"/>
      <w:lvlText w:val="%32%1.2"/>
      <w:lvlJc w:val="left"/>
      <w:pPr>
        <w:tabs>
          <w:tab w:val="num" w:pos="720"/>
        </w:tabs>
        <w:ind w:left="357" w:hanging="357"/>
      </w:pPr>
      <w:rPr>
        <w:rFonts w:ascii="Arial" w:hAnsi="Arial" w:hint="default"/>
        <w:b/>
        <w:i w:val="0"/>
        <w:sz w:val="20"/>
      </w:rPr>
    </w:lvl>
    <w:lvl w:ilvl="3">
      <w:start w:val="1"/>
      <w:numFmt w:val="decimal"/>
      <w:lvlText w:val="%42%1.3"/>
      <w:lvlJc w:val="left"/>
      <w:pPr>
        <w:tabs>
          <w:tab w:val="num" w:pos="720"/>
        </w:tabs>
        <w:ind w:left="357" w:hanging="357"/>
      </w:pPr>
      <w:rPr>
        <w:rFonts w:ascii="Arial" w:hAnsi="Arial" w:hint="default"/>
        <w:b/>
        <w:i w:val="0"/>
        <w:sz w:val="20"/>
      </w:rPr>
    </w:lvl>
    <w:lvl w:ilvl="4">
      <w:start w:val="1"/>
      <w:numFmt w:val="decimal"/>
      <w:lvlText w:val="%1.4"/>
      <w:lvlJc w:val="left"/>
      <w:pPr>
        <w:tabs>
          <w:tab w:val="num" w:pos="1080"/>
        </w:tabs>
        <w:ind w:left="357" w:hanging="357"/>
      </w:pPr>
      <w:rPr>
        <w:rFonts w:ascii="Arial" w:hAnsi="Arial" w:hint="default"/>
        <w:b/>
        <w:i w:val="0"/>
        <w:sz w:val="20"/>
      </w:rPr>
    </w:lvl>
    <w:lvl w:ilvl="5">
      <w:start w:val="1"/>
      <w:numFmt w:val="decimal"/>
      <w:lvlText w:val="%1.5"/>
      <w:lvlJc w:val="left"/>
      <w:pPr>
        <w:tabs>
          <w:tab w:val="num" w:pos="1080"/>
        </w:tabs>
        <w:ind w:left="357" w:hanging="357"/>
      </w:pPr>
      <w:rPr>
        <w:rFonts w:ascii="Arial" w:hAnsi="Arial" w:hint="default"/>
        <w:b/>
        <w:i w:val="0"/>
        <w:sz w:val="20"/>
      </w:rPr>
    </w:lvl>
    <w:lvl w:ilvl="6">
      <w:start w:val="1"/>
      <w:numFmt w:val="decimal"/>
      <w:lvlText w:val="%1.6"/>
      <w:lvlJc w:val="left"/>
      <w:pPr>
        <w:tabs>
          <w:tab w:val="num" w:pos="1440"/>
        </w:tabs>
        <w:ind w:left="357" w:hanging="357"/>
      </w:pPr>
      <w:rPr>
        <w:rFonts w:ascii="Arial" w:hAnsi="Arial" w:hint="default"/>
        <w:b/>
        <w:i w:val="0"/>
        <w:sz w:val="20"/>
      </w:rPr>
    </w:lvl>
    <w:lvl w:ilvl="7">
      <w:start w:val="1"/>
      <w:numFmt w:val="decimal"/>
      <w:lvlText w:val="%1.%2.%3.%4.%5.%6.%7.%8."/>
      <w:lvlJc w:val="left"/>
      <w:pPr>
        <w:tabs>
          <w:tab w:val="num" w:pos="1440"/>
        </w:tabs>
        <w:ind w:left="357" w:hanging="357"/>
      </w:pPr>
      <w:rPr>
        <w:rFonts w:ascii="Arial" w:hAnsi="Arial" w:hint="default"/>
        <w:b/>
        <w:i w:val="0"/>
        <w:sz w:val="20"/>
      </w:rPr>
    </w:lvl>
    <w:lvl w:ilvl="8">
      <w:start w:val="1"/>
      <w:numFmt w:val="decimal"/>
      <w:lvlText w:val="%1.%2.%3.%4.%5.%6.%7.%8.%9."/>
      <w:lvlJc w:val="left"/>
      <w:pPr>
        <w:tabs>
          <w:tab w:val="num" w:pos="1800"/>
        </w:tabs>
        <w:ind w:left="357" w:hanging="357"/>
      </w:pPr>
      <w:rPr>
        <w:rFonts w:ascii="Arial" w:hAnsi="Arial" w:hint="default"/>
        <w:b/>
        <w:i w:val="0"/>
        <w:sz w:val="20"/>
      </w:rPr>
    </w:lvl>
  </w:abstractNum>
  <w:abstractNum w:abstractNumId="56">
    <w:nsid w:val="6FE57FAC"/>
    <w:multiLevelType w:val="hybridMultilevel"/>
    <w:tmpl w:val="60E801F0"/>
    <w:lvl w:ilvl="0" w:tplc="D6727542">
      <w:numFmt w:val="bullet"/>
      <w:lvlText w:val="-"/>
      <w:lvlJc w:val="left"/>
      <w:pPr>
        <w:tabs>
          <w:tab w:val="num" w:pos="720"/>
        </w:tabs>
        <w:ind w:left="720" w:hanging="360"/>
      </w:pPr>
      <w:rPr>
        <w:rFonts w:ascii="Candara" w:eastAsia="Times New Roman" w:hAnsi="Candara"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nsid w:val="75C14E42"/>
    <w:multiLevelType w:val="hybridMultilevel"/>
    <w:tmpl w:val="643EFC0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nsid w:val="75C718E5"/>
    <w:multiLevelType w:val="hybridMultilevel"/>
    <w:tmpl w:val="F342DCCA"/>
    <w:lvl w:ilvl="0" w:tplc="FFFFFFFF">
      <w:start w:val="1"/>
      <w:numFmt w:val="upperRoman"/>
      <w:lvlText w:val="%1."/>
      <w:lvlJc w:val="left"/>
      <w:pPr>
        <w:tabs>
          <w:tab w:val="num" w:pos="1080"/>
        </w:tabs>
        <w:ind w:left="1080"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79452F90"/>
    <w:multiLevelType w:val="hybridMultilevel"/>
    <w:tmpl w:val="295C3C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7B5D6E75"/>
    <w:multiLevelType w:val="hybridMultilevel"/>
    <w:tmpl w:val="37C27D94"/>
    <w:lvl w:ilvl="0" w:tplc="78A013C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nsid w:val="7D5904D1"/>
    <w:multiLevelType w:val="hybridMultilevel"/>
    <w:tmpl w:val="36E8D6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9"/>
  </w:num>
  <w:num w:numId="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8"/>
  </w:num>
  <w:num w:numId="4">
    <w:abstractNumId w:val="34"/>
  </w:num>
  <w:num w:numId="5">
    <w:abstractNumId w:val="23"/>
  </w:num>
  <w:num w:numId="6">
    <w:abstractNumId w:val="57"/>
  </w:num>
  <w:num w:numId="7">
    <w:abstractNumId w:val="27"/>
  </w:num>
  <w:num w:numId="8">
    <w:abstractNumId w:val="0"/>
  </w:num>
  <w:num w:numId="9">
    <w:abstractNumId w:val="38"/>
  </w:num>
  <w:num w:numId="10">
    <w:abstractNumId w:val="2"/>
  </w:num>
  <w:num w:numId="11">
    <w:abstractNumId w:val="14"/>
  </w:num>
  <w:num w:numId="12">
    <w:abstractNumId w:val="5"/>
  </w:num>
  <w:num w:numId="13">
    <w:abstractNumId w:val="4"/>
  </w:num>
  <w:num w:numId="14">
    <w:abstractNumId w:val="11"/>
  </w:num>
  <w:num w:numId="15">
    <w:abstractNumId w:val="36"/>
  </w:num>
  <w:num w:numId="16">
    <w:abstractNumId w:val="55"/>
  </w:num>
  <w:num w:numId="17">
    <w:abstractNumId w:val="32"/>
  </w:num>
  <w:num w:numId="18">
    <w:abstractNumId w:val="22"/>
  </w:num>
  <w:num w:numId="19">
    <w:abstractNumId w:val="9"/>
  </w:num>
  <w:num w:numId="20">
    <w:abstractNumId w:val="8"/>
  </w:num>
  <w:num w:numId="21">
    <w:abstractNumId w:val="10"/>
  </w:num>
  <w:num w:numId="22">
    <w:abstractNumId w:val="12"/>
  </w:num>
  <w:num w:numId="23">
    <w:abstractNumId w:val="61"/>
  </w:num>
  <w:num w:numId="24">
    <w:abstractNumId w:val="35"/>
  </w:num>
  <w:num w:numId="25">
    <w:abstractNumId w:val="50"/>
  </w:num>
  <w:num w:numId="26">
    <w:abstractNumId w:val="60"/>
  </w:num>
  <w:num w:numId="27">
    <w:abstractNumId w:val="1"/>
    <w:lvlOverride w:ilvl="0">
      <w:lvl w:ilvl="0">
        <w:numFmt w:val="bullet"/>
        <w:lvlText w:val=""/>
        <w:legacy w:legacy="1" w:legacySpace="0" w:legacyIndent="283"/>
        <w:lvlJc w:val="left"/>
        <w:pPr>
          <w:ind w:left="283" w:hanging="283"/>
        </w:pPr>
        <w:rPr>
          <w:rFonts w:ascii="Wingdings" w:hAnsi="Wingdings" w:hint="default"/>
          <w:b w:val="0"/>
          <w:i w:val="0"/>
          <w:strike w:val="0"/>
          <w:dstrike w:val="0"/>
          <w:sz w:val="24"/>
          <w:u w:val="none"/>
          <w:effect w:val="none"/>
        </w:rPr>
      </w:lvl>
    </w:lvlOverride>
  </w:num>
  <w:num w:numId="28">
    <w:abstractNumId w:val="20"/>
  </w:num>
  <w:num w:numId="29">
    <w:abstractNumId w:val="56"/>
  </w:num>
  <w:num w:numId="30">
    <w:abstractNumId w:val="44"/>
  </w:num>
  <w:num w:numId="31">
    <w:abstractNumId w:val="51"/>
  </w:num>
  <w:num w:numId="32">
    <w:abstractNumId w:val="19"/>
  </w:num>
  <w:num w:numId="33">
    <w:abstractNumId w:val="26"/>
  </w:num>
  <w:num w:numId="34">
    <w:abstractNumId w:val="3"/>
  </w:num>
  <w:num w:numId="35">
    <w:abstractNumId w:val="24"/>
  </w:num>
  <w:num w:numId="36">
    <w:abstractNumId w:val="54"/>
  </w:num>
  <w:num w:numId="37">
    <w:abstractNumId w:val="42"/>
  </w:num>
  <w:num w:numId="38">
    <w:abstractNumId w:val="21"/>
  </w:num>
  <w:num w:numId="39">
    <w:abstractNumId w:val="31"/>
  </w:num>
  <w:num w:numId="40">
    <w:abstractNumId w:val="37"/>
  </w:num>
  <w:num w:numId="41">
    <w:abstractNumId w:val="7"/>
  </w:num>
  <w:num w:numId="42">
    <w:abstractNumId w:val="53"/>
  </w:num>
  <w:num w:numId="43">
    <w:abstractNumId w:val="6"/>
  </w:num>
  <w:num w:numId="44">
    <w:abstractNumId w:val="15"/>
  </w:num>
  <w:num w:numId="45">
    <w:abstractNumId w:val="48"/>
  </w:num>
  <w:num w:numId="46">
    <w:abstractNumId w:val="40"/>
  </w:num>
  <w:num w:numId="47">
    <w:abstractNumId w:val="46"/>
  </w:num>
  <w:num w:numId="48">
    <w:abstractNumId w:val="43"/>
  </w:num>
  <w:num w:numId="49">
    <w:abstractNumId w:val="59"/>
  </w:num>
  <w:num w:numId="50">
    <w:abstractNumId w:val="17"/>
  </w:num>
  <w:num w:numId="51">
    <w:abstractNumId w:val="25"/>
  </w:num>
  <w:num w:numId="52">
    <w:abstractNumId w:val="29"/>
  </w:num>
  <w:num w:numId="53">
    <w:abstractNumId w:val="13"/>
  </w:num>
  <w:num w:numId="54">
    <w:abstractNumId w:val="33"/>
  </w:num>
  <w:num w:numId="55">
    <w:abstractNumId w:val="45"/>
  </w:num>
  <w:num w:numId="56">
    <w:abstractNumId w:val="30"/>
  </w:num>
  <w:num w:numId="57">
    <w:abstractNumId w:val="41"/>
  </w:num>
  <w:num w:numId="58">
    <w:abstractNumId w:val="39"/>
  </w:num>
  <w:num w:numId="59">
    <w:abstractNumId w:val="52"/>
  </w:num>
  <w:num w:numId="60">
    <w:abstractNumId w:val="47"/>
  </w:num>
  <w:num w:numId="61">
    <w:abstractNumId w:val="28"/>
  </w:num>
  <w:num w:numId="62">
    <w:abstractNumId w:val="1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33794"/>
  </w:hdrShapeDefaults>
  <w:footnotePr>
    <w:footnote w:id="-1"/>
    <w:footnote w:id="0"/>
  </w:footnotePr>
  <w:endnotePr>
    <w:endnote w:id="-1"/>
    <w:endnote w:id="0"/>
  </w:endnotePr>
  <w:compat/>
  <w:rsids>
    <w:rsidRoot w:val="00457369"/>
    <w:rsid w:val="00004AA2"/>
    <w:rsid w:val="000076B1"/>
    <w:rsid w:val="00010513"/>
    <w:rsid w:val="00016B01"/>
    <w:rsid w:val="000233BC"/>
    <w:rsid w:val="00031BDD"/>
    <w:rsid w:val="00042D39"/>
    <w:rsid w:val="000445AF"/>
    <w:rsid w:val="0005693F"/>
    <w:rsid w:val="0006016D"/>
    <w:rsid w:val="0006610C"/>
    <w:rsid w:val="00067308"/>
    <w:rsid w:val="00071AC9"/>
    <w:rsid w:val="00076F3A"/>
    <w:rsid w:val="000A227C"/>
    <w:rsid w:val="000A367A"/>
    <w:rsid w:val="000B399C"/>
    <w:rsid w:val="000B6076"/>
    <w:rsid w:val="000B7C4D"/>
    <w:rsid w:val="000C0F70"/>
    <w:rsid w:val="000C5BBF"/>
    <w:rsid w:val="000D7657"/>
    <w:rsid w:val="000E27E0"/>
    <w:rsid w:val="000E3724"/>
    <w:rsid w:val="000E767F"/>
    <w:rsid w:val="000F6415"/>
    <w:rsid w:val="00104FD9"/>
    <w:rsid w:val="001108F0"/>
    <w:rsid w:val="00114801"/>
    <w:rsid w:val="00114A3B"/>
    <w:rsid w:val="00117E70"/>
    <w:rsid w:val="001231BE"/>
    <w:rsid w:val="00131BCA"/>
    <w:rsid w:val="00141A7E"/>
    <w:rsid w:val="00152F1E"/>
    <w:rsid w:val="00157A69"/>
    <w:rsid w:val="00172952"/>
    <w:rsid w:val="00172DB8"/>
    <w:rsid w:val="001866C5"/>
    <w:rsid w:val="001871C6"/>
    <w:rsid w:val="001B423A"/>
    <w:rsid w:val="001E01F6"/>
    <w:rsid w:val="001E1D76"/>
    <w:rsid w:val="001E5E6B"/>
    <w:rsid w:val="001E690B"/>
    <w:rsid w:val="001F3C05"/>
    <w:rsid w:val="001F7A96"/>
    <w:rsid w:val="001F7C78"/>
    <w:rsid w:val="00200252"/>
    <w:rsid w:val="00207484"/>
    <w:rsid w:val="002104CC"/>
    <w:rsid w:val="00210757"/>
    <w:rsid w:val="002124AD"/>
    <w:rsid w:val="00227F96"/>
    <w:rsid w:val="0023091F"/>
    <w:rsid w:val="00250EC5"/>
    <w:rsid w:val="002543EA"/>
    <w:rsid w:val="002614A9"/>
    <w:rsid w:val="00274BF0"/>
    <w:rsid w:val="0027563D"/>
    <w:rsid w:val="00275D06"/>
    <w:rsid w:val="00283BFF"/>
    <w:rsid w:val="00287388"/>
    <w:rsid w:val="0029584B"/>
    <w:rsid w:val="002A1DB3"/>
    <w:rsid w:val="002A3092"/>
    <w:rsid w:val="002A32EF"/>
    <w:rsid w:val="002A3737"/>
    <w:rsid w:val="002A3D98"/>
    <w:rsid w:val="002A519D"/>
    <w:rsid w:val="002B3B42"/>
    <w:rsid w:val="002B5D94"/>
    <w:rsid w:val="002B7901"/>
    <w:rsid w:val="002C3F14"/>
    <w:rsid w:val="002C6872"/>
    <w:rsid w:val="002D2403"/>
    <w:rsid w:val="002F57A8"/>
    <w:rsid w:val="002F6F89"/>
    <w:rsid w:val="0030139E"/>
    <w:rsid w:val="00311B4C"/>
    <w:rsid w:val="00311E5B"/>
    <w:rsid w:val="00322346"/>
    <w:rsid w:val="00323EBC"/>
    <w:rsid w:val="00327333"/>
    <w:rsid w:val="003322D9"/>
    <w:rsid w:val="0033469F"/>
    <w:rsid w:val="00346D7E"/>
    <w:rsid w:val="00347584"/>
    <w:rsid w:val="0037139C"/>
    <w:rsid w:val="00377192"/>
    <w:rsid w:val="003810E7"/>
    <w:rsid w:val="003833B5"/>
    <w:rsid w:val="00383CAD"/>
    <w:rsid w:val="003841F6"/>
    <w:rsid w:val="00386AC7"/>
    <w:rsid w:val="00386B72"/>
    <w:rsid w:val="00387C58"/>
    <w:rsid w:val="00393297"/>
    <w:rsid w:val="003951E5"/>
    <w:rsid w:val="003976ED"/>
    <w:rsid w:val="003A4EE6"/>
    <w:rsid w:val="003D6ECC"/>
    <w:rsid w:val="00400170"/>
    <w:rsid w:val="004037D8"/>
    <w:rsid w:val="00403CAD"/>
    <w:rsid w:val="00414AEE"/>
    <w:rsid w:val="00417B28"/>
    <w:rsid w:val="00421809"/>
    <w:rsid w:val="004279A2"/>
    <w:rsid w:val="0043638E"/>
    <w:rsid w:val="00441233"/>
    <w:rsid w:val="004525FD"/>
    <w:rsid w:val="0045734B"/>
    <w:rsid w:val="00457369"/>
    <w:rsid w:val="004619BB"/>
    <w:rsid w:val="00462B9C"/>
    <w:rsid w:val="00463FF2"/>
    <w:rsid w:val="00466223"/>
    <w:rsid w:val="00477774"/>
    <w:rsid w:val="00486075"/>
    <w:rsid w:val="004A7A02"/>
    <w:rsid w:val="004B4630"/>
    <w:rsid w:val="004C46D3"/>
    <w:rsid w:val="004C542A"/>
    <w:rsid w:val="004E2A57"/>
    <w:rsid w:val="004E2DC1"/>
    <w:rsid w:val="004E649B"/>
    <w:rsid w:val="004F09C0"/>
    <w:rsid w:val="004F755C"/>
    <w:rsid w:val="004F7B4D"/>
    <w:rsid w:val="00502490"/>
    <w:rsid w:val="005025A7"/>
    <w:rsid w:val="00503351"/>
    <w:rsid w:val="0050455E"/>
    <w:rsid w:val="00506254"/>
    <w:rsid w:val="00507149"/>
    <w:rsid w:val="0051436C"/>
    <w:rsid w:val="005210AA"/>
    <w:rsid w:val="00523A26"/>
    <w:rsid w:val="00524552"/>
    <w:rsid w:val="005272DD"/>
    <w:rsid w:val="00544FB1"/>
    <w:rsid w:val="005462BB"/>
    <w:rsid w:val="00547CF6"/>
    <w:rsid w:val="00563C04"/>
    <w:rsid w:val="00567A89"/>
    <w:rsid w:val="00567D65"/>
    <w:rsid w:val="005775BC"/>
    <w:rsid w:val="0058398B"/>
    <w:rsid w:val="005A0CD3"/>
    <w:rsid w:val="005B018B"/>
    <w:rsid w:val="005D5FC0"/>
    <w:rsid w:val="005E3538"/>
    <w:rsid w:val="005E670F"/>
    <w:rsid w:val="0061169E"/>
    <w:rsid w:val="00617795"/>
    <w:rsid w:val="00622AF6"/>
    <w:rsid w:val="00627DD1"/>
    <w:rsid w:val="006458B7"/>
    <w:rsid w:val="00651092"/>
    <w:rsid w:val="006511E7"/>
    <w:rsid w:val="0067257C"/>
    <w:rsid w:val="0067294F"/>
    <w:rsid w:val="0068162D"/>
    <w:rsid w:val="00681807"/>
    <w:rsid w:val="006842A3"/>
    <w:rsid w:val="00696483"/>
    <w:rsid w:val="006A49C4"/>
    <w:rsid w:val="006B1C50"/>
    <w:rsid w:val="006B7243"/>
    <w:rsid w:val="006C0BC0"/>
    <w:rsid w:val="006C0DD0"/>
    <w:rsid w:val="006C18A5"/>
    <w:rsid w:val="006C3DD0"/>
    <w:rsid w:val="006D2C70"/>
    <w:rsid w:val="006E0B6F"/>
    <w:rsid w:val="006E1505"/>
    <w:rsid w:val="006E2214"/>
    <w:rsid w:val="006E313A"/>
    <w:rsid w:val="006E4F91"/>
    <w:rsid w:val="006E7320"/>
    <w:rsid w:val="006F1314"/>
    <w:rsid w:val="0071218B"/>
    <w:rsid w:val="007129CC"/>
    <w:rsid w:val="007142E3"/>
    <w:rsid w:val="007278E4"/>
    <w:rsid w:val="0073056B"/>
    <w:rsid w:val="00730C59"/>
    <w:rsid w:val="0073126D"/>
    <w:rsid w:val="00735612"/>
    <w:rsid w:val="0074263F"/>
    <w:rsid w:val="00747668"/>
    <w:rsid w:val="007502B8"/>
    <w:rsid w:val="0075697E"/>
    <w:rsid w:val="00763820"/>
    <w:rsid w:val="00763C4D"/>
    <w:rsid w:val="00771DB8"/>
    <w:rsid w:val="0079270C"/>
    <w:rsid w:val="007A4712"/>
    <w:rsid w:val="007A7D1D"/>
    <w:rsid w:val="007B47CD"/>
    <w:rsid w:val="007B5388"/>
    <w:rsid w:val="007B5DA1"/>
    <w:rsid w:val="007C10C6"/>
    <w:rsid w:val="007C6C69"/>
    <w:rsid w:val="007D31AA"/>
    <w:rsid w:val="007D4CA2"/>
    <w:rsid w:val="007D4EE0"/>
    <w:rsid w:val="007D731B"/>
    <w:rsid w:val="0080509D"/>
    <w:rsid w:val="0080709E"/>
    <w:rsid w:val="00814DB9"/>
    <w:rsid w:val="00816222"/>
    <w:rsid w:val="0082015B"/>
    <w:rsid w:val="00822880"/>
    <w:rsid w:val="008243B0"/>
    <w:rsid w:val="008252E2"/>
    <w:rsid w:val="00827140"/>
    <w:rsid w:val="0083278C"/>
    <w:rsid w:val="00832947"/>
    <w:rsid w:val="0085398D"/>
    <w:rsid w:val="00877880"/>
    <w:rsid w:val="0088736A"/>
    <w:rsid w:val="008936B4"/>
    <w:rsid w:val="008A26B6"/>
    <w:rsid w:val="008A27AD"/>
    <w:rsid w:val="008B03FD"/>
    <w:rsid w:val="008C2E13"/>
    <w:rsid w:val="00902060"/>
    <w:rsid w:val="00907347"/>
    <w:rsid w:val="00911208"/>
    <w:rsid w:val="00912D28"/>
    <w:rsid w:val="00920465"/>
    <w:rsid w:val="009245C4"/>
    <w:rsid w:val="00924B90"/>
    <w:rsid w:val="009369BC"/>
    <w:rsid w:val="00944B11"/>
    <w:rsid w:val="009464F2"/>
    <w:rsid w:val="00946528"/>
    <w:rsid w:val="009609DB"/>
    <w:rsid w:val="00975A5D"/>
    <w:rsid w:val="009A2E9A"/>
    <w:rsid w:val="009A7E2B"/>
    <w:rsid w:val="009B0263"/>
    <w:rsid w:val="009B0576"/>
    <w:rsid w:val="009B4BCE"/>
    <w:rsid w:val="009D0FDF"/>
    <w:rsid w:val="009D198A"/>
    <w:rsid w:val="009F15D4"/>
    <w:rsid w:val="009F6F2E"/>
    <w:rsid w:val="00A02D6D"/>
    <w:rsid w:val="00A2462F"/>
    <w:rsid w:val="00A25943"/>
    <w:rsid w:val="00A2738E"/>
    <w:rsid w:val="00A30D6A"/>
    <w:rsid w:val="00A44E1D"/>
    <w:rsid w:val="00A45F3B"/>
    <w:rsid w:val="00A478A8"/>
    <w:rsid w:val="00A545C0"/>
    <w:rsid w:val="00A5574E"/>
    <w:rsid w:val="00A62971"/>
    <w:rsid w:val="00A716E5"/>
    <w:rsid w:val="00A902A4"/>
    <w:rsid w:val="00AA353F"/>
    <w:rsid w:val="00AB14A3"/>
    <w:rsid w:val="00AB390A"/>
    <w:rsid w:val="00AC3324"/>
    <w:rsid w:val="00AC44C0"/>
    <w:rsid w:val="00AC5406"/>
    <w:rsid w:val="00AD0274"/>
    <w:rsid w:val="00AD0F8A"/>
    <w:rsid w:val="00AD4116"/>
    <w:rsid w:val="00AD78F6"/>
    <w:rsid w:val="00AD7E56"/>
    <w:rsid w:val="00AE5785"/>
    <w:rsid w:val="00AE68F7"/>
    <w:rsid w:val="00AE6EFF"/>
    <w:rsid w:val="00AF153B"/>
    <w:rsid w:val="00AF1DF1"/>
    <w:rsid w:val="00AF2363"/>
    <w:rsid w:val="00B06DB0"/>
    <w:rsid w:val="00B10753"/>
    <w:rsid w:val="00B17060"/>
    <w:rsid w:val="00B226D2"/>
    <w:rsid w:val="00B25356"/>
    <w:rsid w:val="00B263E7"/>
    <w:rsid w:val="00B27358"/>
    <w:rsid w:val="00B278E2"/>
    <w:rsid w:val="00B44D35"/>
    <w:rsid w:val="00B44DFA"/>
    <w:rsid w:val="00B53D0F"/>
    <w:rsid w:val="00B621DA"/>
    <w:rsid w:val="00B734FC"/>
    <w:rsid w:val="00B928DB"/>
    <w:rsid w:val="00B941E9"/>
    <w:rsid w:val="00BA0C66"/>
    <w:rsid w:val="00BA627D"/>
    <w:rsid w:val="00BE4B7F"/>
    <w:rsid w:val="00BF14DE"/>
    <w:rsid w:val="00C01A35"/>
    <w:rsid w:val="00C16E56"/>
    <w:rsid w:val="00C320CB"/>
    <w:rsid w:val="00C45BB2"/>
    <w:rsid w:val="00C4757D"/>
    <w:rsid w:val="00C54E55"/>
    <w:rsid w:val="00C56904"/>
    <w:rsid w:val="00C6674C"/>
    <w:rsid w:val="00C77A95"/>
    <w:rsid w:val="00C77CB0"/>
    <w:rsid w:val="00C83531"/>
    <w:rsid w:val="00C8710F"/>
    <w:rsid w:val="00C92EF7"/>
    <w:rsid w:val="00C957D8"/>
    <w:rsid w:val="00C95D90"/>
    <w:rsid w:val="00C97690"/>
    <w:rsid w:val="00CA3061"/>
    <w:rsid w:val="00CA348A"/>
    <w:rsid w:val="00CB1D57"/>
    <w:rsid w:val="00CC1BEF"/>
    <w:rsid w:val="00CC4A1E"/>
    <w:rsid w:val="00CC56A5"/>
    <w:rsid w:val="00CD3113"/>
    <w:rsid w:val="00CD6295"/>
    <w:rsid w:val="00CD62E1"/>
    <w:rsid w:val="00CD7E54"/>
    <w:rsid w:val="00CF7903"/>
    <w:rsid w:val="00D16EE8"/>
    <w:rsid w:val="00D25FC5"/>
    <w:rsid w:val="00D316AD"/>
    <w:rsid w:val="00D32ED9"/>
    <w:rsid w:val="00D33CE0"/>
    <w:rsid w:val="00D544F4"/>
    <w:rsid w:val="00D71435"/>
    <w:rsid w:val="00D7569D"/>
    <w:rsid w:val="00D77C33"/>
    <w:rsid w:val="00D84287"/>
    <w:rsid w:val="00D8497B"/>
    <w:rsid w:val="00DA08DF"/>
    <w:rsid w:val="00DA4804"/>
    <w:rsid w:val="00DB140C"/>
    <w:rsid w:val="00DB49BB"/>
    <w:rsid w:val="00DB72FA"/>
    <w:rsid w:val="00DC14FA"/>
    <w:rsid w:val="00DE2E39"/>
    <w:rsid w:val="00DE6AC6"/>
    <w:rsid w:val="00E1425C"/>
    <w:rsid w:val="00E17052"/>
    <w:rsid w:val="00E17D86"/>
    <w:rsid w:val="00E2496C"/>
    <w:rsid w:val="00E24DAA"/>
    <w:rsid w:val="00E33AC1"/>
    <w:rsid w:val="00E3642B"/>
    <w:rsid w:val="00E4052C"/>
    <w:rsid w:val="00E47E3C"/>
    <w:rsid w:val="00E57F4A"/>
    <w:rsid w:val="00E62A65"/>
    <w:rsid w:val="00E73611"/>
    <w:rsid w:val="00E971A2"/>
    <w:rsid w:val="00EC72DD"/>
    <w:rsid w:val="00ED595A"/>
    <w:rsid w:val="00F04282"/>
    <w:rsid w:val="00F04A38"/>
    <w:rsid w:val="00F06973"/>
    <w:rsid w:val="00F1046F"/>
    <w:rsid w:val="00F1082E"/>
    <w:rsid w:val="00F154EA"/>
    <w:rsid w:val="00F223A9"/>
    <w:rsid w:val="00F25CDE"/>
    <w:rsid w:val="00F416C3"/>
    <w:rsid w:val="00F45EFB"/>
    <w:rsid w:val="00F511EC"/>
    <w:rsid w:val="00F555DF"/>
    <w:rsid w:val="00F56FB7"/>
    <w:rsid w:val="00F5755C"/>
    <w:rsid w:val="00F6515F"/>
    <w:rsid w:val="00F91381"/>
    <w:rsid w:val="00F95C14"/>
    <w:rsid w:val="00F965A6"/>
    <w:rsid w:val="00FB040D"/>
    <w:rsid w:val="00FB5877"/>
    <w:rsid w:val="00FD0D59"/>
    <w:rsid w:val="00FD0F57"/>
    <w:rsid w:val="00FD7585"/>
    <w:rsid w:val="00FE2773"/>
    <w:rsid w:val="00FE7D7A"/>
    <w:rsid w:val="00FF0550"/>
    <w:rsid w:val="00FF10E4"/>
    <w:rsid w:val="00FF69E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841F6"/>
    <w:rPr>
      <w:sz w:val="24"/>
      <w:szCs w:val="24"/>
    </w:rPr>
  </w:style>
  <w:style w:type="paragraph" w:styleId="Nadpis1">
    <w:name w:val="heading 1"/>
    <w:basedOn w:val="Normln"/>
    <w:next w:val="Normln"/>
    <w:qFormat/>
    <w:rsid w:val="003841F6"/>
    <w:pPr>
      <w:keepNext/>
      <w:jc w:val="both"/>
      <w:outlineLvl w:val="0"/>
    </w:pPr>
    <w:rPr>
      <w:rFonts w:ascii="Arial" w:hAnsi="Arial" w:cs="Arial"/>
      <w:b/>
      <w:sz w:val="20"/>
      <w:szCs w:val="20"/>
    </w:rPr>
  </w:style>
  <w:style w:type="paragraph" w:styleId="Nadpis2">
    <w:name w:val="heading 2"/>
    <w:basedOn w:val="Normln"/>
    <w:next w:val="Normln"/>
    <w:qFormat/>
    <w:rsid w:val="002A1DB3"/>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3841F6"/>
    <w:pPr>
      <w:keepNext/>
      <w:spacing w:before="240" w:after="60"/>
      <w:outlineLvl w:val="2"/>
    </w:pPr>
    <w:rPr>
      <w:rFonts w:ascii="Arial" w:hAnsi="Arial" w:cs="Arial"/>
      <w:b/>
      <w:bCs/>
      <w:sz w:val="26"/>
      <w:szCs w:val="26"/>
    </w:rPr>
  </w:style>
  <w:style w:type="paragraph" w:styleId="Nadpis4">
    <w:name w:val="heading 4"/>
    <w:basedOn w:val="Normln"/>
    <w:next w:val="Normln"/>
    <w:qFormat/>
    <w:rsid w:val="003841F6"/>
    <w:pPr>
      <w:keepNext/>
      <w:outlineLvl w:val="3"/>
    </w:pPr>
    <w:rPr>
      <w:rFonts w:ascii="Arial" w:hAnsi="Arial" w:cs="Arial"/>
      <w:b/>
      <w:b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rsid w:val="003841F6"/>
    <w:rPr>
      <w:rFonts w:ascii="Courier New" w:hAnsi="Courier New" w:cs="Courier New"/>
      <w:sz w:val="20"/>
      <w:szCs w:val="20"/>
    </w:rPr>
  </w:style>
  <w:style w:type="paragraph" w:styleId="Zkladntext">
    <w:name w:val="Body Text"/>
    <w:basedOn w:val="Normln"/>
    <w:rsid w:val="003841F6"/>
    <w:rPr>
      <w:rFonts w:ascii="Arial" w:hAnsi="Arial" w:cs="Arial"/>
      <w:b/>
      <w:bCs/>
      <w:sz w:val="20"/>
    </w:rPr>
  </w:style>
  <w:style w:type="paragraph" w:styleId="Zpat">
    <w:name w:val="footer"/>
    <w:basedOn w:val="Normln"/>
    <w:rsid w:val="003841F6"/>
    <w:pPr>
      <w:tabs>
        <w:tab w:val="center" w:pos="4536"/>
        <w:tab w:val="right" w:pos="9072"/>
      </w:tabs>
    </w:pPr>
  </w:style>
  <w:style w:type="character" w:styleId="slostrnky">
    <w:name w:val="page number"/>
    <w:basedOn w:val="Standardnpsmoodstavce"/>
    <w:rsid w:val="003841F6"/>
  </w:style>
  <w:style w:type="paragraph" w:styleId="Textbubliny">
    <w:name w:val="Balloon Text"/>
    <w:basedOn w:val="Normln"/>
    <w:semiHidden/>
    <w:rsid w:val="003841F6"/>
    <w:rPr>
      <w:rFonts w:ascii="Tahoma" w:hAnsi="Tahoma" w:cs="Tahoma"/>
      <w:sz w:val="16"/>
      <w:szCs w:val="16"/>
    </w:rPr>
  </w:style>
  <w:style w:type="paragraph" w:styleId="Zhlav">
    <w:name w:val="header"/>
    <w:basedOn w:val="Normln"/>
    <w:rsid w:val="003841F6"/>
    <w:pPr>
      <w:tabs>
        <w:tab w:val="center" w:pos="4536"/>
        <w:tab w:val="right" w:pos="9072"/>
      </w:tabs>
    </w:pPr>
  </w:style>
  <w:style w:type="paragraph" w:customStyle="1" w:styleId="Textpsmene">
    <w:name w:val="Text písmene"/>
    <w:basedOn w:val="Normln"/>
    <w:rsid w:val="003841F6"/>
    <w:pPr>
      <w:numPr>
        <w:ilvl w:val="1"/>
        <w:numId w:val="1"/>
      </w:numPr>
      <w:jc w:val="both"/>
      <w:outlineLvl w:val="7"/>
    </w:pPr>
    <w:rPr>
      <w:szCs w:val="20"/>
    </w:rPr>
  </w:style>
  <w:style w:type="paragraph" w:customStyle="1" w:styleId="Textodstavce">
    <w:name w:val="Text odstavce"/>
    <w:basedOn w:val="Normln"/>
    <w:rsid w:val="003841F6"/>
    <w:pPr>
      <w:numPr>
        <w:numId w:val="1"/>
      </w:numPr>
      <w:tabs>
        <w:tab w:val="left" w:pos="851"/>
      </w:tabs>
      <w:spacing w:before="120" w:after="120"/>
      <w:jc w:val="both"/>
      <w:outlineLvl w:val="6"/>
    </w:pPr>
    <w:rPr>
      <w:szCs w:val="20"/>
    </w:rPr>
  </w:style>
  <w:style w:type="paragraph" w:customStyle="1" w:styleId="Textbodu">
    <w:name w:val="Text bodu"/>
    <w:basedOn w:val="Normln"/>
    <w:rsid w:val="003841F6"/>
    <w:pPr>
      <w:tabs>
        <w:tab w:val="num" w:pos="850"/>
      </w:tabs>
      <w:ind w:left="850" w:hanging="425"/>
      <w:jc w:val="both"/>
      <w:outlineLvl w:val="8"/>
    </w:pPr>
    <w:rPr>
      <w:szCs w:val="20"/>
    </w:rPr>
  </w:style>
  <w:style w:type="paragraph" w:styleId="Textvbloku">
    <w:name w:val="Block Text"/>
    <w:basedOn w:val="Normln"/>
    <w:rsid w:val="003841F6"/>
    <w:pPr>
      <w:tabs>
        <w:tab w:val="num" w:pos="530"/>
      </w:tabs>
      <w:ind w:left="530" w:right="110"/>
      <w:jc w:val="both"/>
    </w:pPr>
    <w:rPr>
      <w:rFonts w:ascii="Arial" w:hAnsi="Arial" w:cs="Arial"/>
      <w:sz w:val="20"/>
      <w:szCs w:val="20"/>
    </w:rPr>
  </w:style>
  <w:style w:type="character" w:styleId="Hypertextovodkaz">
    <w:name w:val="Hyperlink"/>
    <w:basedOn w:val="Standardnpsmoodstavce"/>
    <w:rsid w:val="003841F6"/>
    <w:rPr>
      <w:color w:val="0000FF"/>
      <w:u w:val="single"/>
    </w:rPr>
  </w:style>
  <w:style w:type="paragraph" w:styleId="Zkladntext2">
    <w:name w:val="Body Text 2"/>
    <w:basedOn w:val="Normln"/>
    <w:rsid w:val="003841F6"/>
    <w:pPr>
      <w:jc w:val="both"/>
    </w:pPr>
    <w:rPr>
      <w:rFonts w:ascii="Arial" w:hAnsi="Arial" w:cs="Arial"/>
      <w:bCs/>
      <w:iCs/>
      <w:sz w:val="20"/>
      <w:szCs w:val="20"/>
    </w:rPr>
  </w:style>
  <w:style w:type="paragraph" w:styleId="Zkladntext3">
    <w:name w:val="Body Text 3"/>
    <w:basedOn w:val="Normln"/>
    <w:rsid w:val="003841F6"/>
    <w:pPr>
      <w:jc w:val="both"/>
    </w:pPr>
    <w:rPr>
      <w:rFonts w:ascii="Arial" w:hAnsi="Arial" w:cs="Arial"/>
      <w:sz w:val="18"/>
      <w:szCs w:val="18"/>
    </w:rPr>
  </w:style>
  <w:style w:type="paragraph" w:styleId="Zkladntextodsazen">
    <w:name w:val="Body Text Indent"/>
    <w:basedOn w:val="Normln"/>
    <w:rsid w:val="003841F6"/>
    <w:pPr>
      <w:ind w:left="720"/>
      <w:jc w:val="both"/>
    </w:pPr>
    <w:rPr>
      <w:rFonts w:ascii="Arial" w:hAnsi="Arial" w:cs="Arial"/>
      <w:sz w:val="18"/>
      <w:szCs w:val="20"/>
    </w:rPr>
  </w:style>
  <w:style w:type="paragraph" w:styleId="Seznamsodrkami">
    <w:name w:val="List Bullet"/>
    <w:basedOn w:val="Normln"/>
    <w:autoRedefine/>
    <w:rsid w:val="003841F6"/>
    <w:pPr>
      <w:ind w:left="75"/>
      <w:jc w:val="both"/>
    </w:pPr>
    <w:rPr>
      <w:rFonts w:ascii="Arial" w:hAnsi="Arial" w:cs="Arial"/>
      <w:sz w:val="18"/>
      <w:szCs w:val="18"/>
    </w:rPr>
  </w:style>
  <w:style w:type="character" w:styleId="Odkaznakoment">
    <w:name w:val="annotation reference"/>
    <w:basedOn w:val="Standardnpsmoodstavce"/>
    <w:semiHidden/>
    <w:rsid w:val="003841F6"/>
    <w:rPr>
      <w:sz w:val="16"/>
      <w:szCs w:val="16"/>
    </w:rPr>
  </w:style>
  <w:style w:type="paragraph" w:styleId="Textkomente">
    <w:name w:val="annotation text"/>
    <w:basedOn w:val="Normln"/>
    <w:semiHidden/>
    <w:rsid w:val="003841F6"/>
    <w:rPr>
      <w:sz w:val="20"/>
      <w:szCs w:val="20"/>
    </w:rPr>
  </w:style>
  <w:style w:type="paragraph" w:styleId="Pedmtkomente">
    <w:name w:val="annotation subject"/>
    <w:basedOn w:val="Textkomente"/>
    <w:next w:val="Textkomente"/>
    <w:semiHidden/>
    <w:rsid w:val="003841F6"/>
    <w:rPr>
      <w:b/>
      <w:bCs/>
    </w:rPr>
  </w:style>
  <w:style w:type="paragraph" w:styleId="Seznamsodrkami2">
    <w:name w:val="List Bullet 2"/>
    <w:basedOn w:val="Normln"/>
    <w:rsid w:val="003841F6"/>
    <w:pPr>
      <w:numPr>
        <w:numId w:val="8"/>
      </w:numPr>
    </w:pPr>
  </w:style>
  <w:style w:type="paragraph" w:styleId="Zkladntextodsazen2">
    <w:name w:val="Body Text Indent 2"/>
    <w:basedOn w:val="Normln"/>
    <w:rsid w:val="003841F6"/>
    <w:pPr>
      <w:spacing w:after="120" w:line="480" w:lineRule="auto"/>
      <w:ind w:left="283"/>
    </w:pPr>
  </w:style>
  <w:style w:type="character" w:customStyle="1" w:styleId="Hypertextovodkaz1">
    <w:name w:val="Hypertextový odkaz1"/>
    <w:basedOn w:val="Standardnpsmoodstavce"/>
    <w:rsid w:val="003841F6"/>
    <w:rPr>
      <w:rFonts w:ascii="Verdana" w:hAnsi="Verdana" w:cs="Verdana"/>
      <w:color w:val="auto"/>
      <w:u w:val="single"/>
    </w:rPr>
  </w:style>
  <w:style w:type="paragraph" w:styleId="slovanseznam">
    <w:name w:val="List Number"/>
    <w:basedOn w:val="Normln"/>
    <w:rsid w:val="003841F6"/>
    <w:pPr>
      <w:numPr>
        <w:numId w:val="16"/>
      </w:numPr>
    </w:pPr>
  </w:style>
  <w:style w:type="paragraph" w:styleId="Nzev">
    <w:name w:val="Title"/>
    <w:basedOn w:val="Normln"/>
    <w:qFormat/>
    <w:rsid w:val="002A1DB3"/>
    <w:pPr>
      <w:jc w:val="center"/>
    </w:pPr>
    <w:rPr>
      <w:rFonts w:ascii="Lucida Sans Unicode" w:hAnsi="Lucida Sans Unicode" w:cs="Bookman Old Style"/>
      <w:b/>
      <w:bCs/>
      <w:sz w:val="40"/>
    </w:rPr>
  </w:style>
  <w:style w:type="paragraph" w:customStyle="1" w:styleId="Default">
    <w:name w:val="Default"/>
    <w:rsid w:val="007D31AA"/>
    <w:pPr>
      <w:autoSpaceDE w:val="0"/>
      <w:autoSpaceDN w:val="0"/>
      <w:adjustRightInd w:val="0"/>
    </w:pPr>
    <w:rPr>
      <w:color w:val="000000"/>
      <w:sz w:val="24"/>
      <w:szCs w:val="24"/>
    </w:rPr>
  </w:style>
  <w:style w:type="paragraph" w:styleId="Odstavecseseznamem">
    <w:name w:val="List Paragraph"/>
    <w:basedOn w:val="Normln"/>
    <w:uiPriority w:val="34"/>
    <w:qFormat/>
    <w:rsid w:val="004E2A57"/>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BE4B7F"/>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byrintbrn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hodne-uverejneni.cz/profil/265485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__doPostBack(%22ctl00$content$TabContainer1$prochazeniTabPanel$selectorList1%22,%2292110000-5%22)" TargetMode="External"/><Relationship Id="rId4" Type="http://schemas.openxmlformats.org/officeDocument/2006/relationships/settings" Target="settings.xml"/><Relationship Id="rId9" Type="http://schemas.openxmlformats.org/officeDocument/2006/relationships/hyperlink" Target="mailto:j.kaspar@area2000.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5D2C1-FB8E-406F-B381-3D16EC223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4371</Words>
  <Characters>25795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TEXT VÝZVY K PODÁNÍ NABÍDKY A PROKÁZÁNÍ KVALIFIKACE</vt:lpstr>
    </vt:vector>
  </TitlesOfParts>
  <Company>GORDION, s.r.o.</Company>
  <LinksUpToDate>false</LinksUpToDate>
  <CharactersWithSpaces>30106</CharactersWithSpaces>
  <SharedDoc>false</SharedDoc>
  <HLinks>
    <vt:vector size="36" baseType="variant">
      <vt:variant>
        <vt:i4>4915221</vt:i4>
      </vt:variant>
      <vt:variant>
        <vt:i4>18</vt:i4>
      </vt:variant>
      <vt:variant>
        <vt:i4>0</vt:i4>
      </vt:variant>
      <vt:variant>
        <vt:i4>5</vt:i4>
      </vt:variant>
      <vt:variant>
        <vt:lpwstr>http://www.tender-consulting.cz/</vt:lpwstr>
      </vt:variant>
      <vt:variant>
        <vt:lpwstr/>
      </vt:variant>
      <vt:variant>
        <vt:i4>7340076</vt:i4>
      </vt:variant>
      <vt:variant>
        <vt:i4>15</vt:i4>
      </vt:variant>
      <vt:variant>
        <vt:i4>0</vt:i4>
      </vt:variant>
      <vt:variant>
        <vt:i4>5</vt:i4>
      </vt:variant>
      <vt:variant>
        <vt:lpwstr>http://www.zoopraha.cz/</vt:lpwstr>
      </vt:variant>
      <vt:variant>
        <vt:lpwstr/>
      </vt:variant>
      <vt:variant>
        <vt:i4>4915221</vt:i4>
      </vt:variant>
      <vt:variant>
        <vt:i4>12</vt:i4>
      </vt:variant>
      <vt:variant>
        <vt:i4>0</vt:i4>
      </vt:variant>
      <vt:variant>
        <vt:i4>5</vt:i4>
      </vt:variant>
      <vt:variant>
        <vt:lpwstr>http://www.tender-consulting.cz/</vt:lpwstr>
      </vt:variant>
      <vt:variant>
        <vt:lpwstr/>
      </vt:variant>
      <vt:variant>
        <vt:i4>4259887</vt:i4>
      </vt:variant>
      <vt:variant>
        <vt:i4>9</vt:i4>
      </vt:variant>
      <vt:variant>
        <vt:i4>0</vt:i4>
      </vt:variant>
      <vt:variant>
        <vt:i4>5</vt:i4>
      </vt:variant>
      <vt:variant>
        <vt:lpwstr>mailto:j.kaspar@area2000.cz</vt:lpwstr>
      </vt:variant>
      <vt:variant>
        <vt:lpwstr/>
      </vt:variant>
      <vt:variant>
        <vt:i4>4915221</vt:i4>
      </vt:variant>
      <vt:variant>
        <vt:i4>6</vt:i4>
      </vt:variant>
      <vt:variant>
        <vt:i4>0</vt:i4>
      </vt:variant>
      <vt:variant>
        <vt:i4>5</vt:i4>
      </vt:variant>
      <vt:variant>
        <vt:lpwstr>http://www.tender-consulting.cz/</vt:lpwstr>
      </vt:variant>
      <vt:variant>
        <vt:lpwstr/>
      </vt:variant>
      <vt:variant>
        <vt:i4>4259887</vt:i4>
      </vt:variant>
      <vt:variant>
        <vt:i4>0</vt:i4>
      </vt:variant>
      <vt:variant>
        <vt:i4>0</vt:i4>
      </vt:variant>
      <vt:variant>
        <vt:i4>5</vt:i4>
      </vt:variant>
      <vt:variant>
        <vt:lpwstr>mailto:j.kaspar@area2000.cz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VÝZVY K PODÁNÍ NABÍDKY A PROKÁZÁNÍ KVALIFIKACE</dc:title>
  <dc:creator>Mgr. Šárka Hájková</dc:creator>
  <cp:lastModifiedBy>Your User Name</cp:lastModifiedBy>
  <cp:revision>5</cp:revision>
  <cp:lastPrinted>2011-01-10T12:57:00Z</cp:lastPrinted>
  <dcterms:created xsi:type="dcterms:W3CDTF">2013-09-19T14:19:00Z</dcterms:created>
  <dcterms:modified xsi:type="dcterms:W3CDTF">2013-09-19T18:45:00Z</dcterms:modified>
</cp:coreProperties>
</file>