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5D" w:rsidRPr="00EE4826" w:rsidRDefault="00D25F5D" w:rsidP="007C0EDB">
      <w:pPr>
        <w:pStyle w:val="Zpat"/>
        <w:widowControl w:val="0"/>
        <w:tabs>
          <w:tab w:val="clear" w:pos="4536"/>
          <w:tab w:val="clear" w:pos="9072"/>
          <w:tab w:val="left" w:pos="2835"/>
        </w:tabs>
        <w:rPr>
          <w:rFonts w:ascii="Tahoma" w:hAnsi="Tahoma" w:cs="Tahoma"/>
          <w:b/>
          <w:bCs/>
          <w:spacing w:val="-1"/>
        </w:rPr>
      </w:pPr>
      <w:bookmarkStart w:id="0" w:name="_Toc236561420"/>
      <w:r w:rsidRPr="00EE4826">
        <w:rPr>
          <w:rFonts w:ascii="Tahoma" w:hAnsi="Tahoma" w:cs="Tahoma"/>
          <w:b/>
          <w:bCs/>
          <w:spacing w:val="-1"/>
        </w:rPr>
        <w:t>Obchodní podmínky</w:t>
      </w:r>
    </w:p>
    <w:p w:rsidR="00D25F5D" w:rsidRPr="00EE4826" w:rsidRDefault="00D25F5D" w:rsidP="007C0EDB">
      <w:pPr>
        <w:pStyle w:val="Zpat"/>
        <w:widowControl w:val="0"/>
        <w:tabs>
          <w:tab w:val="clear" w:pos="4536"/>
          <w:tab w:val="clear" w:pos="9072"/>
          <w:tab w:val="left" w:pos="2835"/>
        </w:tabs>
        <w:rPr>
          <w:rFonts w:ascii="Tahoma" w:hAnsi="Tahoma" w:cs="Tahoma"/>
          <w:b/>
          <w:bCs/>
          <w:spacing w:val="-1"/>
        </w:rPr>
      </w:pPr>
    </w:p>
    <w:p w:rsidR="00D25F5D" w:rsidRPr="00EE4826" w:rsidRDefault="00D25F5D" w:rsidP="007C0EDB">
      <w:pPr>
        <w:pStyle w:val="Nadpis1"/>
        <w:keepNext w:val="0"/>
        <w:widowControl w:val="0"/>
        <w:rPr>
          <w:rFonts w:ascii="Tahoma" w:hAnsi="Tahoma" w:cs="Tahoma"/>
          <w:b/>
          <w:caps/>
          <w:sz w:val="20"/>
        </w:rPr>
      </w:pPr>
    </w:p>
    <w:bookmarkEnd w:id="0"/>
    <w:p w:rsidR="00D25F5D" w:rsidRPr="00EE4826" w:rsidRDefault="00D25F5D" w:rsidP="007C0EDB">
      <w:pPr>
        <w:pStyle w:val="Nadpis1"/>
        <w:keepNext w:val="0"/>
        <w:widowControl w:val="0"/>
        <w:rPr>
          <w:rFonts w:ascii="Tahoma" w:hAnsi="Tahoma" w:cs="Tahoma"/>
          <w:b/>
          <w:caps/>
          <w:sz w:val="20"/>
        </w:rPr>
      </w:pPr>
      <w:r w:rsidRPr="00EE4826">
        <w:rPr>
          <w:rFonts w:ascii="Tahoma" w:hAnsi="Tahoma" w:cs="Tahoma"/>
          <w:b/>
          <w:caps/>
          <w:sz w:val="20"/>
        </w:rPr>
        <w:t>SMLOUVA O DÍLO</w:t>
      </w:r>
    </w:p>
    <w:p w:rsidR="00D25F5D" w:rsidRPr="00EE4826" w:rsidRDefault="00D25F5D" w:rsidP="007C0EDB">
      <w:pPr>
        <w:pStyle w:val="Zkladntext"/>
        <w:widowControl w:val="0"/>
        <w:jc w:val="center"/>
        <w:rPr>
          <w:rFonts w:ascii="Tahoma" w:hAnsi="Tahoma" w:cs="Tahoma"/>
          <w:b/>
          <w:bCs/>
          <w:sz w:val="20"/>
        </w:rPr>
      </w:pPr>
    </w:p>
    <w:p w:rsidR="00D25F5D" w:rsidRPr="00EE4826" w:rsidRDefault="00D25F5D" w:rsidP="007C0EDB">
      <w:pPr>
        <w:pStyle w:val="Zkladntext"/>
        <w:widowControl w:val="0"/>
        <w:jc w:val="center"/>
        <w:rPr>
          <w:rFonts w:ascii="Tahoma" w:hAnsi="Tahoma" w:cs="Tahoma"/>
          <w:b/>
          <w:bCs/>
          <w:sz w:val="20"/>
        </w:rPr>
      </w:pPr>
      <w:r w:rsidRPr="00EE4826">
        <w:rPr>
          <w:rFonts w:ascii="Tahoma" w:hAnsi="Tahoma" w:cs="Tahoma"/>
          <w:b/>
          <w:bCs/>
          <w:sz w:val="20"/>
        </w:rPr>
        <w:t xml:space="preserve">I. </w:t>
      </w:r>
    </w:p>
    <w:p w:rsidR="00D25F5D" w:rsidRPr="00EE4826" w:rsidRDefault="00D25F5D" w:rsidP="007C0EDB">
      <w:pPr>
        <w:pStyle w:val="Zkladntext"/>
        <w:widowControl w:val="0"/>
        <w:jc w:val="center"/>
        <w:rPr>
          <w:rFonts w:ascii="Tahoma" w:hAnsi="Tahoma" w:cs="Tahoma"/>
          <w:b/>
          <w:bCs/>
          <w:sz w:val="20"/>
        </w:rPr>
      </w:pPr>
      <w:r w:rsidRPr="00EE4826">
        <w:rPr>
          <w:rFonts w:ascii="Tahoma" w:hAnsi="Tahoma" w:cs="Tahoma"/>
          <w:b/>
          <w:bCs/>
          <w:sz w:val="20"/>
        </w:rPr>
        <w:t>Smluvní strany</w:t>
      </w:r>
    </w:p>
    <w:p w:rsidR="00D25F5D" w:rsidRPr="00EE4826" w:rsidRDefault="00D25F5D" w:rsidP="007C0EDB">
      <w:pPr>
        <w:pStyle w:val="Zkladntext"/>
        <w:widowControl w:val="0"/>
        <w:rPr>
          <w:rFonts w:ascii="Tahoma" w:hAnsi="Tahoma" w:cs="Tahoma"/>
          <w:sz w:val="20"/>
        </w:rPr>
      </w:pPr>
    </w:p>
    <w:p w:rsidR="00D25F5D" w:rsidRPr="00EE4826" w:rsidRDefault="00D25F5D" w:rsidP="00574CE9">
      <w:pPr>
        <w:widowControl w:val="0"/>
        <w:tabs>
          <w:tab w:val="left" w:pos="426"/>
        </w:tabs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EE4826">
        <w:rPr>
          <w:rFonts w:ascii="Tahoma" w:hAnsi="Tahoma" w:cs="Tahoma"/>
          <w:b/>
          <w:bCs/>
          <w:sz w:val="20"/>
          <w:szCs w:val="20"/>
        </w:rPr>
        <w:t>1.</w:t>
      </w:r>
      <w:r w:rsidRPr="00EE4826">
        <w:rPr>
          <w:rFonts w:ascii="Tahoma" w:hAnsi="Tahoma" w:cs="Tahoma"/>
          <w:b/>
          <w:bCs/>
          <w:sz w:val="20"/>
          <w:szCs w:val="20"/>
        </w:rPr>
        <w:tab/>
      </w:r>
      <w:r w:rsidR="00574CE9">
        <w:rPr>
          <w:rFonts w:ascii="Tahoma" w:hAnsi="Tahoma" w:cs="Tahoma"/>
          <w:b/>
          <w:bCs/>
          <w:sz w:val="20"/>
          <w:szCs w:val="20"/>
        </w:rPr>
        <w:t>Gymnázium Hladnov a Jazyková škola s právem státní jazykové zkoušky, Ostrava, příspěvková organizace</w:t>
      </w:r>
    </w:p>
    <w:p w:rsidR="00D25F5D" w:rsidRPr="00EE4826" w:rsidRDefault="00D25F5D" w:rsidP="007C0EDB">
      <w:pPr>
        <w:widowControl w:val="0"/>
        <w:numPr>
          <w:ilvl w:val="12"/>
          <w:numId w:val="0"/>
        </w:numPr>
        <w:tabs>
          <w:tab w:val="left" w:pos="216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se sídlem:</w:t>
      </w:r>
      <w:r w:rsidR="00574CE9">
        <w:rPr>
          <w:rFonts w:ascii="Tahoma" w:hAnsi="Tahoma" w:cs="Tahoma"/>
          <w:sz w:val="20"/>
          <w:szCs w:val="20"/>
        </w:rPr>
        <w:t xml:space="preserve"> </w:t>
      </w:r>
      <w:r w:rsidR="00574CE9">
        <w:rPr>
          <w:rFonts w:ascii="Tahoma" w:hAnsi="Tahoma" w:cs="Tahoma"/>
          <w:sz w:val="20"/>
          <w:szCs w:val="20"/>
        </w:rPr>
        <w:tab/>
      </w:r>
      <w:r w:rsidR="00574CE9">
        <w:rPr>
          <w:rFonts w:ascii="Tahoma" w:hAnsi="Tahoma" w:cs="Tahoma"/>
          <w:sz w:val="20"/>
          <w:szCs w:val="20"/>
        </w:rPr>
        <w:tab/>
        <w:t>Hladnovská 35, 710 00 Ostrava-Slezská Ostrava</w:t>
      </w:r>
    </w:p>
    <w:p w:rsidR="00D25F5D" w:rsidRPr="00EE4826" w:rsidRDefault="00D25F5D" w:rsidP="007C0EDB">
      <w:pPr>
        <w:widowControl w:val="0"/>
        <w:numPr>
          <w:ilvl w:val="12"/>
          <w:numId w:val="0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zastoupen:</w:t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</w:r>
      <w:r w:rsidR="00574CE9">
        <w:rPr>
          <w:rFonts w:ascii="Tahoma" w:hAnsi="Tahoma" w:cs="Tahoma"/>
          <w:sz w:val="20"/>
          <w:szCs w:val="20"/>
        </w:rPr>
        <w:t>Mgr. Daniel Kašička</w:t>
      </w:r>
    </w:p>
    <w:p w:rsidR="00D25F5D" w:rsidRPr="00EE4826" w:rsidRDefault="00574CE9" w:rsidP="007C0EDB">
      <w:pPr>
        <w:widowControl w:val="0"/>
        <w:numPr>
          <w:ilvl w:val="12"/>
          <w:numId w:val="0"/>
        </w:numPr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574CE9">
        <w:rPr>
          <w:rFonts w:ascii="Tahoma" w:hAnsi="Tahoma" w:cs="Tahoma"/>
          <w:sz w:val="20"/>
          <w:szCs w:val="20"/>
        </w:rPr>
        <w:t>00842753</w:t>
      </w:r>
    </w:p>
    <w:p w:rsidR="00D25F5D" w:rsidRPr="00EE4826" w:rsidRDefault="00574CE9" w:rsidP="007C0EDB">
      <w:pPr>
        <w:widowControl w:val="0"/>
        <w:numPr>
          <w:ilvl w:val="12"/>
          <w:numId w:val="0"/>
        </w:numPr>
        <w:tabs>
          <w:tab w:val="left" w:pos="2160"/>
        </w:tabs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Bankovní spojení: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D25F5D" w:rsidRPr="00574CE9" w:rsidRDefault="00D25F5D" w:rsidP="007C0EDB">
      <w:pPr>
        <w:widowControl w:val="0"/>
        <w:numPr>
          <w:ilvl w:val="12"/>
          <w:numId w:val="0"/>
        </w:numPr>
        <w:tabs>
          <w:tab w:val="left" w:pos="2160"/>
        </w:tabs>
        <w:ind w:firstLine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Číslo účtu: </w:t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</w:r>
    </w:p>
    <w:p w:rsidR="00D25F5D" w:rsidRPr="00EE4826" w:rsidRDefault="00D25F5D" w:rsidP="007C0EDB">
      <w:pPr>
        <w:pStyle w:val="Zkladntext"/>
        <w:widowControl w:val="0"/>
        <w:numPr>
          <w:ilvl w:val="12"/>
          <w:numId w:val="0"/>
        </w:numPr>
        <w:ind w:firstLine="360"/>
        <w:rPr>
          <w:rFonts w:ascii="Tahoma" w:hAnsi="Tahoma" w:cs="Tahoma"/>
          <w:iCs/>
          <w:sz w:val="20"/>
        </w:rPr>
      </w:pPr>
    </w:p>
    <w:p w:rsidR="00D25F5D" w:rsidRPr="00EE4826" w:rsidRDefault="00D25F5D" w:rsidP="007C0EDB">
      <w:pPr>
        <w:pStyle w:val="Zkladntext"/>
        <w:widowControl w:val="0"/>
        <w:numPr>
          <w:ilvl w:val="12"/>
          <w:numId w:val="0"/>
        </w:numPr>
        <w:ind w:firstLine="360"/>
        <w:rPr>
          <w:rFonts w:ascii="Tahoma" w:hAnsi="Tahoma" w:cs="Tahoma"/>
          <w:iCs/>
          <w:sz w:val="20"/>
        </w:rPr>
      </w:pPr>
      <w:r w:rsidRPr="00EE4826">
        <w:rPr>
          <w:rFonts w:ascii="Tahoma" w:hAnsi="Tahoma" w:cs="Tahoma"/>
          <w:iCs/>
          <w:sz w:val="20"/>
        </w:rPr>
        <w:t>(dále jen „objednatel“)</w:t>
      </w:r>
    </w:p>
    <w:p w:rsidR="00D25F5D" w:rsidRPr="00EE4826" w:rsidRDefault="00D25F5D" w:rsidP="007C0EDB">
      <w:pPr>
        <w:pStyle w:val="Zpat"/>
        <w:widowControl w:val="0"/>
        <w:tabs>
          <w:tab w:val="clear" w:pos="4536"/>
          <w:tab w:val="clear" w:pos="9072"/>
          <w:tab w:val="left" w:pos="2835"/>
        </w:tabs>
        <w:ind w:firstLine="360"/>
        <w:rPr>
          <w:rFonts w:ascii="Tahoma" w:hAnsi="Tahoma" w:cs="Tahoma"/>
        </w:rPr>
      </w:pPr>
    </w:p>
    <w:p w:rsidR="00D25F5D" w:rsidRPr="00EE4826" w:rsidRDefault="00D25F5D" w:rsidP="007C0EDB">
      <w:pPr>
        <w:pStyle w:val="Zpat"/>
        <w:widowControl w:val="0"/>
        <w:tabs>
          <w:tab w:val="clear" w:pos="4536"/>
          <w:tab w:val="clear" w:pos="9072"/>
          <w:tab w:val="left" w:pos="2835"/>
        </w:tabs>
        <w:ind w:firstLine="360"/>
        <w:rPr>
          <w:rFonts w:ascii="Tahoma" w:hAnsi="Tahoma" w:cs="Tahoma"/>
        </w:rPr>
      </w:pPr>
      <w:r w:rsidRPr="00EE4826">
        <w:rPr>
          <w:rFonts w:ascii="Tahoma" w:hAnsi="Tahoma" w:cs="Tahoma"/>
        </w:rPr>
        <w:t>a</w:t>
      </w:r>
    </w:p>
    <w:p w:rsidR="00D25F5D" w:rsidRPr="00EE4826" w:rsidRDefault="00D25F5D" w:rsidP="007C0EDB">
      <w:pPr>
        <w:pStyle w:val="Zpat"/>
        <w:widowControl w:val="0"/>
        <w:tabs>
          <w:tab w:val="clear" w:pos="4536"/>
          <w:tab w:val="clear" w:pos="9072"/>
          <w:tab w:val="left" w:pos="2835"/>
        </w:tabs>
        <w:rPr>
          <w:rFonts w:ascii="Tahoma" w:hAnsi="Tahoma" w:cs="Tahoma"/>
        </w:rPr>
      </w:pPr>
    </w:p>
    <w:p w:rsidR="00D25F5D" w:rsidRPr="00EE4826" w:rsidRDefault="00D25F5D" w:rsidP="007C0EDB">
      <w:pPr>
        <w:widowControl w:val="0"/>
        <w:tabs>
          <w:tab w:val="left" w:pos="426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EE4826">
        <w:rPr>
          <w:rFonts w:ascii="Tahoma" w:hAnsi="Tahoma" w:cs="Tahoma"/>
          <w:b/>
          <w:bCs/>
          <w:sz w:val="20"/>
          <w:szCs w:val="20"/>
        </w:rPr>
        <w:t>2.</w:t>
      </w:r>
      <w:r w:rsidRPr="00EE4826">
        <w:rPr>
          <w:rFonts w:ascii="Tahoma" w:hAnsi="Tahoma" w:cs="Tahoma"/>
          <w:b/>
          <w:bCs/>
          <w:sz w:val="20"/>
          <w:szCs w:val="20"/>
        </w:rPr>
        <w:tab/>
      </w:r>
      <w:r w:rsidR="0077576E" w:rsidRPr="00EE4826">
        <w:rPr>
          <w:rFonts w:ascii="Tahoma" w:hAnsi="Tahoma" w:cs="Tahoma"/>
          <w:b/>
          <w:bCs/>
          <w:sz w:val="20"/>
          <w:szCs w:val="20"/>
        </w:rPr>
        <w:t>Obchodní firma</w:t>
      </w:r>
    </w:p>
    <w:p w:rsidR="00D25F5D" w:rsidRPr="00EE4826" w:rsidRDefault="00D25F5D" w:rsidP="007C0EDB">
      <w:pPr>
        <w:widowControl w:val="0"/>
        <w:numPr>
          <w:ilvl w:val="12"/>
          <w:numId w:val="0"/>
        </w:numPr>
        <w:ind w:firstLine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se sídlem:</w:t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  <w:t>…</w:t>
      </w:r>
    </w:p>
    <w:p w:rsidR="00D25F5D" w:rsidRPr="00EE4826" w:rsidRDefault="00D25F5D" w:rsidP="007C0EDB">
      <w:pPr>
        <w:widowControl w:val="0"/>
        <w:numPr>
          <w:ilvl w:val="12"/>
          <w:numId w:val="0"/>
        </w:numPr>
        <w:ind w:firstLine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zastoupená:</w:t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  <w:t>…</w:t>
      </w:r>
    </w:p>
    <w:p w:rsidR="00D25F5D" w:rsidRPr="00EE4826" w:rsidRDefault="00D25F5D" w:rsidP="007C0EDB">
      <w:pPr>
        <w:widowControl w:val="0"/>
        <w:numPr>
          <w:ilvl w:val="12"/>
          <w:numId w:val="0"/>
        </w:numPr>
        <w:ind w:firstLine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IČ:</w:t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  <w:t>…</w:t>
      </w:r>
    </w:p>
    <w:p w:rsidR="00D25F5D" w:rsidRPr="00EE4826" w:rsidRDefault="00D25F5D" w:rsidP="007C0EDB">
      <w:pPr>
        <w:widowControl w:val="0"/>
        <w:numPr>
          <w:ilvl w:val="12"/>
          <w:numId w:val="0"/>
        </w:numPr>
        <w:ind w:firstLine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DIČ:</w:t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  <w:t>…</w:t>
      </w:r>
    </w:p>
    <w:p w:rsidR="00D25F5D" w:rsidRPr="00EE4826" w:rsidRDefault="00D25F5D" w:rsidP="007C0EDB">
      <w:pPr>
        <w:widowControl w:val="0"/>
        <w:numPr>
          <w:ilvl w:val="12"/>
          <w:numId w:val="0"/>
        </w:numPr>
        <w:ind w:firstLine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Bankovní spojení:</w:t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  <w:t>…</w:t>
      </w:r>
    </w:p>
    <w:p w:rsidR="00D25F5D" w:rsidRPr="00EE4826" w:rsidRDefault="00D25F5D" w:rsidP="007C0EDB">
      <w:pPr>
        <w:widowControl w:val="0"/>
        <w:numPr>
          <w:ilvl w:val="12"/>
          <w:numId w:val="0"/>
        </w:numPr>
        <w:ind w:firstLine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Číslo účtu:</w:t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</w:r>
      <w:r w:rsidRPr="00EE4826">
        <w:rPr>
          <w:rFonts w:ascii="Tahoma" w:hAnsi="Tahoma" w:cs="Tahoma"/>
          <w:sz w:val="20"/>
          <w:szCs w:val="20"/>
        </w:rPr>
        <w:tab/>
        <w:t>…</w:t>
      </w:r>
    </w:p>
    <w:p w:rsidR="0077576E" w:rsidRPr="00EE4826" w:rsidRDefault="0077576E" w:rsidP="007C0EDB">
      <w:pPr>
        <w:widowControl w:val="0"/>
        <w:numPr>
          <w:ilvl w:val="12"/>
          <w:numId w:val="0"/>
        </w:numPr>
        <w:tabs>
          <w:tab w:val="left" w:pos="426"/>
          <w:tab w:val="left" w:pos="2977"/>
        </w:tabs>
        <w:spacing w:after="120"/>
        <w:ind w:left="357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Zapsána v obchodním rejstříku vedeném ……….. soudem v … , oddíl …, vložka …</w:t>
      </w:r>
    </w:p>
    <w:p w:rsidR="00D25F5D" w:rsidRPr="00EE4826" w:rsidRDefault="00D25F5D" w:rsidP="007C0EDB">
      <w:pPr>
        <w:widowControl w:val="0"/>
        <w:numPr>
          <w:ilvl w:val="12"/>
          <w:numId w:val="0"/>
        </w:numPr>
        <w:ind w:firstLine="360"/>
        <w:jc w:val="both"/>
        <w:rPr>
          <w:rFonts w:ascii="Tahoma" w:hAnsi="Tahoma" w:cs="Tahoma"/>
          <w:sz w:val="20"/>
          <w:szCs w:val="20"/>
        </w:rPr>
      </w:pPr>
    </w:p>
    <w:p w:rsidR="00D25F5D" w:rsidRPr="00EE4826" w:rsidRDefault="00D25F5D" w:rsidP="007C0EDB">
      <w:pPr>
        <w:widowControl w:val="0"/>
        <w:numPr>
          <w:ilvl w:val="12"/>
          <w:numId w:val="0"/>
        </w:numPr>
        <w:ind w:firstLine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(dále jen „zhotovitel“) </w:t>
      </w:r>
    </w:p>
    <w:p w:rsidR="00D25F5D" w:rsidRPr="00EE4826" w:rsidRDefault="00D25F5D" w:rsidP="007C0EDB">
      <w:pPr>
        <w:pStyle w:val="Zpat"/>
        <w:widowControl w:val="0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  <w:szCs w:val="20"/>
        </w:rPr>
      </w:pPr>
      <w:r w:rsidRPr="00EE4826">
        <w:rPr>
          <w:rFonts w:ascii="Tahoma" w:hAnsi="Tahoma" w:cs="Tahoma"/>
          <w:b/>
          <w:sz w:val="20"/>
          <w:szCs w:val="20"/>
        </w:rPr>
        <w:t>II.</w:t>
      </w:r>
    </w:p>
    <w:p w:rsidR="00D25F5D" w:rsidRPr="00EE4826" w:rsidRDefault="00D25F5D" w:rsidP="007C0EDB">
      <w:pPr>
        <w:pStyle w:val="Nadpis2"/>
        <w:keepNext w:val="0"/>
        <w:widowControl w:val="0"/>
        <w:tabs>
          <w:tab w:val="left" w:pos="7380"/>
        </w:tabs>
        <w:jc w:val="center"/>
        <w:rPr>
          <w:rFonts w:ascii="Tahoma" w:hAnsi="Tahoma" w:cs="Tahoma"/>
          <w:b/>
          <w:bCs/>
          <w:sz w:val="20"/>
        </w:rPr>
      </w:pPr>
      <w:r w:rsidRPr="00EE4826">
        <w:rPr>
          <w:rFonts w:ascii="Tahoma" w:hAnsi="Tahoma" w:cs="Tahoma"/>
          <w:b/>
          <w:bCs/>
          <w:sz w:val="20"/>
        </w:rPr>
        <w:t>Základní ustanovení</w:t>
      </w:r>
    </w:p>
    <w:p w:rsidR="00D25F5D" w:rsidRPr="00EE4826" w:rsidRDefault="00D25F5D" w:rsidP="007C0EDB">
      <w:pPr>
        <w:pStyle w:val="Textkomente"/>
        <w:widowControl w:val="0"/>
        <w:rPr>
          <w:rFonts w:ascii="Tahoma" w:hAnsi="Tahoma" w:cs="Tahoma"/>
        </w:rPr>
      </w:pPr>
    </w:p>
    <w:p w:rsidR="0077576E" w:rsidRPr="00EE4826" w:rsidRDefault="0077576E" w:rsidP="007C0EDB">
      <w:pPr>
        <w:pStyle w:val="OdstavecSmlouvy"/>
        <w:keepLines w:val="0"/>
        <w:widowControl w:val="0"/>
        <w:numPr>
          <w:ilvl w:val="0"/>
          <w:numId w:val="10"/>
        </w:numPr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Smluvní strany se ve smyslu § 262 odst. 1 zákona č. 513/1991 Sb., obchodního zákoníku, ve znění pozdějších předpisů (dále jen „obchodní zákoník“) dohodly, že se jejich závazkový vztah řídí tímto zákonem, a uzavírají podle ustanovení § 536 a násl. obchodního zákoníku tuto </w:t>
      </w:r>
      <w:r w:rsidRPr="00EE4826">
        <w:rPr>
          <w:rFonts w:ascii="Tahoma" w:hAnsi="Tahoma" w:cs="Tahoma"/>
          <w:iCs/>
          <w:sz w:val="20"/>
        </w:rPr>
        <w:t>Smlouvu o dílo</w:t>
      </w:r>
      <w:r w:rsidRPr="00EE4826">
        <w:rPr>
          <w:rFonts w:ascii="Tahoma" w:hAnsi="Tahoma" w:cs="Tahoma"/>
          <w:sz w:val="20"/>
        </w:rPr>
        <w:t xml:space="preserve"> </w:t>
      </w:r>
      <w:r w:rsidRPr="00EE4826">
        <w:rPr>
          <w:rFonts w:ascii="Tahoma" w:hAnsi="Tahoma" w:cs="Tahoma"/>
          <w:bCs/>
          <w:sz w:val="20"/>
        </w:rPr>
        <w:t>(dále jen „smlouva“)</w:t>
      </w:r>
      <w:r w:rsidRPr="00EE4826">
        <w:rPr>
          <w:rFonts w:ascii="Tahoma" w:hAnsi="Tahoma" w:cs="Tahoma"/>
          <w:sz w:val="20"/>
        </w:rPr>
        <w:t>.</w:t>
      </w:r>
    </w:p>
    <w:p w:rsidR="0077576E" w:rsidRPr="00EE4826" w:rsidRDefault="0077576E" w:rsidP="007C0EDB">
      <w:pPr>
        <w:pStyle w:val="OdstavecSmlouvy"/>
        <w:keepLines w:val="0"/>
        <w:widowControl w:val="0"/>
        <w:numPr>
          <w:ilvl w:val="0"/>
          <w:numId w:val="10"/>
        </w:numPr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zhotovitele je zhotovitel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77576E" w:rsidRPr="00EE4826" w:rsidRDefault="0077576E" w:rsidP="007C0EDB">
      <w:pPr>
        <w:pStyle w:val="OdstavecSmlouvy"/>
        <w:keepLines w:val="0"/>
        <w:widowControl w:val="0"/>
        <w:numPr>
          <w:ilvl w:val="0"/>
          <w:numId w:val="10"/>
        </w:numPr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Smluvní strany prohlašují, že osoby podepisující tuto smlouvu jsou k tomuto úkonu oprávněny.</w:t>
      </w:r>
    </w:p>
    <w:p w:rsidR="0077576E" w:rsidRPr="00EE4826" w:rsidRDefault="0077576E" w:rsidP="007C0EDB">
      <w:pPr>
        <w:pStyle w:val="OdstavecSmlouvy"/>
        <w:keepLines w:val="0"/>
        <w:widowControl w:val="0"/>
        <w:numPr>
          <w:ilvl w:val="0"/>
          <w:numId w:val="10"/>
        </w:numPr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Zhotovitel prohlašuje, že je odborně způsobilý k zajištění předmětu plnění podle této smlouvy.</w:t>
      </w:r>
    </w:p>
    <w:p w:rsidR="00620880" w:rsidRDefault="00620880" w:rsidP="007C0EDB">
      <w:pPr>
        <w:widowControl w:val="0"/>
        <w:spacing w:before="240" w:after="12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620880" w:rsidRDefault="00620880" w:rsidP="007C0EDB">
      <w:pPr>
        <w:widowControl w:val="0"/>
        <w:spacing w:before="240" w:after="12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bCs/>
          <w:sz w:val="20"/>
          <w:szCs w:val="20"/>
        </w:rPr>
      </w:pPr>
      <w:r w:rsidRPr="00EE4826">
        <w:rPr>
          <w:rFonts w:ascii="Tahoma" w:hAnsi="Tahoma" w:cs="Tahoma"/>
          <w:b/>
          <w:bCs/>
          <w:sz w:val="20"/>
          <w:szCs w:val="20"/>
        </w:rPr>
        <w:lastRenderedPageBreak/>
        <w:t>III.</w:t>
      </w:r>
    </w:p>
    <w:p w:rsidR="00D25F5D" w:rsidRPr="00EE4826" w:rsidRDefault="00D25F5D" w:rsidP="007C0EDB">
      <w:pPr>
        <w:pStyle w:val="Import3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jc w:val="center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b/>
          <w:bCs/>
          <w:sz w:val="20"/>
          <w:szCs w:val="20"/>
        </w:rPr>
        <w:t>Předmět smlouvy</w:t>
      </w:r>
    </w:p>
    <w:p w:rsidR="00D25F5D" w:rsidRPr="00EE4826" w:rsidRDefault="00D25F5D" w:rsidP="007C0EDB">
      <w:pPr>
        <w:widowControl w:val="0"/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</w:p>
    <w:p w:rsidR="00D25F5D" w:rsidRPr="00EE4826" w:rsidRDefault="00D25F5D" w:rsidP="007C0EDB">
      <w:pPr>
        <w:widowControl w:val="0"/>
        <w:numPr>
          <w:ilvl w:val="0"/>
          <w:numId w:val="19"/>
        </w:numPr>
        <w:tabs>
          <w:tab w:val="left" w:pos="426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Zhotovitel se zavazuje </w:t>
      </w:r>
      <w:r w:rsidR="00BB340B">
        <w:rPr>
          <w:rFonts w:ascii="Tahoma" w:hAnsi="Tahoma" w:cs="Tahoma"/>
          <w:sz w:val="20"/>
          <w:szCs w:val="20"/>
        </w:rPr>
        <w:t xml:space="preserve">pro objednatele vybudovat novou učebnu (posluchárnu) pro výuku přírodovědných předmětů, a to realizací drobných stavebních úprav a výrobou a dodávkou potřebného mobiliáře. </w:t>
      </w:r>
      <w:r w:rsidRPr="00EE4826">
        <w:rPr>
          <w:rFonts w:ascii="Tahoma" w:hAnsi="Tahoma" w:cs="Tahoma"/>
          <w:sz w:val="20"/>
          <w:szCs w:val="20"/>
        </w:rPr>
        <w:t>Podrobná specifikace díla je uvedena v příloze č. 1 této smlouvy, která je její nedílnou součástí (dále jen „dílo“). Objednatel se zavazuje dílo převzít bez vad a nedodělků v době předání a zaplatit za něj zhotoviteli cenu podle čl. IV. této smlouvy a podmínek dohodnutých v této smlouvě.</w:t>
      </w:r>
    </w:p>
    <w:p w:rsidR="0077576E" w:rsidRPr="00EE4826" w:rsidRDefault="0077576E" w:rsidP="007C0EDB">
      <w:pPr>
        <w:widowControl w:val="0"/>
        <w:numPr>
          <w:ilvl w:val="0"/>
          <w:numId w:val="19"/>
        </w:numPr>
        <w:tabs>
          <w:tab w:val="left" w:pos="426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Účelem této smlouvy je </w:t>
      </w:r>
      <w:r w:rsidR="00161566">
        <w:rPr>
          <w:rFonts w:ascii="Tahoma" w:hAnsi="Tahoma" w:cs="Tahoma"/>
          <w:sz w:val="20"/>
          <w:szCs w:val="20"/>
        </w:rPr>
        <w:t>vybudování přírodovědné učebny (posluchárny)</w:t>
      </w:r>
      <w:r w:rsidRPr="00EE4826">
        <w:rPr>
          <w:rFonts w:ascii="Tahoma" w:hAnsi="Tahoma" w:cs="Tahoma"/>
          <w:sz w:val="20"/>
          <w:szCs w:val="20"/>
        </w:rPr>
        <w:t xml:space="preserve">, přičemž tato aktivita je spolufinancována </w:t>
      </w:r>
      <w:r w:rsidR="00A639A2">
        <w:rPr>
          <w:rFonts w:ascii="Tahoma" w:hAnsi="Tahoma" w:cs="Tahoma"/>
          <w:sz w:val="20"/>
          <w:szCs w:val="20"/>
        </w:rPr>
        <w:t>z Evropského sociálního fondu a státního rozpočtu ČR prostřednictvím Operačního programu Vzdělávání pro konkurenceschopnost</w:t>
      </w:r>
      <w:r w:rsidRPr="00EE4826">
        <w:rPr>
          <w:rFonts w:ascii="Tahoma" w:hAnsi="Tahoma" w:cs="Tahoma"/>
          <w:sz w:val="20"/>
          <w:szCs w:val="20"/>
        </w:rPr>
        <w:t xml:space="preserve"> v rámci projektu </w:t>
      </w:r>
      <w:r w:rsidR="00A639A2">
        <w:rPr>
          <w:rFonts w:ascii="Tahoma" w:hAnsi="Tahoma" w:cs="Tahoma"/>
          <w:sz w:val="20"/>
          <w:szCs w:val="20"/>
        </w:rPr>
        <w:t>„Podpora přírodovědného a technického vzdělávání v Moravskoslezském kraji</w:t>
      </w:r>
      <w:r w:rsidRPr="00EE4826">
        <w:rPr>
          <w:rFonts w:ascii="Tahoma" w:hAnsi="Tahoma" w:cs="Tahoma"/>
          <w:sz w:val="20"/>
          <w:szCs w:val="20"/>
        </w:rPr>
        <w:t>.</w:t>
      </w:r>
    </w:p>
    <w:p w:rsidR="00D25F5D" w:rsidRPr="00E703C8" w:rsidRDefault="00D25F5D" w:rsidP="007806B3">
      <w:pPr>
        <w:widowControl w:val="0"/>
        <w:numPr>
          <w:ilvl w:val="0"/>
          <w:numId w:val="19"/>
        </w:numPr>
        <w:tabs>
          <w:tab w:val="left" w:pos="426"/>
        </w:tabs>
        <w:spacing w:before="240" w:after="120"/>
        <w:jc w:val="both"/>
        <w:rPr>
          <w:rFonts w:ascii="Tahoma" w:hAnsi="Tahoma" w:cs="Tahoma"/>
          <w:sz w:val="20"/>
          <w:szCs w:val="20"/>
        </w:rPr>
      </w:pPr>
      <w:r w:rsidRPr="00E703C8">
        <w:rPr>
          <w:rFonts w:ascii="Tahoma" w:hAnsi="Tahoma" w:cs="Tahoma"/>
          <w:sz w:val="20"/>
          <w:szCs w:val="20"/>
        </w:rPr>
        <w:t>Dílo má následující části:</w:t>
      </w:r>
    </w:p>
    <w:p w:rsidR="00D25F5D" w:rsidRPr="00E703C8" w:rsidRDefault="00E703C8" w:rsidP="007C0EDB">
      <w:pPr>
        <w:widowControl w:val="0"/>
        <w:numPr>
          <w:ilvl w:val="1"/>
          <w:numId w:val="15"/>
        </w:num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  <w:r w:rsidRPr="00E703C8">
        <w:rPr>
          <w:rFonts w:ascii="Tahoma" w:hAnsi="Tahoma" w:cs="Tahoma"/>
          <w:sz w:val="20"/>
          <w:szCs w:val="20"/>
        </w:rPr>
        <w:t>Realizace stavebních úprav.</w:t>
      </w:r>
    </w:p>
    <w:p w:rsidR="00D25F5D" w:rsidRPr="00E703C8" w:rsidRDefault="00E703C8" w:rsidP="00DF1083">
      <w:pPr>
        <w:widowControl w:val="0"/>
        <w:numPr>
          <w:ilvl w:val="1"/>
          <w:numId w:val="15"/>
        </w:numPr>
        <w:tabs>
          <w:tab w:val="left" w:pos="426"/>
        </w:tabs>
        <w:spacing w:before="240"/>
        <w:jc w:val="both"/>
        <w:rPr>
          <w:rFonts w:ascii="Tahoma" w:hAnsi="Tahoma" w:cs="Tahoma"/>
          <w:sz w:val="20"/>
          <w:szCs w:val="20"/>
        </w:rPr>
      </w:pPr>
      <w:r w:rsidRPr="00E703C8">
        <w:rPr>
          <w:rFonts w:ascii="Tahoma" w:hAnsi="Tahoma" w:cs="Tahoma"/>
          <w:sz w:val="20"/>
          <w:szCs w:val="20"/>
        </w:rPr>
        <w:t xml:space="preserve">Dodávka </w:t>
      </w:r>
      <w:r w:rsidR="00A12397">
        <w:rPr>
          <w:rFonts w:ascii="Tahoma" w:hAnsi="Tahoma" w:cs="Tahoma"/>
          <w:sz w:val="20"/>
          <w:szCs w:val="20"/>
        </w:rPr>
        <w:t xml:space="preserve">a instalace </w:t>
      </w:r>
      <w:r w:rsidRPr="00E703C8">
        <w:rPr>
          <w:rFonts w:ascii="Tahoma" w:hAnsi="Tahoma" w:cs="Tahoma"/>
          <w:sz w:val="20"/>
          <w:szCs w:val="20"/>
        </w:rPr>
        <w:t>mobiliáře a klimatizace.</w:t>
      </w:r>
    </w:p>
    <w:p w:rsidR="00E703C8" w:rsidRPr="00E703C8" w:rsidRDefault="00E703C8" w:rsidP="007C0EDB">
      <w:pPr>
        <w:widowControl w:val="0"/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</w:p>
    <w:p w:rsidR="00D25F5D" w:rsidRPr="00EE4826" w:rsidRDefault="00D25F5D" w:rsidP="007C0EDB">
      <w:pPr>
        <w:widowControl w:val="0"/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  <w:r w:rsidRPr="00E703C8">
        <w:rPr>
          <w:rFonts w:ascii="Tahoma" w:hAnsi="Tahoma" w:cs="Tahoma"/>
          <w:sz w:val="20"/>
          <w:szCs w:val="20"/>
        </w:rPr>
        <w:tab/>
        <w:t>(podrobná specifikace jednotlivých částí díla je uvedena v příloze č. 1 této smlouvy)</w:t>
      </w:r>
      <w:r w:rsidR="0077576E" w:rsidRPr="00E703C8">
        <w:rPr>
          <w:rFonts w:ascii="Tahoma" w:hAnsi="Tahoma" w:cs="Tahoma"/>
          <w:sz w:val="20"/>
          <w:szCs w:val="20"/>
        </w:rPr>
        <w:t>.</w:t>
      </w:r>
    </w:p>
    <w:p w:rsidR="00D25F5D" w:rsidRPr="00EE4826" w:rsidRDefault="00D25F5D" w:rsidP="007C0EDB">
      <w:pPr>
        <w:widowControl w:val="0"/>
        <w:numPr>
          <w:ilvl w:val="0"/>
          <w:numId w:val="19"/>
        </w:numPr>
        <w:tabs>
          <w:tab w:val="left" w:pos="426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Smluvní strany prohlašují, že dílo není plněním nemožným a že tuto smlouvu uzavřely po pečlivém zvážení všech možných důsledků.</w:t>
      </w: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  <w:szCs w:val="20"/>
        </w:rPr>
      </w:pPr>
      <w:r w:rsidRPr="00EE4826">
        <w:rPr>
          <w:rFonts w:ascii="Tahoma" w:hAnsi="Tahoma" w:cs="Tahoma"/>
          <w:b/>
          <w:sz w:val="20"/>
          <w:szCs w:val="20"/>
        </w:rPr>
        <w:t>IV.</w:t>
      </w:r>
    </w:p>
    <w:p w:rsidR="00D25F5D" w:rsidRPr="00EE4826" w:rsidRDefault="00D25F5D" w:rsidP="007C0EDB">
      <w:pPr>
        <w:pStyle w:val="Nadpis2"/>
        <w:keepNext w:val="0"/>
        <w:widowControl w:val="0"/>
        <w:jc w:val="center"/>
        <w:rPr>
          <w:rFonts w:ascii="Tahoma" w:hAnsi="Tahoma" w:cs="Tahoma"/>
          <w:b/>
          <w:sz w:val="20"/>
        </w:rPr>
      </w:pPr>
      <w:r w:rsidRPr="00EE4826">
        <w:rPr>
          <w:rFonts w:ascii="Tahoma" w:hAnsi="Tahoma" w:cs="Tahoma"/>
          <w:b/>
          <w:sz w:val="20"/>
        </w:rPr>
        <w:t>Cena za dílo</w:t>
      </w:r>
    </w:p>
    <w:p w:rsidR="00D25F5D" w:rsidRPr="00EE4826" w:rsidRDefault="00D25F5D" w:rsidP="007C0EDB">
      <w:pPr>
        <w:widowControl w:val="0"/>
        <w:numPr>
          <w:ilvl w:val="0"/>
          <w:numId w:val="7"/>
        </w:numPr>
        <w:tabs>
          <w:tab w:val="left" w:pos="540"/>
          <w:tab w:val="left" w:pos="1980"/>
          <w:tab w:val="left" w:pos="7380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Cena za dílo činí bez DPH …….,- Kč (slovy: …………………….…………… korun českých), DPH ve v</w:t>
      </w:r>
      <w:r w:rsidR="00DE03A9">
        <w:rPr>
          <w:rFonts w:ascii="Tahoma" w:hAnsi="Tahoma" w:cs="Tahoma"/>
          <w:sz w:val="20"/>
          <w:szCs w:val="20"/>
        </w:rPr>
        <w:t>ýši …. % je ……,- Kč a ve výši 21</w:t>
      </w:r>
      <w:r w:rsidRPr="00EE4826">
        <w:rPr>
          <w:rFonts w:ascii="Tahoma" w:hAnsi="Tahoma" w:cs="Tahoma"/>
          <w:sz w:val="20"/>
          <w:szCs w:val="20"/>
        </w:rPr>
        <w:t xml:space="preserve">% je …….,- Kč a </w:t>
      </w:r>
      <w:r w:rsidRPr="00EE4826">
        <w:rPr>
          <w:rFonts w:ascii="Tahoma" w:hAnsi="Tahoma" w:cs="Tahoma"/>
          <w:b/>
          <w:bCs/>
          <w:sz w:val="20"/>
          <w:szCs w:val="20"/>
        </w:rPr>
        <w:t>cena včetně DPH činí …….,- Kč</w:t>
      </w:r>
      <w:r w:rsidRPr="00EE4826">
        <w:rPr>
          <w:rFonts w:ascii="Tahoma" w:hAnsi="Tahoma" w:cs="Tahoma"/>
          <w:sz w:val="20"/>
          <w:szCs w:val="20"/>
        </w:rPr>
        <w:t xml:space="preserve"> (slovy: …………………………………. korun českých). Podrobný rozpis ceny za dílo je uveden v příloze č. 3 této smlouvy, která je její nedílnou součástí.</w:t>
      </w:r>
    </w:p>
    <w:p w:rsidR="00D25F5D" w:rsidRPr="00EE4826" w:rsidRDefault="00D25F5D" w:rsidP="007C0EDB">
      <w:pPr>
        <w:widowControl w:val="0"/>
        <w:numPr>
          <w:ilvl w:val="0"/>
          <w:numId w:val="7"/>
        </w:numPr>
        <w:tabs>
          <w:tab w:val="left" w:pos="540"/>
          <w:tab w:val="left" w:pos="1980"/>
          <w:tab w:val="left" w:pos="7380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Cena za dílo podle odst. 1 tohoto článku smlouvy zahrnuje veškeré náklady zhotovitele spojené se splněním jeho závazku z této smlouvy</w:t>
      </w:r>
      <w:r w:rsidR="007A6147" w:rsidRPr="00EE4826">
        <w:rPr>
          <w:rFonts w:ascii="Tahoma" w:hAnsi="Tahoma" w:cs="Tahoma"/>
          <w:sz w:val="20"/>
          <w:szCs w:val="20"/>
        </w:rPr>
        <w:t>, tj. cenu díla včetně dopravného apod.</w:t>
      </w:r>
      <w:r w:rsidRPr="00EE4826">
        <w:rPr>
          <w:rFonts w:ascii="Tahoma" w:hAnsi="Tahoma" w:cs="Tahoma"/>
          <w:sz w:val="20"/>
          <w:szCs w:val="20"/>
        </w:rPr>
        <w:t xml:space="preserve"> Cena za dílo je stanovena jako nejvýše přípustná a není ji možno překročit. </w:t>
      </w:r>
    </w:p>
    <w:p w:rsidR="00896A32" w:rsidRPr="00EE4826" w:rsidRDefault="00896A32" w:rsidP="007C0EDB">
      <w:pPr>
        <w:widowControl w:val="0"/>
        <w:numPr>
          <w:ilvl w:val="0"/>
          <w:numId w:val="7"/>
        </w:numPr>
        <w:tabs>
          <w:tab w:val="left" w:pos="540"/>
          <w:tab w:val="left" w:pos="1980"/>
          <w:tab w:val="left" w:pos="7380"/>
        </w:tabs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V případě, že dojde ke změně zákonné sazby DPH, je zhotovitel k ceně díla bez DPH povinen účtovat DPH v platné výši. Smluvní strany se dohodly, že v případě změny ceny díla v důsledku změny sazby DPH není nutno ke smlouvě uzavírat dodatek. Zhotovitel odpovídá za to, že sazba daně z přidané hodnoty bude stanovena v souladu s platnými právními předpisy.</w:t>
      </w: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bCs/>
          <w:sz w:val="20"/>
          <w:szCs w:val="20"/>
        </w:rPr>
      </w:pPr>
      <w:r w:rsidRPr="00EE4826">
        <w:rPr>
          <w:rFonts w:ascii="Tahoma" w:hAnsi="Tahoma" w:cs="Tahoma"/>
          <w:b/>
          <w:bCs/>
          <w:sz w:val="20"/>
          <w:szCs w:val="20"/>
        </w:rPr>
        <w:t>V.</w:t>
      </w:r>
    </w:p>
    <w:p w:rsidR="00D25F5D" w:rsidRPr="00EE4826" w:rsidRDefault="00D25F5D" w:rsidP="007C0EDB">
      <w:pPr>
        <w:widowControl w:val="0"/>
        <w:tabs>
          <w:tab w:val="left" w:pos="540"/>
          <w:tab w:val="left" w:pos="1260"/>
          <w:tab w:val="left" w:pos="1980"/>
          <w:tab w:val="left" w:pos="3960"/>
        </w:tabs>
        <w:jc w:val="center"/>
        <w:rPr>
          <w:rFonts w:ascii="Tahoma" w:hAnsi="Tahoma" w:cs="Tahoma"/>
          <w:b/>
          <w:sz w:val="20"/>
          <w:szCs w:val="20"/>
        </w:rPr>
      </w:pPr>
      <w:r w:rsidRPr="00EE4826">
        <w:rPr>
          <w:rFonts w:ascii="Tahoma" w:hAnsi="Tahoma" w:cs="Tahoma"/>
          <w:b/>
          <w:sz w:val="20"/>
          <w:szCs w:val="20"/>
        </w:rPr>
        <w:t>Doba plnění</w:t>
      </w:r>
    </w:p>
    <w:p w:rsidR="00D25F5D" w:rsidRPr="00EE4826" w:rsidRDefault="00D25F5D" w:rsidP="007C0EDB">
      <w:pPr>
        <w:widowControl w:val="0"/>
        <w:tabs>
          <w:tab w:val="left" w:pos="540"/>
          <w:tab w:val="left" w:pos="1260"/>
          <w:tab w:val="left" w:pos="1980"/>
          <w:tab w:val="left" w:pos="396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D25F5D" w:rsidRPr="00EE4826" w:rsidRDefault="00D25F5D" w:rsidP="007C0EDB">
      <w:pPr>
        <w:pStyle w:val="Import3"/>
        <w:numPr>
          <w:ilvl w:val="0"/>
          <w:numId w:val="6"/>
        </w:numPr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Zhotovitel se zavazuje provést dílo </w:t>
      </w:r>
      <w:r w:rsidRPr="00DE03A9">
        <w:rPr>
          <w:rFonts w:ascii="Tahoma" w:hAnsi="Tahoma" w:cs="Tahoma"/>
          <w:sz w:val="20"/>
          <w:szCs w:val="20"/>
        </w:rPr>
        <w:t>(jeho části)</w:t>
      </w:r>
      <w:r w:rsidRPr="00EE4826">
        <w:rPr>
          <w:rFonts w:ascii="Tahoma" w:hAnsi="Tahoma" w:cs="Tahoma"/>
          <w:sz w:val="20"/>
          <w:szCs w:val="20"/>
        </w:rPr>
        <w:t xml:space="preserve"> v následujících termínech:</w:t>
      </w:r>
    </w:p>
    <w:p w:rsidR="00A857AA" w:rsidRDefault="00A857AA" w:rsidP="007C0EDB">
      <w:pPr>
        <w:pStyle w:val="Import3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jc w:val="both"/>
        <w:rPr>
          <w:rFonts w:ascii="Tahoma" w:hAnsi="Tahoma" w:cs="Tahoma"/>
          <w:sz w:val="20"/>
          <w:szCs w:val="20"/>
        </w:rPr>
      </w:pPr>
    </w:p>
    <w:p w:rsidR="00531EC1" w:rsidRDefault="00531EC1" w:rsidP="00531EC1">
      <w:pPr>
        <w:pStyle w:val="Import3"/>
        <w:numPr>
          <w:ilvl w:val="1"/>
          <w:numId w:val="6"/>
        </w:numPr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Realizace stavebních úprav – do </w:t>
      </w:r>
      <w:r w:rsidR="00DE03A9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 xml:space="preserve"> dní od nabytí účinnosti smlouvy.</w:t>
      </w:r>
    </w:p>
    <w:p w:rsidR="00531EC1" w:rsidRPr="00EE4826" w:rsidRDefault="00531EC1" w:rsidP="00531EC1">
      <w:pPr>
        <w:pStyle w:val="Import3"/>
        <w:numPr>
          <w:ilvl w:val="1"/>
          <w:numId w:val="6"/>
        </w:numPr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spacing w:before="2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Dodávka a instalace mobiliáře a klimatizace – do </w:t>
      </w:r>
      <w:r w:rsidR="00DE03A9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 xml:space="preserve"> dní od nabytí účinnosti smlouvy.</w:t>
      </w:r>
    </w:p>
    <w:p w:rsidR="00620880" w:rsidRDefault="00620880" w:rsidP="00531EC1">
      <w:pPr>
        <w:widowControl w:val="0"/>
        <w:spacing w:before="240" w:after="120"/>
        <w:jc w:val="center"/>
        <w:rPr>
          <w:rFonts w:ascii="Tahoma" w:hAnsi="Tahoma" w:cs="Tahoma"/>
          <w:b/>
          <w:sz w:val="20"/>
          <w:szCs w:val="20"/>
        </w:rPr>
      </w:pPr>
    </w:p>
    <w:p w:rsidR="00620880" w:rsidRDefault="00620880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  <w:szCs w:val="20"/>
        </w:rPr>
      </w:pP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  <w:szCs w:val="20"/>
        </w:rPr>
      </w:pPr>
      <w:r w:rsidRPr="00EE4826">
        <w:rPr>
          <w:rFonts w:ascii="Tahoma" w:hAnsi="Tahoma" w:cs="Tahoma"/>
          <w:b/>
          <w:sz w:val="20"/>
          <w:szCs w:val="20"/>
        </w:rPr>
        <w:t>VI.</w:t>
      </w:r>
    </w:p>
    <w:p w:rsidR="00D25F5D" w:rsidRPr="00EE4826" w:rsidRDefault="00D25F5D" w:rsidP="007C0EDB">
      <w:pPr>
        <w:pStyle w:val="Nadpis2"/>
        <w:keepNext w:val="0"/>
        <w:widowControl w:val="0"/>
        <w:jc w:val="center"/>
        <w:rPr>
          <w:rFonts w:ascii="Tahoma" w:hAnsi="Tahoma" w:cs="Tahoma"/>
          <w:b/>
          <w:bCs/>
          <w:sz w:val="20"/>
        </w:rPr>
      </w:pPr>
      <w:r w:rsidRPr="00EE4826">
        <w:rPr>
          <w:rFonts w:ascii="Tahoma" w:hAnsi="Tahoma" w:cs="Tahoma"/>
          <w:b/>
          <w:bCs/>
          <w:sz w:val="20"/>
        </w:rPr>
        <w:t xml:space="preserve">Místo </w:t>
      </w:r>
      <w:r w:rsidR="00A12397">
        <w:rPr>
          <w:rFonts w:ascii="Tahoma" w:hAnsi="Tahoma" w:cs="Tahoma"/>
          <w:b/>
          <w:bCs/>
          <w:sz w:val="20"/>
        </w:rPr>
        <w:t xml:space="preserve">a způsob </w:t>
      </w:r>
      <w:r w:rsidRPr="00EE4826">
        <w:rPr>
          <w:rFonts w:ascii="Tahoma" w:hAnsi="Tahoma" w:cs="Tahoma"/>
          <w:b/>
          <w:bCs/>
          <w:sz w:val="20"/>
        </w:rPr>
        <w:t>předání</w:t>
      </w:r>
    </w:p>
    <w:p w:rsidR="00D25F5D" w:rsidRPr="00EE4826" w:rsidRDefault="00D25F5D" w:rsidP="007C0EDB">
      <w:pPr>
        <w:widowControl w:val="0"/>
        <w:tabs>
          <w:tab w:val="left" w:pos="360"/>
          <w:tab w:val="left" w:pos="1980"/>
          <w:tab w:val="left" w:pos="738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FF26FD" w:rsidRDefault="00FF26FD" w:rsidP="00620880">
      <w:pPr>
        <w:pStyle w:val="Import3"/>
        <w:widowControl/>
        <w:numPr>
          <w:ilvl w:val="0"/>
          <w:numId w:val="16"/>
        </w:numPr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Zhotovitel je povinen předat objednateli</w:t>
      </w:r>
      <w:r w:rsidR="003974DF">
        <w:rPr>
          <w:rFonts w:ascii="Tahoma" w:hAnsi="Tahoma" w:cs="Tahoma"/>
          <w:sz w:val="20"/>
          <w:szCs w:val="20"/>
        </w:rPr>
        <w:t>/pověřeným osobám</w:t>
      </w:r>
      <w:r w:rsidRPr="00EE4826">
        <w:rPr>
          <w:rFonts w:ascii="Tahoma" w:hAnsi="Tahoma" w:cs="Tahoma"/>
          <w:sz w:val="20"/>
          <w:szCs w:val="20"/>
        </w:rPr>
        <w:t xml:space="preserve"> předmět díla</w:t>
      </w:r>
      <w:r w:rsidR="00B50B74" w:rsidRPr="00EE4826">
        <w:rPr>
          <w:rFonts w:ascii="Tahoma" w:hAnsi="Tahoma" w:cs="Tahoma"/>
          <w:sz w:val="20"/>
          <w:szCs w:val="20"/>
        </w:rPr>
        <w:t>/jeho části</w:t>
      </w:r>
      <w:r w:rsidRPr="00EE4826">
        <w:rPr>
          <w:rFonts w:ascii="Tahoma" w:hAnsi="Tahoma" w:cs="Tahoma"/>
          <w:sz w:val="20"/>
          <w:szCs w:val="20"/>
        </w:rPr>
        <w:t xml:space="preserve"> v místě předání, </w:t>
      </w:r>
      <w:r w:rsidR="00B50B74" w:rsidRPr="00EE4826">
        <w:rPr>
          <w:rFonts w:ascii="Tahoma" w:hAnsi="Tahoma" w:cs="Tahoma"/>
          <w:sz w:val="20"/>
          <w:szCs w:val="20"/>
        </w:rPr>
        <w:t>kter</w:t>
      </w:r>
      <w:r w:rsidR="00620880">
        <w:rPr>
          <w:rFonts w:ascii="Tahoma" w:hAnsi="Tahoma" w:cs="Tahoma"/>
          <w:sz w:val="20"/>
          <w:szCs w:val="20"/>
        </w:rPr>
        <w:t>ým je: Gymnázium Hladnov a Jazyková škola s právem státní zkoušky, Hladnovská 35, 110 00 Ostrava-Slezská Ostrava.</w:t>
      </w:r>
    </w:p>
    <w:p w:rsidR="00A12397" w:rsidRPr="00A12397" w:rsidRDefault="00A12397" w:rsidP="007C0EDB">
      <w:pPr>
        <w:pStyle w:val="Import3"/>
        <w:widowControl/>
        <w:numPr>
          <w:ilvl w:val="0"/>
          <w:numId w:val="16"/>
        </w:numPr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A12397">
        <w:rPr>
          <w:rFonts w:ascii="Tahoma" w:hAnsi="Tahoma" w:cs="Tahoma"/>
          <w:sz w:val="20"/>
          <w:szCs w:val="20"/>
        </w:rPr>
        <w:t xml:space="preserve">Zboží je dodáno v okamžiku převzetí zboží kupujícím v místě dodání dle odst. 1 tohoto článku smlouvy. Převzetí zboží kupujícím v místech dodání dle této smlouvy potvrdí pověřený zástupce kupujícího za každou část díla </w:t>
      </w:r>
      <w:r>
        <w:rPr>
          <w:rFonts w:ascii="Tahoma" w:hAnsi="Tahoma" w:cs="Tahoma"/>
          <w:sz w:val="20"/>
          <w:szCs w:val="20"/>
        </w:rPr>
        <w:t>samostatně.</w:t>
      </w:r>
    </w:p>
    <w:p w:rsidR="00B50B74" w:rsidRPr="00EE4826" w:rsidRDefault="00B50B74" w:rsidP="007C0EDB">
      <w:pPr>
        <w:pStyle w:val="Import3"/>
        <w:numPr>
          <w:ilvl w:val="0"/>
          <w:numId w:val="16"/>
        </w:numPr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A12397">
        <w:rPr>
          <w:rFonts w:ascii="Tahoma" w:hAnsi="Tahoma" w:cs="Tahoma"/>
          <w:sz w:val="20"/>
          <w:szCs w:val="20"/>
        </w:rPr>
        <w:t xml:space="preserve">Zhotovitel je povinen při předání jednotlivých částí </w:t>
      </w:r>
      <w:r w:rsidR="003974DF" w:rsidRPr="00A12397">
        <w:rPr>
          <w:rFonts w:ascii="Tahoma" w:hAnsi="Tahoma" w:cs="Tahoma"/>
          <w:sz w:val="20"/>
          <w:szCs w:val="20"/>
        </w:rPr>
        <w:t xml:space="preserve">díla </w:t>
      </w:r>
      <w:r w:rsidRPr="00A12397">
        <w:rPr>
          <w:rFonts w:ascii="Tahoma" w:hAnsi="Tahoma" w:cs="Tahoma"/>
          <w:sz w:val="20"/>
          <w:szCs w:val="20"/>
        </w:rPr>
        <w:t>sepsat</w:t>
      </w:r>
      <w:r w:rsidR="003974DF" w:rsidRPr="00A12397">
        <w:rPr>
          <w:rFonts w:ascii="Tahoma" w:hAnsi="Tahoma" w:cs="Tahoma"/>
          <w:b/>
          <w:sz w:val="20"/>
          <w:szCs w:val="20"/>
        </w:rPr>
        <w:t xml:space="preserve"> </w:t>
      </w:r>
      <w:r w:rsidRPr="00A12397">
        <w:rPr>
          <w:rFonts w:ascii="Tahoma" w:hAnsi="Tahoma" w:cs="Tahoma"/>
          <w:b/>
          <w:bCs/>
          <w:sz w:val="20"/>
          <w:szCs w:val="20"/>
        </w:rPr>
        <w:t>předávací protokol.</w:t>
      </w:r>
      <w:r w:rsidRPr="00A12397">
        <w:rPr>
          <w:rFonts w:ascii="Tahoma" w:hAnsi="Tahoma" w:cs="Tahoma"/>
          <w:sz w:val="20"/>
          <w:szCs w:val="20"/>
        </w:rPr>
        <w:t xml:space="preserve"> Předávací protokol bude obsahovat:</w:t>
      </w:r>
    </w:p>
    <w:p w:rsidR="00B50B74" w:rsidRPr="00EE4826" w:rsidRDefault="00B50B74" w:rsidP="007C0EDB">
      <w:pPr>
        <w:widowControl w:val="0"/>
        <w:numPr>
          <w:ilvl w:val="1"/>
          <w:numId w:val="16"/>
        </w:numPr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označení předmětu díla,</w:t>
      </w:r>
    </w:p>
    <w:p w:rsidR="00B50B74" w:rsidRPr="00EE4826" w:rsidRDefault="00B50B74" w:rsidP="007C0EDB">
      <w:pPr>
        <w:widowControl w:val="0"/>
        <w:numPr>
          <w:ilvl w:val="1"/>
          <w:numId w:val="16"/>
        </w:numPr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označení </w:t>
      </w:r>
      <w:r w:rsidR="00DD6A48" w:rsidRPr="00EE4826">
        <w:rPr>
          <w:rFonts w:ascii="Tahoma" w:hAnsi="Tahoma" w:cs="Tahoma"/>
          <w:sz w:val="20"/>
          <w:szCs w:val="20"/>
        </w:rPr>
        <w:t>zhotovitele</w:t>
      </w:r>
      <w:r w:rsidRPr="00EE4826">
        <w:rPr>
          <w:rFonts w:ascii="Tahoma" w:hAnsi="Tahoma" w:cs="Tahoma"/>
          <w:sz w:val="20"/>
          <w:szCs w:val="20"/>
        </w:rPr>
        <w:t xml:space="preserve"> a dodavatele,</w:t>
      </w:r>
    </w:p>
    <w:p w:rsidR="00B50B74" w:rsidRPr="00EE4826" w:rsidRDefault="00B50B74" w:rsidP="007C0EDB">
      <w:pPr>
        <w:widowControl w:val="0"/>
        <w:numPr>
          <w:ilvl w:val="1"/>
          <w:numId w:val="16"/>
        </w:numPr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číslo smlouvy o dílo a datum jejího uzavření,</w:t>
      </w:r>
    </w:p>
    <w:p w:rsidR="00B50B74" w:rsidRPr="00EE4826" w:rsidRDefault="00B50B74" w:rsidP="007C0EDB">
      <w:pPr>
        <w:widowControl w:val="0"/>
        <w:numPr>
          <w:ilvl w:val="1"/>
          <w:numId w:val="16"/>
        </w:numPr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název projektu „</w:t>
      </w:r>
      <w:r w:rsidR="00620880" w:rsidRPr="00620880">
        <w:rPr>
          <w:rFonts w:ascii="Tahoma" w:hAnsi="Tahoma" w:cs="Tahoma"/>
          <w:sz w:val="20"/>
          <w:szCs w:val="20"/>
        </w:rPr>
        <w:t>„Podpora přírodovědného a technického vzdělávání v Moravskoslezském kraji“, reg. č. CZ.1.07/1.1.00/44.0008</w:t>
      </w:r>
      <w:r w:rsidRPr="00EE4826">
        <w:rPr>
          <w:rFonts w:ascii="Tahoma" w:hAnsi="Tahoma" w:cs="Tahoma"/>
          <w:sz w:val="20"/>
          <w:szCs w:val="20"/>
        </w:rPr>
        <w:t>,</w:t>
      </w:r>
    </w:p>
    <w:p w:rsidR="00B50B74" w:rsidRPr="00EE4826" w:rsidRDefault="00B50B74" w:rsidP="007C0EDB">
      <w:pPr>
        <w:widowControl w:val="0"/>
        <w:numPr>
          <w:ilvl w:val="1"/>
          <w:numId w:val="16"/>
        </w:numPr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podrobný rozpis </w:t>
      </w:r>
      <w:r w:rsidR="00620880">
        <w:rPr>
          <w:rFonts w:ascii="Tahoma" w:hAnsi="Tahoma" w:cs="Tahoma"/>
          <w:sz w:val="20"/>
          <w:szCs w:val="20"/>
        </w:rPr>
        <w:t xml:space="preserve">realizovaných činností, resp. </w:t>
      </w:r>
      <w:r w:rsidRPr="00EE4826">
        <w:rPr>
          <w:rFonts w:ascii="Tahoma" w:hAnsi="Tahoma" w:cs="Tahoma"/>
          <w:sz w:val="20"/>
          <w:szCs w:val="20"/>
        </w:rPr>
        <w:t>dodaného zboží</w:t>
      </w:r>
      <w:r w:rsidR="00DD6A48" w:rsidRPr="00EE4826">
        <w:rPr>
          <w:rFonts w:ascii="Tahoma" w:hAnsi="Tahoma" w:cs="Tahoma"/>
          <w:sz w:val="20"/>
          <w:szCs w:val="20"/>
        </w:rPr>
        <w:t xml:space="preserve"> s uvedením počtu kusů</w:t>
      </w:r>
      <w:r w:rsidRPr="00EE4826">
        <w:rPr>
          <w:rFonts w:ascii="Tahoma" w:hAnsi="Tahoma" w:cs="Tahoma"/>
          <w:sz w:val="20"/>
          <w:szCs w:val="20"/>
        </w:rPr>
        <w:t>,</w:t>
      </w:r>
    </w:p>
    <w:p w:rsidR="00B50B74" w:rsidRPr="00EE4826" w:rsidRDefault="00B50B74" w:rsidP="007C0EDB">
      <w:pPr>
        <w:widowControl w:val="0"/>
        <w:numPr>
          <w:ilvl w:val="1"/>
          <w:numId w:val="16"/>
        </w:numPr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prohlášení </w:t>
      </w:r>
      <w:r w:rsidR="00DD6A48" w:rsidRPr="00EE4826">
        <w:rPr>
          <w:rFonts w:ascii="Tahoma" w:hAnsi="Tahoma" w:cs="Tahoma"/>
          <w:sz w:val="20"/>
          <w:szCs w:val="20"/>
        </w:rPr>
        <w:t>zhotovitele/pověřené osoby</w:t>
      </w:r>
      <w:r w:rsidRPr="00EE4826">
        <w:rPr>
          <w:rFonts w:ascii="Tahoma" w:hAnsi="Tahoma" w:cs="Tahoma"/>
          <w:sz w:val="20"/>
          <w:szCs w:val="20"/>
        </w:rPr>
        <w:t>, že dílo přejímá (nepřejímá),</w:t>
      </w:r>
    </w:p>
    <w:p w:rsidR="00B50B74" w:rsidRPr="00EE4826" w:rsidRDefault="00B50B74" w:rsidP="007C0EDB">
      <w:pPr>
        <w:widowControl w:val="0"/>
        <w:numPr>
          <w:ilvl w:val="1"/>
          <w:numId w:val="16"/>
        </w:numPr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datum a místo sepsání protokolu,</w:t>
      </w:r>
    </w:p>
    <w:p w:rsidR="00B50B74" w:rsidRPr="00EE4826" w:rsidRDefault="00B50B74" w:rsidP="007C0EDB">
      <w:pPr>
        <w:widowControl w:val="0"/>
        <w:numPr>
          <w:ilvl w:val="1"/>
          <w:numId w:val="16"/>
        </w:numPr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jména a podpisy zástupců </w:t>
      </w:r>
      <w:r w:rsidR="00DD6A48" w:rsidRPr="00EE4826">
        <w:rPr>
          <w:rFonts w:ascii="Tahoma" w:hAnsi="Tahoma" w:cs="Tahoma"/>
          <w:sz w:val="20"/>
          <w:szCs w:val="20"/>
        </w:rPr>
        <w:t>zhotovitele</w:t>
      </w:r>
      <w:r w:rsidRPr="00EE4826">
        <w:rPr>
          <w:rFonts w:ascii="Tahoma" w:hAnsi="Tahoma" w:cs="Tahoma"/>
          <w:sz w:val="20"/>
          <w:szCs w:val="20"/>
        </w:rPr>
        <w:t xml:space="preserve"> a </w:t>
      </w:r>
      <w:r w:rsidR="00DD6A48" w:rsidRPr="00EE4826">
        <w:rPr>
          <w:rFonts w:ascii="Tahoma" w:hAnsi="Tahoma" w:cs="Tahoma"/>
          <w:sz w:val="20"/>
          <w:szCs w:val="20"/>
        </w:rPr>
        <w:t>objednatele/pověřené osoby</w:t>
      </w:r>
      <w:r w:rsidRPr="00EE4826">
        <w:rPr>
          <w:rFonts w:ascii="Tahoma" w:hAnsi="Tahoma" w:cs="Tahoma"/>
          <w:sz w:val="20"/>
          <w:szCs w:val="20"/>
        </w:rPr>
        <w:t>.</w:t>
      </w:r>
    </w:p>
    <w:p w:rsidR="004E2D8F" w:rsidRDefault="00FE6491" w:rsidP="00A7451A">
      <w:pPr>
        <w:pStyle w:val="Import3"/>
        <w:numPr>
          <w:ilvl w:val="0"/>
          <w:numId w:val="16"/>
        </w:numPr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Zhotovitel a objednatel jsou oprávněni uvést v</w:t>
      </w:r>
      <w:r w:rsidR="00747816" w:rsidRPr="00EE4826">
        <w:rPr>
          <w:rFonts w:ascii="Tahoma" w:hAnsi="Tahoma" w:cs="Tahoma"/>
          <w:sz w:val="20"/>
          <w:szCs w:val="20"/>
        </w:rPr>
        <w:t> předávacím protokolu</w:t>
      </w:r>
      <w:r w:rsidRPr="00EE4826">
        <w:rPr>
          <w:rFonts w:ascii="Tahoma" w:hAnsi="Tahoma" w:cs="Tahoma"/>
          <w:sz w:val="20"/>
          <w:szCs w:val="20"/>
        </w:rPr>
        <w:t xml:space="preserve"> cokoliv, co budou považovat za nutné.</w:t>
      </w:r>
    </w:p>
    <w:p w:rsidR="003974DF" w:rsidRDefault="003974DF" w:rsidP="00A7451A">
      <w:pPr>
        <w:pStyle w:val="Import3"/>
        <w:numPr>
          <w:ilvl w:val="0"/>
          <w:numId w:val="16"/>
        </w:numPr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Zhotovitel je povinen objednateli předat kopie dílčích předávacích protokolů</w:t>
      </w:r>
      <w:r w:rsidR="003A628A">
        <w:rPr>
          <w:rFonts w:ascii="Tahoma" w:hAnsi="Tahoma" w:cs="Tahoma"/>
          <w:sz w:val="20"/>
          <w:szCs w:val="20"/>
        </w:rPr>
        <w:t xml:space="preserve">. </w:t>
      </w:r>
      <w:r w:rsidR="003A628A" w:rsidRPr="00EE4826">
        <w:rPr>
          <w:rFonts w:ascii="Tahoma" w:hAnsi="Tahoma" w:cs="Tahoma"/>
          <w:sz w:val="20"/>
          <w:szCs w:val="20"/>
        </w:rPr>
        <w:t xml:space="preserve">Místem předání pro tyto podklady je: </w:t>
      </w:r>
      <w:r w:rsidR="00620880">
        <w:rPr>
          <w:rFonts w:ascii="Tahoma" w:hAnsi="Tahoma" w:cs="Tahoma"/>
          <w:sz w:val="20"/>
          <w:szCs w:val="20"/>
        </w:rPr>
        <w:t>Gymnázium Hladnov a Jazyková škola s právem státní zkoušky, Hladnovská 35, 110 00 Ostrava-Slezská Ostrava</w:t>
      </w:r>
      <w:r w:rsidR="003A628A">
        <w:rPr>
          <w:rFonts w:ascii="Tahoma" w:hAnsi="Tahoma" w:cs="Tahoma"/>
          <w:sz w:val="20"/>
          <w:szCs w:val="20"/>
        </w:rPr>
        <w:t>.</w:t>
      </w:r>
    </w:p>
    <w:p w:rsidR="004E2D8F" w:rsidRDefault="00D25F5D" w:rsidP="00A7451A">
      <w:pPr>
        <w:pStyle w:val="Import3"/>
        <w:numPr>
          <w:ilvl w:val="0"/>
          <w:numId w:val="16"/>
        </w:numPr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Objednatel se zavazuje dílo či jeho jednotlivé části převzít v případě, že bude předáno bez vad a nedodělků. Jednotlivé části díla musí být schváleny objednatelem a předány bez vad a nedodělků </w:t>
      </w:r>
      <w:r w:rsidR="00747816" w:rsidRPr="00EE4826">
        <w:rPr>
          <w:rFonts w:ascii="Tahoma" w:hAnsi="Tahoma" w:cs="Tahoma"/>
          <w:sz w:val="20"/>
          <w:szCs w:val="20"/>
        </w:rPr>
        <w:t xml:space="preserve">v </w:t>
      </w:r>
      <w:r w:rsidRPr="00EE4826">
        <w:rPr>
          <w:rFonts w:ascii="Tahoma" w:hAnsi="Tahoma" w:cs="Tahoma"/>
          <w:sz w:val="20"/>
          <w:szCs w:val="20"/>
        </w:rPr>
        <w:t>termín</w:t>
      </w:r>
      <w:r w:rsidR="00747816" w:rsidRPr="00EE4826">
        <w:rPr>
          <w:rFonts w:ascii="Tahoma" w:hAnsi="Tahoma" w:cs="Tahoma"/>
          <w:sz w:val="20"/>
          <w:szCs w:val="20"/>
        </w:rPr>
        <w:t>ech</w:t>
      </w:r>
      <w:r w:rsidRPr="00EE4826">
        <w:rPr>
          <w:rFonts w:ascii="Tahoma" w:hAnsi="Tahoma" w:cs="Tahoma"/>
          <w:sz w:val="20"/>
          <w:szCs w:val="20"/>
        </w:rPr>
        <w:t xml:space="preserve"> uvedených v čl. V.</w:t>
      </w:r>
    </w:p>
    <w:p w:rsidR="00A12397" w:rsidRPr="009F7BCB" w:rsidRDefault="00037A8E" w:rsidP="00A12397">
      <w:pPr>
        <w:pStyle w:val="Import3"/>
        <w:numPr>
          <w:ilvl w:val="0"/>
          <w:numId w:val="16"/>
        </w:numPr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autoSpaceDE/>
        <w:autoSpaceDN/>
        <w:adjustRightInd/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Objednatel</w:t>
      </w:r>
      <w:r w:rsidR="00A12397" w:rsidRPr="009F7BCB">
        <w:rPr>
          <w:rFonts w:ascii="Tahoma" w:hAnsi="Tahoma" w:cs="Tahoma"/>
          <w:sz w:val="20"/>
          <w:szCs w:val="20"/>
        </w:rPr>
        <w:t xml:space="preserve"> při převzetí zboží provede kontrolu:</w:t>
      </w:r>
    </w:p>
    <w:p w:rsidR="00A12397" w:rsidRPr="009F7BCB" w:rsidRDefault="00A12397" w:rsidP="00A12397">
      <w:pPr>
        <w:widowControl w:val="0"/>
        <w:numPr>
          <w:ilvl w:val="1"/>
          <w:numId w:val="16"/>
        </w:numPr>
        <w:tabs>
          <w:tab w:val="num" w:pos="851"/>
        </w:tabs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9F7BCB">
        <w:rPr>
          <w:rFonts w:ascii="Tahoma" w:hAnsi="Tahoma" w:cs="Tahoma"/>
          <w:sz w:val="20"/>
          <w:szCs w:val="20"/>
        </w:rPr>
        <w:t>dodaného druhu a množství zboží,</w:t>
      </w:r>
    </w:p>
    <w:p w:rsidR="00A12397" w:rsidRPr="009F7BCB" w:rsidRDefault="00A12397" w:rsidP="00A12397">
      <w:pPr>
        <w:widowControl w:val="0"/>
        <w:numPr>
          <w:ilvl w:val="1"/>
          <w:numId w:val="16"/>
        </w:numPr>
        <w:tabs>
          <w:tab w:val="num" w:pos="851"/>
        </w:tabs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9F7BCB">
        <w:rPr>
          <w:rFonts w:ascii="Tahoma" w:hAnsi="Tahoma" w:cs="Tahoma"/>
          <w:sz w:val="20"/>
          <w:szCs w:val="20"/>
        </w:rPr>
        <w:t>zjevných jakostních vlastností zboží,</w:t>
      </w:r>
    </w:p>
    <w:p w:rsidR="00A12397" w:rsidRPr="009F7BCB" w:rsidRDefault="00A12397" w:rsidP="00A12397">
      <w:pPr>
        <w:widowControl w:val="0"/>
        <w:numPr>
          <w:ilvl w:val="1"/>
          <w:numId w:val="16"/>
        </w:numPr>
        <w:tabs>
          <w:tab w:val="num" w:pos="851"/>
        </w:tabs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9F7BCB">
        <w:rPr>
          <w:rFonts w:ascii="Tahoma" w:hAnsi="Tahoma" w:cs="Tahoma"/>
          <w:sz w:val="20"/>
          <w:szCs w:val="20"/>
        </w:rPr>
        <w:t>zda nedošlo k poškození zboží při přepravě,</w:t>
      </w:r>
    </w:p>
    <w:p w:rsidR="00A12397" w:rsidRPr="009F7BCB" w:rsidRDefault="00A12397" w:rsidP="00A12397">
      <w:pPr>
        <w:widowControl w:val="0"/>
        <w:numPr>
          <w:ilvl w:val="1"/>
          <w:numId w:val="16"/>
        </w:numPr>
        <w:tabs>
          <w:tab w:val="num" w:pos="851"/>
        </w:tabs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9F7BCB">
        <w:rPr>
          <w:rFonts w:ascii="Tahoma" w:hAnsi="Tahoma" w:cs="Tahoma"/>
          <w:sz w:val="20"/>
          <w:szCs w:val="20"/>
        </w:rPr>
        <w:t>požadovaného grafického označení zboží,</w:t>
      </w:r>
    </w:p>
    <w:p w:rsidR="00A12397" w:rsidRPr="009F7BCB" w:rsidRDefault="00A12397" w:rsidP="00A12397">
      <w:pPr>
        <w:widowControl w:val="0"/>
        <w:numPr>
          <w:ilvl w:val="1"/>
          <w:numId w:val="16"/>
        </w:numPr>
        <w:tabs>
          <w:tab w:val="num" w:pos="851"/>
        </w:tabs>
        <w:spacing w:before="120"/>
        <w:ind w:left="360"/>
        <w:jc w:val="both"/>
        <w:rPr>
          <w:rFonts w:ascii="Tahoma" w:hAnsi="Tahoma" w:cs="Tahoma"/>
          <w:sz w:val="20"/>
          <w:szCs w:val="20"/>
        </w:rPr>
      </w:pPr>
      <w:r w:rsidRPr="009F7BCB">
        <w:rPr>
          <w:rFonts w:ascii="Tahoma" w:hAnsi="Tahoma" w:cs="Tahoma"/>
          <w:sz w:val="20"/>
          <w:szCs w:val="20"/>
        </w:rPr>
        <w:t>dodaných dokladů.</w:t>
      </w: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  <w:szCs w:val="20"/>
        </w:rPr>
      </w:pPr>
      <w:r w:rsidRPr="00EE4826">
        <w:rPr>
          <w:rFonts w:ascii="Tahoma" w:hAnsi="Tahoma" w:cs="Tahoma"/>
          <w:b/>
          <w:sz w:val="20"/>
          <w:szCs w:val="20"/>
        </w:rPr>
        <w:t>VII.</w:t>
      </w:r>
    </w:p>
    <w:p w:rsidR="00D25F5D" w:rsidRPr="00EE4826" w:rsidRDefault="00D25F5D" w:rsidP="007C0EDB">
      <w:pPr>
        <w:pStyle w:val="Nadpis2"/>
        <w:keepNext w:val="0"/>
        <w:widowControl w:val="0"/>
        <w:jc w:val="center"/>
        <w:rPr>
          <w:rFonts w:ascii="Tahoma" w:hAnsi="Tahoma" w:cs="Tahoma"/>
          <w:b/>
          <w:bCs/>
          <w:sz w:val="20"/>
        </w:rPr>
      </w:pPr>
      <w:r w:rsidRPr="00EE4826">
        <w:rPr>
          <w:rFonts w:ascii="Tahoma" w:hAnsi="Tahoma" w:cs="Tahoma"/>
          <w:b/>
          <w:bCs/>
          <w:sz w:val="20"/>
        </w:rPr>
        <w:t>Práva a povinnosti smluvních stran, vlastnické právo a nebezpečí škody</w:t>
      </w:r>
    </w:p>
    <w:p w:rsidR="00747816" w:rsidRPr="00EE4826" w:rsidRDefault="00747816" w:rsidP="007C0EDB">
      <w:pPr>
        <w:widowControl w:val="0"/>
        <w:numPr>
          <w:ins w:id="1" w:author="sindelka3429" w:date="2012-03-12T10:42:00Z"/>
        </w:numPr>
        <w:rPr>
          <w:rFonts w:ascii="Tahoma" w:hAnsi="Tahoma" w:cs="Tahoma"/>
          <w:sz w:val="20"/>
          <w:szCs w:val="20"/>
        </w:rPr>
      </w:pPr>
    </w:p>
    <w:p w:rsidR="00747816" w:rsidRPr="00EE4826" w:rsidRDefault="00747816" w:rsidP="007C0EDB">
      <w:pPr>
        <w:pStyle w:val="Zkladntextodsazen"/>
        <w:widowControl w:val="0"/>
        <w:numPr>
          <w:ilvl w:val="0"/>
          <w:numId w:val="27"/>
        </w:numPr>
        <w:tabs>
          <w:tab w:val="clear" w:pos="720"/>
          <w:tab w:val="num" w:pos="360"/>
          <w:tab w:val="left" w:pos="540"/>
          <w:tab w:val="left" w:pos="1980"/>
          <w:tab w:val="left" w:pos="7380"/>
        </w:tabs>
        <w:spacing w:after="120"/>
        <w:ind w:left="36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Není-li stanoveno touto smlouvou výslovně jinak, řídí se vzájemná práva a povinnosti smluvních stran ustanoveními § </w:t>
      </w:r>
      <w:smartTag w:uri="urn:schemas-microsoft-com:office:smarttags" w:element="metricconverter">
        <w:smartTagPr>
          <w:attr w:name="ProductID" w:val="536 a"/>
        </w:smartTagPr>
        <w:r w:rsidRPr="00EE4826">
          <w:rPr>
            <w:rFonts w:ascii="Tahoma" w:hAnsi="Tahoma" w:cs="Tahoma"/>
            <w:sz w:val="20"/>
          </w:rPr>
          <w:t>536 a</w:t>
        </w:r>
      </w:smartTag>
      <w:r w:rsidRPr="00EE4826">
        <w:rPr>
          <w:rFonts w:ascii="Tahoma" w:hAnsi="Tahoma" w:cs="Tahoma"/>
          <w:sz w:val="20"/>
        </w:rPr>
        <w:t xml:space="preserve"> následujícími obchodního zákoníku.</w:t>
      </w:r>
    </w:p>
    <w:p w:rsidR="00747816" w:rsidRPr="00EE4826" w:rsidRDefault="00747816" w:rsidP="007C0EDB">
      <w:pPr>
        <w:pStyle w:val="Zkladntextodsazen"/>
        <w:widowControl w:val="0"/>
        <w:numPr>
          <w:ilvl w:val="0"/>
          <w:numId w:val="27"/>
        </w:numPr>
        <w:tabs>
          <w:tab w:val="clear" w:pos="720"/>
          <w:tab w:val="num" w:pos="360"/>
          <w:tab w:val="left" w:pos="540"/>
          <w:tab w:val="left" w:pos="1980"/>
          <w:tab w:val="left" w:pos="7380"/>
        </w:tabs>
        <w:spacing w:after="120"/>
        <w:ind w:left="36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Zhotovitel je zejména povinen:</w:t>
      </w:r>
    </w:p>
    <w:p w:rsidR="00747816" w:rsidRPr="00EE4826" w:rsidRDefault="00747816" w:rsidP="007C0EDB">
      <w:pPr>
        <w:pStyle w:val="Zkladntext"/>
        <w:widowControl w:val="0"/>
        <w:numPr>
          <w:ilvl w:val="0"/>
          <w:numId w:val="25"/>
        </w:numPr>
        <w:tabs>
          <w:tab w:val="clear" w:pos="645"/>
          <w:tab w:val="left" w:pos="284"/>
          <w:tab w:val="num" w:pos="720"/>
          <w:tab w:val="left" w:pos="1260"/>
          <w:tab w:val="left" w:pos="1980"/>
          <w:tab w:val="left" w:pos="3960"/>
        </w:tabs>
        <w:spacing w:after="60"/>
        <w:ind w:left="7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Provést dílo řádně a včas za použití materiálu a postupů odpovídajících právním předpisům a</w:t>
      </w:r>
      <w:r w:rsidR="00E824CD">
        <w:rPr>
          <w:rFonts w:ascii="Tahoma" w:hAnsi="Tahoma" w:cs="Tahoma"/>
          <w:sz w:val="20"/>
        </w:rPr>
        <w:t> </w:t>
      </w:r>
      <w:r w:rsidRPr="00EE4826">
        <w:rPr>
          <w:rFonts w:ascii="Tahoma" w:hAnsi="Tahoma" w:cs="Tahoma"/>
          <w:sz w:val="20"/>
        </w:rPr>
        <w:t>technickým normám ČR. Smluvní strany se dohodly na I. jakosti díla.</w:t>
      </w:r>
    </w:p>
    <w:p w:rsidR="00747816" w:rsidRPr="00EE4826" w:rsidRDefault="00E824CD" w:rsidP="007C0EDB">
      <w:pPr>
        <w:pStyle w:val="Zkladntext"/>
        <w:widowControl w:val="0"/>
        <w:numPr>
          <w:ilvl w:val="0"/>
          <w:numId w:val="25"/>
        </w:numPr>
        <w:tabs>
          <w:tab w:val="clear" w:pos="645"/>
          <w:tab w:val="left" w:pos="284"/>
          <w:tab w:val="num" w:pos="720"/>
          <w:tab w:val="left" w:pos="1260"/>
          <w:tab w:val="left" w:pos="1980"/>
          <w:tab w:val="left" w:pos="3960"/>
        </w:tabs>
        <w:spacing w:after="60"/>
        <w:ind w:left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Provést dílo </w:t>
      </w:r>
      <w:r w:rsidR="00747816" w:rsidRPr="00EE4826">
        <w:rPr>
          <w:rFonts w:ascii="Tahoma" w:hAnsi="Tahoma" w:cs="Tahoma"/>
          <w:sz w:val="20"/>
        </w:rPr>
        <w:t>na svůj náklad a na své nebezpečí.</w:t>
      </w:r>
    </w:p>
    <w:p w:rsidR="00747816" w:rsidRPr="00EE4826" w:rsidRDefault="00747816" w:rsidP="007C0EDB">
      <w:pPr>
        <w:pStyle w:val="Zkladntext"/>
        <w:widowControl w:val="0"/>
        <w:numPr>
          <w:ilvl w:val="0"/>
          <w:numId w:val="25"/>
        </w:numPr>
        <w:tabs>
          <w:tab w:val="clear" w:pos="645"/>
          <w:tab w:val="left" w:pos="284"/>
          <w:tab w:val="num" w:pos="720"/>
          <w:tab w:val="left" w:pos="1260"/>
          <w:tab w:val="left" w:pos="1980"/>
          <w:tab w:val="left" w:pos="3960"/>
        </w:tabs>
        <w:spacing w:after="60"/>
        <w:ind w:left="7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Řídit se při provádění díla pokyny objednatele. </w:t>
      </w:r>
    </w:p>
    <w:p w:rsidR="00747816" w:rsidRPr="00EE4826" w:rsidRDefault="00747816" w:rsidP="007C0EDB">
      <w:pPr>
        <w:pStyle w:val="Zkladntext"/>
        <w:widowControl w:val="0"/>
        <w:numPr>
          <w:ilvl w:val="0"/>
          <w:numId w:val="25"/>
        </w:numPr>
        <w:tabs>
          <w:tab w:val="clear" w:pos="645"/>
          <w:tab w:val="left" w:pos="284"/>
          <w:tab w:val="num" w:pos="720"/>
          <w:tab w:val="left" w:pos="1260"/>
          <w:tab w:val="left" w:pos="1980"/>
          <w:tab w:val="left" w:pos="3960"/>
        </w:tabs>
        <w:spacing w:after="120"/>
        <w:ind w:left="7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Odstranit zjištěné vady a nedodělky na své náklady.</w:t>
      </w:r>
    </w:p>
    <w:p w:rsidR="00747816" w:rsidRPr="00EE4826" w:rsidRDefault="00747816" w:rsidP="007C0EDB">
      <w:pPr>
        <w:pStyle w:val="Zkladntextodsazen"/>
        <w:widowControl w:val="0"/>
        <w:numPr>
          <w:ilvl w:val="0"/>
          <w:numId w:val="27"/>
        </w:numPr>
        <w:tabs>
          <w:tab w:val="clear" w:pos="720"/>
          <w:tab w:val="num" w:pos="360"/>
          <w:tab w:val="left" w:pos="540"/>
          <w:tab w:val="left" w:pos="1980"/>
          <w:tab w:val="left" w:pos="7380"/>
        </w:tabs>
        <w:spacing w:after="120"/>
        <w:ind w:left="36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Objednatel je povinen:</w:t>
      </w:r>
    </w:p>
    <w:p w:rsidR="00747816" w:rsidRPr="00EE4826" w:rsidRDefault="00747816" w:rsidP="00E824CD">
      <w:pPr>
        <w:pStyle w:val="Zkladntext"/>
        <w:widowControl w:val="0"/>
        <w:numPr>
          <w:ilvl w:val="0"/>
          <w:numId w:val="25"/>
        </w:numPr>
        <w:tabs>
          <w:tab w:val="clear" w:pos="645"/>
          <w:tab w:val="left" w:pos="284"/>
          <w:tab w:val="num" w:pos="720"/>
          <w:tab w:val="left" w:pos="1260"/>
          <w:tab w:val="left" w:pos="1980"/>
          <w:tab w:val="left" w:pos="3960"/>
        </w:tabs>
        <w:spacing w:after="120"/>
        <w:ind w:left="7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Poskytnout zhotoviteli součinnost nutnou k provedení díla.</w:t>
      </w:r>
    </w:p>
    <w:p w:rsidR="002E5115" w:rsidRPr="00E824CD" w:rsidRDefault="002E5115" w:rsidP="00E824CD">
      <w:pPr>
        <w:pStyle w:val="Zkladntextodsazen"/>
        <w:widowControl w:val="0"/>
        <w:numPr>
          <w:ilvl w:val="0"/>
          <w:numId w:val="27"/>
        </w:numPr>
        <w:tabs>
          <w:tab w:val="clear" w:pos="720"/>
          <w:tab w:val="num" w:pos="360"/>
          <w:tab w:val="left" w:pos="540"/>
          <w:tab w:val="left" w:pos="1980"/>
          <w:tab w:val="left" w:pos="7380"/>
        </w:tabs>
        <w:spacing w:after="120"/>
        <w:ind w:left="360"/>
        <w:rPr>
          <w:rFonts w:ascii="Tahoma" w:hAnsi="Tahoma" w:cs="Tahoma"/>
          <w:sz w:val="20"/>
        </w:rPr>
      </w:pPr>
      <w:r w:rsidRPr="00E824CD">
        <w:rPr>
          <w:rFonts w:ascii="Tahoma" w:hAnsi="Tahoma" w:cs="Tahoma"/>
          <w:sz w:val="20"/>
        </w:rPr>
        <w:t>Vlastnické právo k věci, která je předmětem díla a nebezpečí škody na ní</w:t>
      </w:r>
      <w:r w:rsidR="00E824CD" w:rsidRPr="00E824CD">
        <w:rPr>
          <w:rFonts w:ascii="Tahoma" w:hAnsi="Tahoma" w:cs="Tahoma"/>
          <w:sz w:val="20"/>
        </w:rPr>
        <w:t xml:space="preserve"> přechází na objednatele dnem </w:t>
      </w:r>
      <w:r w:rsidRPr="00E824CD">
        <w:rPr>
          <w:rFonts w:ascii="Tahoma" w:hAnsi="Tahoma" w:cs="Tahoma"/>
          <w:sz w:val="20"/>
        </w:rPr>
        <w:t xml:space="preserve">převzetí díla objednatelem. </w:t>
      </w: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</w:rPr>
      </w:pPr>
      <w:r w:rsidRPr="00EE4826">
        <w:rPr>
          <w:rFonts w:ascii="Tahoma" w:hAnsi="Tahoma" w:cs="Tahoma"/>
          <w:b/>
          <w:sz w:val="20"/>
        </w:rPr>
        <w:t>VIII.</w:t>
      </w:r>
    </w:p>
    <w:p w:rsidR="00D25F5D" w:rsidRPr="00EE4826" w:rsidRDefault="00D25F5D" w:rsidP="007C0EDB">
      <w:pPr>
        <w:pStyle w:val="Zkladntext"/>
        <w:widowControl w:val="0"/>
        <w:tabs>
          <w:tab w:val="left" w:pos="357"/>
        </w:tabs>
        <w:jc w:val="center"/>
        <w:rPr>
          <w:rFonts w:ascii="Tahoma" w:hAnsi="Tahoma" w:cs="Tahoma"/>
          <w:b/>
          <w:sz w:val="20"/>
        </w:rPr>
      </w:pPr>
      <w:r w:rsidRPr="00EE4826">
        <w:rPr>
          <w:rFonts w:ascii="Tahoma" w:hAnsi="Tahoma" w:cs="Tahoma"/>
          <w:b/>
          <w:sz w:val="20"/>
        </w:rPr>
        <w:t>Platební a fakturační podmínky</w:t>
      </w:r>
    </w:p>
    <w:p w:rsidR="00D25F5D" w:rsidRPr="00EE4826" w:rsidRDefault="00D25F5D" w:rsidP="007C0EDB">
      <w:pPr>
        <w:pStyle w:val="Zkladntext"/>
        <w:widowControl w:val="0"/>
        <w:tabs>
          <w:tab w:val="left" w:pos="357"/>
        </w:tabs>
        <w:jc w:val="center"/>
        <w:rPr>
          <w:rFonts w:ascii="Tahoma" w:hAnsi="Tahoma" w:cs="Tahoma"/>
          <w:b/>
          <w:sz w:val="20"/>
        </w:rPr>
      </w:pPr>
    </w:p>
    <w:p w:rsidR="00D25F5D" w:rsidRPr="00EE4826" w:rsidRDefault="00D25F5D" w:rsidP="00CD6144">
      <w:pPr>
        <w:pStyle w:val="Zkladntext"/>
        <w:widowControl w:val="0"/>
        <w:numPr>
          <w:ilvl w:val="0"/>
          <w:numId w:val="2"/>
        </w:numPr>
        <w:tabs>
          <w:tab w:val="left" w:pos="0"/>
          <w:tab w:val="left" w:pos="540"/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Zálohové platby nebudou poskytovány. </w:t>
      </w:r>
    </w:p>
    <w:p w:rsidR="00D25F5D" w:rsidRPr="00EE4826" w:rsidRDefault="00D25F5D" w:rsidP="00945319">
      <w:pPr>
        <w:pStyle w:val="Zkladntext"/>
        <w:widowControl w:val="0"/>
        <w:numPr>
          <w:ilvl w:val="0"/>
          <w:numId w:val="2"/>
        </w:numPr>
        <w:tabs>
          <w:tab w:val="left" w:pos="0"/>
          <w:tab w:val="left" w:pos="540"/>
          <w:tab w:val="left" w:pos="1260"/>
          <w:tab w:val="left" w:pos="1980"/>
          <w:tab w:val="left" w:pos="3960"/>
        </w:tabs>
        <w:spacing w:before="120" w:after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Podkladem pro úhradu ceny za dílo bude faktura, která bude mít náležitosti daňového dokladu dle § 28 zákona č. 235/2004 Sb., o dani z přidané hodnoty, v souladu s § 13a ObchZ (dále jen „faktura“). </w:t>
      </w:r>
      <w:r w:rsidR="00907A09" w:rsidRPr="00EE4826">
        <w:rPr>
          <w:rFonts w:ascii="Tahoma" w:hAnsi="Tahoma" w:cs="Tahoma"/>
          <w:sz w:val="20"/>
        </w:rPr>
        <w:t>Kromě náležitostí stanovených platnými právními předpisy pro daňový doklad bude zhotovitel povinen ve faktuře uvést tyto údaje</w:t>
      </w:r>
      <w:r w:rsidRPr="00EE4826">
        <w:rPr>
          <w:rFonts w:ascii="Tahoma" w:hAnsi="Tahoma" w:cs="Tahoma"/>
          <w:sz w:val="20"/>
        </w:rPr>
        <w:t>:</w:t>
      </w:r>
    </w:p>
    <w:p w:rsidR="00D25F5D" w:rsidRPr="00EE4826" w:rsidRDefault="00D25F5D" w:rsidP="007C0EDB">
      <w:pPr>
        <w:widowControl w:val="0"/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číslo a datum vystavení faktury,</w:t>
      </w:r>
    </w:p>
    <w:p w:rsidR="00D25F5D" w:rsidRPr="00EE4826" w:rsidRDefault="00D25F5D" w:rsidP="007C0EDB">
      <w:pPr>
        <w:widowControl w:val="0"/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číslo smlouvy</w:t>
      </w:r>
      <w:r w:rsidR="00907A09" w:rsidRPr="00EE4826">
        <w:rPr>
          <w:rFonts w:ascii="Tahoma" w:hAnsi="Tahoma" w:cs="Tahoma"/>
          <w:sz w:val="20"/>
          <w:szCs w:val="20"/>
        </w:rPr>
        <w:t xml:space="preserve"> objednatele, číslo veřejné zakázky (tj. …)</w:t>
      </w:r>
      <w:r w:rsidRPr="00EE4826">
        <w:rPr>
          <w:rFonts w:ascii="Tahoma" w:hAnsi="Tahoma" w:cs="Tahoma"/>
          <w:sz w:val="20"/>
          <w:szCs w:val="20"/>
        </w:rPr>
        <w:t xml:space="preserve"> a datum jejího uzavření, </w:t>
      </w:r>
    </w:p>
    <w:p w:rsidR="00D25F5D" w:rsidRPr="00EE4826" w:rsidRDefault="00D25F5D" w:rsidP="007C0EDB">
      <w:pPr>
        <w:widowControl w:val="0"/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název projektu: „</w:t>
      </w:r>
      <w:r w:rsidR="001747B5" w:rsidRPr="001747B5">
        <w:rPr>
          <w:rFonts w:ascii="Tahoma" w:hAnsi="Tahoma" w:cs="Tahoma"/>
          <w:sz w:val="20"/>
          <w:szCs w:val="20"/>
        </w:rPr>
        <w:t>Podpora přírodovědného a technického vzdělávání v Moravskoslezském kraji“, reg. č. CZ.1.07/1.1.00/44.0008</w:t>
      </w:r>
      <w:r w:rsidRPr="00EE4826">
        <w:rPr>
          <w:rFonts w:ascii="Tahoma" w:hAnsi="Tahoma" w:cs="Tahoma"/>
          <w:sz w:val="20"/>
          <w:szCs w:val="20"/>
        </w:rPr>
        <w:t>,</w:t>
      </w:r>
    </w:p>
    <w:p w:rsidR="00D25F5D" w:rsidRPr="00EE4826" w:rsidRDefault="00D25F5D" w:rsidP="007C0EDB">
      <w:pPr>
        <w:widowControl w:val="0"/>
        <w:numPr>
          <w:ilvl w:val="0"/>
          <w:numId w:val="12"/>
        </w:numPr>
        <w:tabs>
          <w:tab w:val="num" w:pos="1429"/>
        </w:tabs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předmět plnění a jeho přesnou specifikaci ve slovním vyjádření (nestačí pouze odkaz na číslo uzavřené smlouvy),</w:t>
      </w:r>
    </w:p>
    <w:p w:rsidR="00D25F5D" w:rsidRPr="00EE4826" w:rsidRDefault="00D25F5D" w:rsidP="007C0EDB">
      <w:pPr>
        <w:widowControl w:val="0"/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označení banky a čísla účtu, na který má být zaplaceno (pokud je číslo účtu odlišné od čísla uvedeného v čl. I odst. 2, je zhotovitel povinen o této skutečnosti v souladu s čl.</w:t>
      </w:r>
      <w:r w:rsidR="001747B5">
        <w:rPr>
          <w:rFonts w:ascii="Tahoma" w:hAnsi="Tahoma" w:cs="Tahoma"/>
          <w:sz w:val="20"/>
          <w:szCs w:val="20"/>
        </w:rPr>
        <w:t> </w:t>
      </w:r>
      <w:r w:rsidRPr="00EE4826">
        <w:rPr>
          <w:rFonts w:ascii="Tahoma" w:hAnsi="Tahoma" w:cs="Tahoma"/>
          <w:sz w:val="20"/>
          <w:szCs w:val="20"/>
        </w:rPr>
        <w:t>II odst. 2 této smlouvy informovat objednatele),</w:t>
      </w:r>
    </w:p>
    <w:p w:rsidR="00D25F5D" w:rsidRPr="00EE4826" w:rsidRDefault="00D25F5D" w:rsidP="007C0EDB">
      <w:pPr>
        <w:widowControl w:val="0"/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lhůtu splatnosti faktury,</w:t>
      </w:r>
    </w:p>
    <w:p w:rsidR="00D25F5D" w:rsidRPr="00EE4826" w:rsidRDefault="00D25F5D" w:rsidP="007C0EDB">
      <w:pPr>
        <w:widowControl w:val="0"/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název, sídlo, IČ a DIČ objednatele a zhotovitele,</w:t>
      </w:r>
    </w:p>
    <w:p w:rsidR="00907A09" w:rsidRPr="00EE4826" w:rsidRDefault="001747B5" w:rsidP="007C0EDB">
      <w:pPr>
        <w:widowControl w:val="0"/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</w:t>
      </w:r>
      <w:r w:rsidR="00907A09" w:rsidRPr="00EE4826">
        <w:rPr>
          <w:rFonts w:ascii="Tahoma" w:hAnsi="Tahoma" w:cs="Tahoma"/>
          <w:sz w:val="20"/>
          <w:szCs w:val="20"/>
        </w:rPr>
        <w:t>íslo zápisu o předání a převzetí díla a datum jeho podpisu. Zápis o předání a převzetí díla bude přílohou faktury,</w:t>
      </w:r>
    </w:p>
    <w:p w:rsidR="00D25F5D" w:rsidRPr="00EE4826" w:rsidRDefault="00D25F5D" w:rsidP="007C0EDB">
      <w:pPr>
        <w:widowControl w:val="0"/>
        <w:numPr>
          <w:ilvl w:val="0"/>
          <w:numId w:val="12"/>
        </w:numPr>
        <w:jc w:val="both"/>
        <w:rPr>
          <w:rFonts w:ascii="Tahoma" w:hAnsi="Tahoma" w:cs="Tahoma"/>
          <w:i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jméno a vlastnoruční podpis osoby, která fakturu vystavila, včetně kontaktního telefonu.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2"/>
        </w:numPr>
        <w:tabs>
          <w:tab w:val="left" w:pos="0"/>
          <w:tab w:val="left" w:pos="540"/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Lhůta splatnosti faktury činí </w:t>
      </w:r>
      <w:r w:rsidR="001747B5">
        <w:rPr>
          <w:rFonts w:ascii="Tahoma" w:hAnsi="Tahoma" w:cs="Tahoma"/>
          <w:sz w:val="20"/>
        </w:rPr>
        <w:t>30</w:t>
      </w:r>
      <w:r w:rsidRPr="00EE4826">
        <w:rPr>
          <w:rFonts w:ascii="Tahoma" w:hAnsi="Tahoma" w:cs="Tahoma"/>
          <w:sz w:val="20"/>
        </w:rPr>
        <w:t xml:space="preserve"> kalendářních dnů ode dne jejího doručení objednateli. Faktura bude doručena doporučenou poštou nebo osobně pověřenému zaměstnanci objednatele proti písemnému potvrzení. Stejná lhůta splatnosti platí i při placení jiných plateb (smluvních pokut, úroků z prodlení, náhrady škody apod.).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2"/>
        </w:numPr>
        <w:tabs>
          <w:tab w:val="left" w:pos="0"/>
          <w:tab w:val="left" w:pos="540"/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Povinnost zaplatit cenu za dílo je splněna dnem odepsání příslušné částky z účtu objednatele.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2"/>
        </w:numPr>
        <w:tabs>
          <w:tab w:val="left" w:pos="0"/>
          <w:tab w:val="left" w:pos="540"/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Nebude-li faktura obsahovat některou povinnou nebo dohodnutou náležitost nebo bude chybně vyúčtována cena nebo DPH, je objednatel oprávněn fakturu před uplynutím lhůty splatnosti vrátit druhé smluvní straně k provedení opravy s vyznačením důvodu vrácení. Zhotovitel provede opravu vystavením nové faktury. Vrácením vadné faktury zhotoviteli přestává běžet původní lhůta splatnosti. Nová lhůta splatnosti běží ode dne doručení nové faktury objednateli.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2"/>
        </w:numPr>
        <w:tabs>
          <w:tab w:val="left" w:pos="0"/>
          <w:tab w:val="left" w:pos="540"/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Všechny částky poukazované v Kč vzájemně smluvními stranami na základě této smlouvy musí být prosté jakýchkoliv bankovních poplatků nebo jiných nákladů spojených s převodem na jejich účty.</w:t>
      </w:r>
    </w:p>
    <w:p w:rsidR="00945319" w:rsidRDefault="00945319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</w:rPr>
      </w:pPr>
    </w:p>
    <w:p w:rsidR="00531EC1" w:rsidRDefault="00531EC1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</w:rPr>
      </w:pPr>
    </w:p>
    <w:p w:rsidR="00531EC1" w:rsidRDefault="00531EC1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</w:rPr>
      </w:pPr>
    </w:p>
    <w:p w:rsidR="00D25F5D" w:rsidRPr="007C0EDB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</w:rPr>
      </w:pPr>
      <w:r w:rsidRPr="007C0EDB">
        <w:rPr>
          <w:rFonts w:ascii="Tahoma" w:hAnsi="Tahoma" w:cs="Tahoma"/>
          <w:b/>
          <w:sz w:val="20"/>
        </w:rPr>
        <w:t>IX.</w:t>
      </w:r>
    </w:p>
    <w:p w:rsidR="00D25F5D" w:rsidRPr="00EE4826" w:rsidRDefault="00D25F5D" w:rsidP="007C0EDB">
      <w:pPr>
        <w:pStyle w:val="Smlouva2"/>
        <w:tabs>
          <w:tab w:val="left" w:pos="540"/>
          <w:tab w:val="left" w:pos="1260"/>
          <w:tab w:val="left" w:pos="1980"/>
          <w:tab w:val="left" w:pos="3960"/>
        </w:tabs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Provádění díla</w:t>
      </w:r>
    </w:p>
    <w:p w:rsidR="00D25F5D" w:rsidRPr="00EE4826" w:rsidRDefault="00D25F5D" w:rsidP="007C0EDB">
      <w:pPr>
        <w:pStyle w:val="Smlouva2"/>
        <w:tabs>
          <w:tab w:val="left" w:pos="540"/>
          <w:tab w:val="left" w:pos="1260"/>
          <w:tab w:val="left" w:pos="1980"/>
          <w:tab w:val="left" w:pos="3960"/>
        </w:tabs>
        <w:rPr>
          <w:rFonts w:ascii="Tahoma" w:hAnsi="Tahoma" w:cs="Tahoma"/>
          <w:sz w:val="20"/>
        </w:rPr>
      </w:pPr>
    </w:p>
    <w:p w:rsidR="00D25F5D" w:rsidRPr="00EE4826" w:rsidRDefault="00D25F5D" w:rsidP="007C0EDB">
      <w:pPr>
        <w:pStyle w:val="Zkladntext"/>
        <w:widowControl w:val="0"/>
        <w:numPr>
          <w:ilvl w:val="0"/>
          <w:numId w:val="13"/>
        </w:numPr>
        <w:tabs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Objednatel upozorní bez zbytečného odkladu zhotovitele na všechny změny i jiné okolnosti, které se dotýkají plnění díla. Podstatné změny musí být oznámeny písemně.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13"/>
        </w:numPr>
        <w:tabs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Zhotovitel se zavazuje nezveřejňovat informace získané při plnění této smlouvy, bez souhlasu objednatele. Zhotovitel je povinen zachovávat mlčenlivost o skutečnostech, které se v souvislosti s plněním předmětu smlouvy dozvěděl. Závazek zůstává v platnosti i po ukončení této smlouvy.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13"/>
        </w:numPr>
        <w:tabs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Zhotovitel je oprávněn při plnění povinností podle této smlouvy použít subdodavatele potřebného zboží nebo služeb včetně potřebných tvůrčích pracovníků; za plnění povinností subdodavatelů však zhotovitel vůči objednateli odpovídá, jakoby plnil sám.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13"/>
        </w:numPr>
        <w:tabs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Smluvní strany se dohodly, že se na výzvu objednatele do 5 dnů uskuteční koordinační schůzka objednatele se zhotovitelem, na které se smluvní strany dohodnou na postupu při realizaci zakázky. Z této schůzky bude zhotovitelem pořízen zá</w:t>
      </w:r>
      <w:r w:rsidR="008819D1">
        <w:rPr>
          <w:rFonts w:ascii="Tahoma" w:hAnsi="Tahoma" w:cs="Tahoma"/>
          <w:sz w:val="20"/>
        </w:rPr>
        <w:t>pis, jehož obsah s</w:t>
      </w:r>
      <w:r w:rsidRPr="00EE4826">
        <w:rPr>
          <w:rFonts w:ascii="Tahoma" w:hAnsi="Tahoma" w:cs="Tahoma"/>
          <w:sz w:val="20"/>
        </w:rPr>
        <w:t xml:space="preserve">tvrdí zástupci obou stran svými podpisy. Zápis bude pro </w:t>
      </w:r>
      <w:r w:rsidR="0028118B" w:rsidRPr="00EE4826">
        <w:rPr>
          <w:rFonts w:ascii="Tahoma" w:hAnsi="Tahoma" w:cs="Tahoma"/>
          <w:sz w:val="20"/>
        </w:rPr>
        <w:t>obě</w:t>
      </w:r>
      <w:r w:rsidRPr="00EE4826">
        <w:rPr>
          <w:rFonts w:ascii="Tahoma" w:hAnsi="Tahoma" w:cs="Tahoma"/>
          <w:sz w:val="20"/>
        </w:rPr>
        <w:t xml:space="preserve"> strany závazný.</w:t>
      </w:r>
      <w:r w:rsidR="008819D1">
        <w:rPr>
          <w:rFonts w:ascii="Tahoma" w:hAnsi="Tahoma" w:cs="Tahoma"/>
          <w:sz w:val="20"/>
        </w:rPr>
        <w:t xml:space="preserve"> Další schůzky budou probíhat po dohodě obou smluvních stran.</w:t>
      </w:r>
    </w:p>
    <w:p w:rsidR="0028118B" w:rsidRPr="00EE4826" w:rsidRDefault="0028118B" w:rsidP="007C0EDB">
      <w:pPr>
        <w:pStyle w:val="Zkladntext"/>
        <w:widowControl w:val="0"/>
        <w:numPr>
          <w:ilvl w:val="0"/>
          <w:numId w:val="13"/>
        </w:numPr>
        <w:tabs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Plnění díla bude probíhat na základě vzájemně odsouhlaseného harmonogramu </w:t>
      </w:r>
      <w:r w:rsidRPr="00945319">
        <w:rPr>
          <w:rFonts w:ascii="Tahoma" w:hAnsi="Tahoma" w:cs="Tahoma"/>
          <w:sz w:val="20"/>
        </w:rPr>
        <w:t>(navrhne zhotovitel pro každou část díla zvlášť)</w:t>
      </w:r>
      <w:r w:rsidRPr="00EE4826">
        <w:rPr>
          <w:rFonts w:ascii="Tahoma" w:hAnsi="Tahoma" w:cs="Tahoma"/>
          <w:sz w:val="20"/>
        </w:rPr>
        <w:t xml:space="preserve">. Objednatel upozorní neodkladně zhotovitele na všechny změny i jiné okolnosti, které se dotýkají plnění díla. 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13"/>
        </w:numPr>
        <w:tabs>
          <w:tab w:val="left" w:pos="1260"/>
          <w:tab w:val="left" w:pos="1980"/>
          <w:tab w:val="left" w:pos="3960"/>
        </w:tabs>
        <w:spacing w:before="12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Objednatel je oprávněn kontrolovat provádění díla a zhotovitel je povinen poskytnout při kontrole provádění díla nutnou součinnost. Zjistí-li objednatel, že zhotovitel provádí dílo v rozporu s jeho pokyny nebo s touto smlouvou, je oprávněn provádění díla pozastavit a nedojde-li k nápravě, je oprávněn od smlouvy po předchozím písemném upozornění odstoupit. </w:t>
      </w:r>
    </w:p>
    <w:p w:rsidR="00885414" w:rsidRPr="00EE4826" w:rsidRDefault="008819D1" w:rsidP="007C0EDB">
      <w:pPr>
        <w:widowControl w:val="0"/>
        <w:numPr>
          <w:ilvl w:val="0"/>
          <w:numId w:val="13"/>
        </w:numPr>
        <w:tabs>
          <w:tab w:val="left" w:pos="567"/>
          <w:tab w:val="left" w:pos="1701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Zhotovitel je povinen v rámci kontroly prováděné v souvislosti s financováním díla ze strukturálních fondů Evropské unie v rámci Operačního programu Vzdělávání pro konkurenceschopnost umožnit provedení kontroly osobám, které jsou oprávněné k provádění kontroly a poskytnout jim požadované informace a doklady vztahující se k dílu provedenému dle této smlouvy. Zhotovitel je povinen osobám oprávněným ke kontrole vytvořit podmínky k provedení kontroly a poskytnout jim při provádění kontroly součinnost. Osobami oprávněnými ke kontrole jsou Ministerstvo školství, mládeže a tělovýchovy jako poskytovatel dotace, řídící orgán Operačního programu Vzdělávání pro konkurenceschopnost, územní finanční orgány, Ministerstvo financí, Nejvyšší kontrolní úřad, Evropská komise a Evropský účetní dvůr, případně další orgány oprávněné k výkonu kontroly. </w:t>
      </w:r>
      <w:r>
        <w:rPr>
          <w:rFonts w:ascii="Tahoma" w:hAnsi="Tahoma" w:cs="Tahoma"/>
          <w:sz w:val="20"/>
          <w:szCs w:val="20"/>
        </w:rPr>
        <w:t>Zhotovitel</w:t>
      </w:r>
      <w:r w:rsidR="00885414" w:rsidRPr="00EE4826">
        <w:rPr>
          <w:rFonts w:ascii="Tahoma" w:hAnsi="Tahoma" w:cs="Tahoma"/>
          <w:sz w:val="20"/>
          <w:szCs w:val="20"/>
        </w:rPr>
        <w:t xml:space="preserve"> se dále zavazuje řádně uchovávat veškeré originály účetních dokladů a originály dalších dokumentů souvisejících s realizací předmětu smlouvy </w:t>
      </w:r>
      <w:r w:rsidR="00437060">
        <w:rPr>
          <w:rFonts w:ascii="Tahoma" w:hAnsi="Tahoma" w:cs="Tahoma"/>
          <w:sz w:val="20"/>
          <w:szCs w:val="20"/>
        </w:rPr>
        <w:t>nejméně do roku 202</w:t>
      </w:r>
      <w:r w:rsidR="00587C1F">
        <w:rPr>
          <w:rFonts w:ascii="Tahoma" w:hAnsi="Tahoma" w:cs="Tahoma"/>
          <w:sz w:val="20"/>
          <w:szCs w:val="20"/>
        </w:rPr>
        <w:t>5</w:t>
      </w:r>
      <w:r w:rsidR="00885414" w:rsidRPr="00EE4826">
        <w:rPr>
          <w:rFonts w:ascii="Tahoma" w:hAnsi="Tahoma" w:cs="Tahoma"/>
          <w:sz w:val="20"/>
          <w:szCs w:val="20"/>
        </w:rPr>
        <w:t>. Doklady budou uchovány v souladu s platnými právními předpisy.</w:t>
      </w: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  <w:szCs w:val="20"/>
        </w:rPr>
      </w:pPr>
      <w:r w:rsidRPr="00EE4826">
        <w:rPr>
          <w:rFonts w:ascii="Tahoma" w:hAnsi="Tahoma" w:cs="Tahoma"/>
          <w:b/>
          <w:sz w:val="20"/>
          <w:szCs w:val="20"/>
        </w:rPr>
        <w:t>X.</w:t>
      </w:r>
    </w:p>
    <w:p w:rsidR="00D25F5D" w:rsidRPr="00EE4826" w:rsidRDefault="006918C0" w:rsidP="007C0EDB">
      <w:pPr>
        <w:pStyle w:val="Nadpis2"/>
        <w:keepNext w:val="0"/>
        <w:widowControl w:val="0"/>
        <w:jc w:val="center"/>
        <w:rPr>
          <w:rFonts w:ascii="Tahoma" w:hAnsi="Tahoma" w:cs="Tahoma"/>
          <w:b/>
          <w:sz w:val="20"/>
        </w:rPr>
      </w:pPr>
      <w:r w:rsidRPr="00EE4826">
        <w:rPr>
          <w:rFonts w:ascii="Tahoma" w:hAnsi="Tahoma" w:cs="Tahoma"/>
          <w:b/>
          <w:sz w:val="20"/>
        </w:rPr>
        <w:t>Vady díla, z</w:t>
      </w:r>
      <w:r w:rsidR="00D25F5D" w:rsidRPr="00EE4826">
        <w:rPr>
          <w:rFonts w:ascii="Tahoma" w:hAnsi="Tahoma" w:cs="Tahoma"/>
          <w:b/>
          <w:sz w:val="20"/>
        </w:rPr>
        <w:t>áruční podmínky</w:t>
      </w:r>
    </w:p>
    <w:p w:rsidR="00D25F5D" w:rsidRPr="00EE4826" w:rsidRDefault="00D25F5D" w:rsidP="007C0EDB">
      <w:pPr>
        <w:pStyle w:val="Smlouva-eslo"/>
        <w:tabs>
          <w:tab w:val="left" w:pos="540"/>
          <w:tab w:val="left" w:pos="1260"/>
          <w:tab w:val="left" w:pos="1980"/>
          <w:tab w:val="left" w:pos="3960"/>
        </w:tabs>
        <w:spacing w:before="0" w:line="240" w:lineRule="auto"/>
        <w:rPr>
          <w:rFonts w:ascii="Tahoma" w:hAnsi="Tahoma" w:cs="Tahoma"/>
          <w:sz w:val="20"/>
        </w:rPr>
      </w:pPr>
    </w:p>
    <w:p w:rsidR="00B50C5A" w:rsidRPr="00EE4826" w:rsidRDefault="00B50C5A" w:rsidP="007C0EDB">
      <w:pPr>
        <w:widowControl w:val="0"/>
        <w:numPr>
          <w:ilvl w:val="0"/>
          <w:numId w:val="9"/>
        </w:numPr>
        <w:tabs>
          <w:tab w:val="left" w:pos="-1418"/>
        </w:tabs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Dílo má vadu, jestliže jeho provedení neodpovídá požadavkům uvedeným v  této smlouvě, příslušným právním předpisům, normám nebo jiné dokumentaci vztahující se k provedení díla nebo pokud neumožňuje užívání, k němuž bylo určeno a zhotoveno.</w:t>
      </w:r>
    </w:p>
    <w:p w:rsidR="00D25F5D" w:rsidRPr="00EE4826" w:rsidRDefault="00D25F5D" w:rsidP="00945319">
      <w:pPr>
        <w:numPr>
          <w:ilvl w:val="0"/>
          <w:numId w:val="9"/>
        </w:numPr>
        <w:tabs>
          <w:tab w:val="left" w:pos="-1418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Zhotovitel odpovídá za vady, jež má dílo v době předání a za vady, které se vyskytly v záruční době. Za vady, které se projevily po záruční době, odpovídá zhotovitel jen tehdy, pokud byly způsobeny porušením jeho povinností. </w:t>
      </w:r>
    </w:p>
    <w:p w:rsidR="00327BB9" w:rsidRPr="00EE4826" w:rsidRDefault="00327BB9" w:rsidP="007C0EDB">
      <w:pPr>
        <w:widowControl w:val="0"/>
        <w:numPr>
          <w:ilvl w:val="0"/>
          <w:numId w:val="9"/>
        </w:numPr>
        <w:tabs>
          <w:tab w:val="left" w:pos="-1418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Zhotovitel poskytuje objednateli na provedené dílo záruku za jakost v délce </w:t>
      </w:r>
      <w:r w:rsidR="00E56038">
        <w:rPr>
          <w:rFonts w:ascii="Tahoma" w:hAnsi="Tahoma" w:cs="Tahoma"/>
          <w:sz w:val="20"/>
          <w:szCs w:val="20"/>
        </w:rPr>
        <w:t xml:space="preserve">60 </w:t>
      </w:r>
      <w:r w:rsidRPr="00EE4826">
        <w:rPr>
          <w:rFonts w:ascii="Tahoma" w:hAnsi="Tahoma" w:cs="Tahoma"/>
          <w:sz w:val="20"/>
          <w:szCs w:val="20"/>
        </w:rPr>
        <w:t xml:space="preserve">měsíců. Záruční doba začíná běžet dnem převzetí díla objednatelem. Záruční doba se staví po dobu, po kterou nemůže objednatel dílo řádně užívat pro vady, za které nese odpovědnost zhotovitel. </w:t>
      </w:r>
    </w:p>
    <w:p w:rsidR="00A857AA" w:rsidRDefault="00D25F5D" w:rsidP="007C0EDB">
      <w:pPr>
        <w:widowControl w:val="0"/>
        <w:numPr>
          <w:ilvl w:val="0"/>
          <w:numId w:val="9"/>
        </w:numPr>
        <w:tabs>
          <w:tab w:val="left" w:pos="-1418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Veškeré vady díla je objednatel povinen uplatnit u zhotovitele bez zbytečného odkladu poté, kdy vadu zjistil, a to formou písemného oznámení (popř. faxem nebo e-mailem), obsahujícím co nejpodrobnější specifikaci zjištěné vady. Objednatel bude vady díla oznamovat na:</w:t>
      </w:r>
    </w:p>
    <w:p w:rsidR="00E56038" w:rsidRPr="00E56038" w:rsidRDefault="00E56038" w:rsidP="00E56038">
      <w:pPr>
        <w:widowControl w:val="0"/>
        <w:tabs>
          <w:tab w:val="left" w:pos="-1418"/>
        </w:tabs>
        <w:spacing w:before="120"/>
        <w:ind w:left="357"/>
        <w:jc w:val="both"/>
        <w:rPr>
          <w:rFonts w:ascii="Tahoma" w:hAnsi="Tahoma" w:cs="Tahoma"/>
          <w:sz w:val="20"/>
          <w:szCs w:val="20"/>
        </w:rPr>
      </w:pPr>
    </w:p>
    <w:p w:rsidR="00B50C5A" w:rsidRPr="00EE4826" w:rsidRDefault="00B50C5A" w:rsidP="007C0EDB">
      <w:pPr>
        <w:pStyle w:val="Zkladntextodsazen2"/>
        <w:widowControl w:val="0"/>
        <w:numPr>
          <w:ilvl w:val="0"/>
          <w:numId w:val="29"/>
        </w:numPr>
        <w:tabs>
          <w:tab w:val="clear" w:pos="360"/>
        </w:tabs>
        <w:autoSpaceDE w:val="0"/>
        <w:autoSpaceDN w:val="0"/>
        <w:spacing w:after="0"/>
        <w:ind w:left="720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faxové  číslo: ……………………….</w:t>
      </w:r>
    </w:p>
    <w:p w:rsidR="00B50C5A" w:rsidRPr="00EE4826" w:rsidRDefault="00B50C5A" w:rsidP="007C0EDB">
      <w:pPr>
        <w:pStyle w:val="Zkladntextodsazen2"/>
        <w:widowControl w:val="0"/>
        <w:numPr>
          <w:ilvl w:val="0"/>
          <w:numId w:val="29"/>
        </w:numPr>
        <w:tabs>
          <w:tab w:val="clear" w:pos="360"/>
        </w:tabs>
        <w:autoSpaceDE w:val="0"/>
        <w:autoSpaceDN w:val="0"/>
        <w:spacing w:after="0"/>
        <w:ind w:left="720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e-mail: ………………………………</w:t>
      </w:r>
    </w:p>
    <w:p w:rsidR="00B50C5A" w:rsidRPr="00EE4826" w:rsidRDefault="00B50C5A" w:rsidP="007C0EDB">
      <w:pPr>
        <w:pStyle w:val="Zkladntextodsazen2"/>
        <w:widowControl w:val="0"/>
        <w:numPr>
          <w:ilvl w:val="0"/>
          <w:numId w:val="29"/>
        </w:numPr>
        <w:tabs>
          <w:tab w:val="clear" w:pos="360"/>
        </w:tabs>
        <w:autoSpaceDE w:val="0"/>
        <w:autoSpaceDN w:val="0"/>
        <w:spacing w:after="0"/>
        <w:ind w:left="720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adresu: ………………………………</w:t>
      </w:r>
    </w:p>
    <w:p w:rsidR="00B50C5A" w:rsidRPr="00CD535C" w:rsidRDefault="00B50C5A" w:rsidP="007C0EDB">
      <w:pPr>
        <w:pStyle w:val="Smlouva-slo"/>
        <w:widowControl w:val="0"/>
        <w:numPr>
          <w:ilvl w:val="0"/>
          <w:numId w:val="0"/>
        </w:numPr>
        <w:tabs>
          <w:tab w:val="num" w:pos="2410"/>
        </w:tabs>
        <w:suppressAutoHyphens w:val="0"/>
        <w:ind w:left="426"/>
        <w:rPr>
          <w:rFonts w:ascii="Tahoma" w:hAnsi="Tahoma" w:cs="Tahoma"/>
          <w:iCs/>
          <w:sz w:val="20"/>
        </w:rPr>
      </w:pPr>
      <w:r w:rsidRPr="00EE4826">
        <w:rPr>
          <w:rFonts w:ascii="Tahoma" w:hAnsi="Tahoma" w:cs="Tahoma"/>
          <w:sz w:val="20"/>
        </w:rPr>
        <w:t xml:space="preserve">Jakmile objednatel odešle toto oznámení, bude se mít za to, že požaduje bezplatné odstranění vady, neuvede-li v oznámení jinak. </w:t>
      </w:r>
    </w:p>
    <w:p w:rsidR="00D25F5D" w:rsidRPr="00EE4826" w:rsidRDefault="00D25F5D" w:rsidP="007C0EDB">
      <w:pPr>
        <w:widowControl w:val="0"/>
        <w:numPr>
          <w:ilvl w:val="0"/>
          <w:numId w:val="9"/>
        </w:numPr>
        <w:tabs>
          <w:tab w:val="left" w:pos="-1418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 xml:space="preserve">Zhotovitel je povinen odstranit vadu díla nejpozději do 10 </w:t>
      </w:r>
      <w:r w:rsidR="00DE03A9">
        <w:rPr>
          <w:rFonts w:ascii="Tahoma" w:hAnsi="Tahoma" w:cs="Tahoma"/>
          <w:sz w:val="20"/>
          <w:szCs w:val="20"/>
        </w:rPr>
        <w:t xml:space="preserve">pracovních </w:t>
      </w:r>
      <w:r w:rsidRPr="00EE4826">
        <w:rPr>
          <w:rFonts w:ascii="Tahoma" w:hAnsi="Tahoma" w:cs="Tahoma"/>
          <w:sz w:val="20"/>
          <w:szCs w:val="20"/>
        </w:rPr>
        <w:t xml:space="preserve">dnů od jejího oznámení objednatelem, pokud se smluvní strany v konkrétním případě nedohodnou písemně jinak. </w:t>
      </w:r>
    </w:p>
    <w:p w:rsidR="00D25F5D" w:rsidRPr="00EE4826" w:rsidRDefault="00D25F5D" w:rsidP="007C0EDB">
      <w:pPr>
        <w:widowControl w:val="0"/>
        <w:numPr>
          <w:ilvl w:val="0"/>
          <w:numId w:val="9"/>
        </w:numPr>
        <w:tabs>
          <w:tab w:val="left" w:pos="-1418"/>
        </w:tabs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Provedenou opravu vady díla zhotovitel objednateli předá písemným protokolem</w:t>
      </w:r>
      <w:r w:rsidR="00CD535C">
        <w:rPr>
          <w:rFonts w:ascii="Tahoma" w:hAnsi="Tahoma" w:cs="Tahoma"/>
          <w:sz w:val="20"/>
          <w:szCs w:val="20"/>
        </w:rPr>
        <w:t xml:space="preserve">, který bude obsahovat veškeré náležitosti dle </w:t>
      </w:r>
      <w:r w:rsidR="004B1521">
        <w:rPr>
          <w:rFonts w:ascii="Tahoma" w:hAnsi="Tahoma" w:cs="Tahoma"/>
          <w:sz w:val="20"/>
          <w:szCs w:val="20"/>
        </w:rPr>
        <w:t>Čl. VI., odst. 6.</w:t>
      </w:r>
    </w:p>
    <w:p w:rsidR="00D25F5D" w:rsidRPr="00EE4826" w:rsidRDefault="00D25F5D" w:rsidP="007C0EDB">
      <w:pPr>
        <w:widowControl w:val="0"/>
        <w:numPr>
          <w:ilvl w:val="0"/>
          <w:numId w:val="9"/>
        </w:numPr>
        <w:tabs>
          <w:tab w:val="left" w:pos="-1418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Zhotovitel je povinen uhradit objednateli škodu, která mu vznikla vadným plněním, a to v plné výši. Zhotovitel rovněž objednateli uhradí náklady vzniklé při uplatňování práv z odpovědnosti za vady.</w:t>
      </w:r>
    </w:p>
    <w:p w:rsidR="00D25F5D" w:rsidRPr="007C0EDB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</w:rPr>
      </w:pPr>
      <w:r w:rsidRPr="007C0EDB">
        <w:rPr>
          <w:rFonts w:ascii="Tahoma" w:hAnsi="Tahoma" w:cs="Tahoma"/>
          <w:b/>
          <w:sz w:val="20"/>
        </w:rPr>
        <w:t>XI.</w:t>
      </w:r>
    </w:p>
    <w:p w:rsidR="00D25F5D" w:rsidRPr="00EE4826" w:rsidRDefault="00D25F5D" w:rsidP="007C0EDB">
      <w:pPr>
        <w:pStyle w:val="Nadpis3"/>
        <w:keepNext w:val="0"/>
        <w:widowControl w:val="0"/>
        <w:jc w:val="center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Odpovědnost za škodu</w:t>
      </w:r>
    </w:p>
    <w:p w:rsidR="00D25F5D" w:rsidRPr="00EE4826" w:rsidRDefault="00D25F5D" w:rsidP="007C0EDB">
      <w:pPr>
        <w:widowControl w:val="0"/>
        <w:rPr>
          <w:rFonts w:ascii="Tahoma" w:hAnsi="Tahoma" w:cs="Tahoma"/>
          <w:sz w:val="20"/>
          <w:szCs w:val="20"/>
        </w:rPr>
      </w:pPr>
    </w:p>
    <w:p w:rsidR="00D25F5D" w:rsidRPr="00EE4826" w:rsidRDefault="00A772D8" w:rsidP="007C0EDB">
      <w:pPr>
        <w:widowControl w:val="0"/>
        <w:tabs>
          <w:tab w:val="left" w:pos="540"/>
          <w:tab w:val="left" w:pos="1260"/>
          <w:tab w:val="left" w:pos="1980"/>
          <w:tab w:val="left" w:pos="3960"/>
        </w:tabs>
        <w:jc w:val="center"/>
        <w:rPr>
          <w:rFonts w:ascii="Tahoma" w:hAnsi="Tahoma" w:cs="Tahoma"/>
          <w:b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Odpovědnost za škodu se řídí příslušnými ustanoveními obchodního a občanského zákoníku</w:t>
      </w:r>
      <w:r w:rsidRPr="00EE4826" w:rsidDel="00A772D8">
        <w:rPr>
          <w:rFonts w:ascii="Tahoma" w:hAnsi="Tahoma" w:cs="Tahoma"/>
          <w:sz w:val="20"/>
          <w:szCs w:val="20"/>
        </w:rPr>
        <w:t xml:space="preserve"> </w:t>
      </w: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</w:rPr>
      </w:pPr>
      <w:r w:rsidRPr="00EE4826">
        <w:rPr>
          <w:rFonts w:ascii="Tahoma" w:hAnsi="Tahoma" w:cs="Tahoma"/>
          <w:b/>
          <w:sz w:val="20"/>
        </w:rPr>
        <w:t>XII.</w:t>
      </w:r>
    </w:p>
    <w:p w:rsidR="00D25F5D" w:rsidRPr="00EE4826" w:rsidRDefault="00D25F5D" w:rsidP="007C0EDB">
      <w:pPr>
        <w:pStyle w:val="Zkladntext"/>
        <w:widowControl w:val="0"/>
        <w:tabs>
          <w:tab w:val="left" w:pos="357"/>
        </w:tabs>
        <w:jc w:val="center"/>
        <w:rPr>
          <w:rFonts w:ascii="Tahoma" w:hAnsi="Tahoma" w:cs="Tahoma"/>
          <w:b/>
          <w:sz w:val="20"/>
        </w:rPr>
      </w:pPr>
      <w:r w:rsidRPr="00EE4826">
        <w:rPr>
          <w:rFonts w:ascii="Tahoma" w:hAnsi="Tahoma" w:cs="Tahoma"/>
          <w:b/>
          <w:sz w:val="20"/>
        </w:rPr>
        <w:t>Sankce</w:t>
      </w:r>
    </w:p>
    <w:p w:rsidR="00D25F5D" w:rsidRPr="00EE4826" w:rsidRDefault="00D25F5D" w:rsidP="007C0EDB">
      <w:pPr>
        <w:pStyle w:val="Zkladntext"/>
        <w:widowControl w:val="0"/>
        <w:tabs>
          <w:tab w:val="left" w:pos="357"/>
        </w:tabs>
        <w:jc w:val="center"/>
        <w:rPr>
          <w:rFonts w:ascii="Tahoma" w:hAnsi="Tahoma" w:cs="Tahoma"/>
          <w:b/>
          <w:sz w:val="20"/>
        </w:rPr>
      </w:pPr>
    </w:p>
    <w:p w:rsidR="00D25F5D" w:rsidRPr="00EE4826" w:rsidRDefault="00D25F5D" w:rsidP="007C0EDB">
      <w:pPr>
        <w:pStyle w:val="Zkladntext"/>
        <w:widowControl w:val="0"/>
        <w:numPr>
          <w:ilvl w:val="0"/>
          <w:numId w:val="11"/>
        </w:numPr>
        <w:tabs>
          <w:tab w:val="clear" w:pos="1429"/>
        </w:tabs>
        <w:spacing w:before="120"/>
        <w:ind w:left="357" w:hanging="357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V případě, že zhotovitel neprovede dílo (jeho část) řádně a včas, je povinen zaplatit objednateli smluvní pokutu ve výši 0,</w:t>
      </w:r>
      <w:r w:rsidR="004B1521">
        <w:rPr>
          <w:rFonts w:ascii="Tahoma" w:hAnsi="Tahoma" w:cs="Tahoma"/>
          <w:sz w:val="20"/>
        </w:rPr>
        <w:t>2</w:t>
      </w:r>
      <w:r w:rsidRPr="00EE4826">
        <w:rPr>
          <w:rFonts w:ascii="Tahoma" w:hAnsi="Tahoma" w:cs="Tahoma"/>
          <w:sz w:val="20"/>
        </w:rPr>
        <w:t xml:space="preserve"> % z ceny za dílo včetně DPH dle čl. IV odst. 1 této smlouvy, </w:t>
      </w:r>
      <w:r w:rsidRPr="00EE4826">
        <w:rPr>
          <w:rFonts w:ascii="Tahoma" w:hAnsi="Tahoma" w:cs="Tahoma"/>
          <w:sz w:val="20"/>
        </w:rPr>
        <w:br/>
        <w:t>a to za každý započatý den prodlení.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11"/>
        </w:numPr>
        <w:tabs>
          <w:tab w:val="clear" w:pos="1429"/>
        </w:tabs>
        <w:spacing w:before="120"/>
        <w:ind w:left="357" w:hanging="357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Pokud zhotovitel neodstraní vadu díla </w:t>
      </w:r>
      <w:r w:rsidR="00C67EB7">
        <w:rPr>
          <w:rFonts w:ascii="Tahoma" w:hAnsi="Tahoma" w:cs="Tahoma"/>
          <w:sz w:val="20"/>
        </w:rPr>
        <w:t>ve lhůtě uvedené v čl. X odst. 5</w:t>
      </w:r>
      <w:r w:rsidRPr="00EE4826">
        <w:rPr>
          <w:rFonts w:ascii="Tahoma" w:hAnsi="Tahoma" w:cs="Tahoma"/>
          <w:sz w:val="20"/>
        </w:rPr>
        <w:t xml:space="preserve"> této smlouvy, je povinen zaplatit objedn</w:t>
      </w:r>
      <w:r w:rsidR="004B1521">
        <w:rPr>
          <w:rFonts w:ascii="Tahoma" w:hAnsi="Tahoma" w:cs="Tahoma"/>
          <w:sz w:val="20"/>
        </w:rPr>
        <w:t>ateli smluvní pokutu ve výši 0,2</w:t>
      </w:r>
      <w:r w:rsidRPr="00EE4826">
        <w:rPr>
          <w:rFonts w:ascii="Tahoma" w:hAnsi="Tahoma" w:cs="Tahoma"/>
          <w:sz w:val="20"/>
        </w:rPr>
        <w:t xml:space="preserve"> % z ceny za dílo včetně DPH dle čl. IV odst. 1 této smlouvy, a to za každý započatý den prodlení. </w:t>
      </w:r>
    </w:p>
    <w:p w:rsidR="00D25F5D" w:rsidRDefault="00D25F5D" w:rsidP="007C0EDB">
      <w:pPr>
        <w:pStyle w:val="Zkladntext"/>
        <w:widowControl w:val="0"/>
        <w:numPr>
          <w:ilvl w:val="0"/>
          <w:numId w:val="11"/>
        </w:numPr>
        <w:tabs>
          <w:tab w:val="clear" w:pos="1429"/>
        </w:tabs>
        <w:spacing w:before="120"/>
        <w:ind w:left="357" w:hanging="357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V případě porušení některé z povinností uvedených v čl. IX. odst. </w:t>
      </w:r>
      <w:r w:rsidR="00C67EB7">
        <w:rPr>
          <w:rFonts w:ascii="Tahoma" w:hAnsi="Tahoma" w:cs="Tahoma"/>
          <w:sz w:val="20"/>
        </w:rPr>
        <w:t xml:space="preserve">7 a </w:t>
      </w:r>
      <w:r w:rsidRPr="00C67EB7">
        <w:rPr>
          <w:rFonts w:ascii="Tahoma" w:hAnsi="Tahoma" w:cs="Tahoma"/>
          <w:sz w:val="20"/>
        </w:rPr>
        <w:t xml:space="preserve">8, </w:t>
      </w:r>
      <w:r w:rsidRPr="00EE4826">
        <w:rPr>
          <w:rFonts w:ascii="Tahoma" w:hAnsi="Tahoma" w:cs="Tahoma"/>
          <w:sz w:val="20"/>
        </w:rPr>
        <w:t>této smlouvy je zhotovitel povinen objednateli uhra</w:t>
      </w:r>
      <w:r w:rsidR="00C67EB7">
        <w:rPr>
          <w:rFonts w:ascii="Tahoma" w:hAnsi="Tahoma" w:cs="Tahoma"/>
          <w:sz w:val="20"/>
        </w:rPr>
        <w:t>dit smluvní pokutu ve výši Kč 10</w:t>
      </w:r>
      <w:r w:rsidRPr="00EE4826">
        <w:rPr>
          <w:rFonts w:ascii="Tahoma" w:hAnsi="Tahoma" w:cs="Tahoma"/>
          <w:sz w:val="20"/>
        </w:rPr>
        <w:t>.000,-- za každý zjištěný případ.</w:t>
      </w:r>
    </w:p>
    <w:p w:rsidR="00C67EB7" w:rsidRPr="00EE4826" w:rsidRDefault="00EB39A1" w:rsidP="007C0EDB">
      <w:pPr>
        <w:pStyle w:val="Zkladntext"/>
        <w:widowControl w:val="0"/>
        <w:numPr>
          <w:ilvl w:val="0"/>
          <w:numId w:val="11"/>
        </w:numPr>
        <w:tabs>
          <w:tab w:val="clear" w:pos="1429"/>
        </w:tabs>
        <w:spacing w:before="120"/>
        <w:ind w:left="357" w:hanging="357"/>
        <w:rPr>
          <w:rFonts w:ascii="Tahoma" w:hAnsi="Tahoma" w:cs="Tahoma"/>
          <w:sz w:val="20"/>
        </w:rPr>
      </w:pPr>
      <w:r w:rsidRPr="00A02F9E">
        <w:rPr>
          <w:rFonts w:ascii="Tahoma" w:hAnsi="Tahoma" w:cs="Tahoma"/>
          <w:sz w:val="20"/>
        </w:rPr>
        <w:t xml:space="preserve">Pokud zhotovitel neodstraní vadu díla ve lhůtě uvedené v čl. X odst. 5 této smlouvy, je povinen zaplatit objednateli smluvní pokutu ve výši </w:t>
      </w:r>
      <w:r w:rsidRPr="00A02F9E">
        <w:rPr>
          <w:rFonts w:ascii="Tahoma" w:hAnsi="Tahoma" w:cs="Tahoma"/>
          <w:iCs/>
          <w:sz w:val="20"/>
        </w:rPr>
        <w:t>0,2</w:t>
      </w:r>
      <w:r w:rsidRPr="00A02F9E">
        <w:rPr>
          <w:rFonts w:ascii="Tahoma" w:hAnsi="Tahoma" w:cs="Tahoma"/>
          <w:i/>
          <w:iCs/>
          <w:sz w:val="20"/>
        </w:rPr>
        <w:t xml:space="preserve"> </w:t>
      </w:r>
      <w:r>
        <w:rPr>
          <w:rFonts w:ascii="Tahoma" w:hAnsi="Tahoma" w:cs="Tahoma"/>
          <w:iCs/>
          <w:sz w:val="20"/>
        </w:rPr>
        <w:t xml:space="preserve">% </w:t>
      </w:r>
      <w:r w:rsidRPr="00A02F9E">
        <w:rPr>
          <w:rFonts w:ascii="Tahoma" w:hAnsi="Tahoma" w:cs="Tahoma"/>
          <w:iCs/>
          <w:sz w:val="20"/>
        </w:rPr>
        <w:t xml:space="preserve">z ceny za dílo </w:t>
      </w:r>
      <w:r w:rsidRPr="00A02F9E">
        <w:rPr>
          <w:rFonts w:ascii="Tahoma" w:hAnsi="Tahoma" w:cs="Tahoma"/>
          <w:sz w:val="20"/>
        </w:rPr>
        <w:t>včetně DPH</w:t>
      </w:r>
      <w:r w:rsidRPr="00A02F9E">
        <w:rPr>
          <w:rFonts w:ascii="Tahoma" w:hAnsi="Tahoma" w:cs="Tahoma"/>
          <w:i/>
          <w:iCs/>
          <w:sz w:val="20"/>
        </w:rPr>
        <w:t xml:space="preserve"> </w:t>
      </w:r>
      <w:r w:rsidRPr="00A02F9E">
        <w:rPr>
          <w:rFonts w:ascii="Tahoma" w:hAnsi="Tahoma" w:cs="Tahoma"/>
          <w:iCs/>
          <w:sz w:val="20"/>
        </w:rPr>
        <w:t>dle čl. IV odst. 1 této smlouvy</w:t>
      </w:r>
      <w:r w:rsidRPr="00A02F9E">
        <w:rPr>
          <w:rFonts w:ascii="Tahoma" w:hAnsi="Tahoma" w:cs="Tahoma"/>
          <w:sz w:val="20"/>
        </w:rPr>
        <w:t>, a to za každý započatý den prodlení.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11"/>
        </w:numPr>
        <w:tabs>
          <w:tab w:val="clear" w:pos="1429"/>
        </w:tabs>
        <w:spacing w:before="120"/>
        <w:ind w:left="357" w:hanging="357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V případě porušení jiných, než v tomto článku sankcionovaných povinností z této smlouvy, je zhotovitel povinen zaplatit objednateli smluvní pokutu ve výši Kč 5.000,-- za každý zjištěný případ porušení jeho povinností.  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11"/>
        </w:numPr>
        <w:tabs>
          <w:tab w:val="clear" w:pos="1429"/>
        </w:tabs>
        <w:spacing w:before="120"/>
        <w:ind w:left="357" w:hanging="357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 xml:space="preserve">Pro případ prodlení se zaplacením ceny za dílo sjednávají smluvní strany úrok z prodlení ve výši dle občanskoprávních předpisů. 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11"/>
        </w:numPr>
        <w:tabs>
          <w:tab w:val="clear" w:pos="1429"/>
        </w:tabs>
        <w:spacing w:before="120"/>
        <w:ind w:left="357" w:hanging="357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Zaplacení smluvní pokuty nemá za následek zánik povinnosti zhotovitele k náhradě škody, kterou porušením povinnosti objednateli způsobil. Náhrada škody je vedle smluvní pokuty vymahatelná v plné výši.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11"/>
        </w:numPr>
        <w:tabs>
          <w:tab w:val="clear" w:pos="1429"/>
        </w:tabs>
        <w:spacing w:before="120"/>
        <w:ind w:left="357" w:hanging="357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Smluvní pokuty je objednatel oprávněn započíst proti pohledávce zhotovitele.</w:t>
      </w:r>
    </w:p>
    <w:p w:rsidR="00531EC1" w:rsidRDefault="00531EC1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</w:rPr>
      </w:pP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</w:rPr>
      </w:pPr>
      <w:r w:rsidRPr="00EE4826">
        <w:rPr>
          <w:rFonts w:ascii="Tahoma" w:hAnsi="Tahoma" w:cs="Tahoma"/>
          <w:b/>
          <w:sz w:val="20"/>
        </w:rPr>
        <w:t>XIII.</w:t>
      </w:r>
    </w:p>
    <w:p w:rsidR="00D25F5D" w:rsidRPr="00EE4826" w:rsidRDefault="00D25F5D" w:rsidP="007C0EDB">
      <w:pPr>
        <w:pStyle w:val="Zkladntext"/>
        <w:widowControl w:val="0"/>
        <w:tabs>
          <w:tab w:val="left" w:pos="357"/>
        </w:tabs>
        <w:jc w:val="center"/>
        <w:rPr>
          <w:rFonts w:ascii="Tahoma" w:hAnsi="Tahoma" w:cs="Tahoma"/>
          <w:b/>
          <w:sz w:val="20"/>
        </w:rPr>
      </w:pPr>
      <w:r w:rsidRPr="00EE4826">
        <w:rPr>
          <w:rFonts w:ascii="Tahoma" w:hAnsi="Tahoma" w:cs="Tahoma"/>
          <w:b/>
          <w:sz w:val="20"/>
        </w:rPr>
        <w:t>Zánik smlouvy</w:t>
      </w:r>
    </w:p>
    <w:p w:rsidR="00D25F5D" w:rsidRPr="00EE4826" w:rsidRDefault="00D25F5D" w:rsidP="007C0EDB">
      <w:pPr>
        <w:pStyle w:val="Zkladntext"/>
        <w:widowControl w:val="0"/>
        <w:tabs>
          <w:tab w:val="left" w:pos="357"/>
        </w:tabs>
        <w:jc w:val="center"/>
        <w:rPr>
          <w:rFonts w:ascii="Tahoma" w:hAnsi="Tahoma" w:cs="Tahoma"/>
          <w:b/>
          <w:sz w:val="20"/>
        </w:rPr>
      </w:pPr>
    </w:p>
    <w:p w:rsidR="001D434F" w:rsidRPr="00EE4826" w:rsidRDefault="001D434F" w:rsidP="007C0EDB">
      <w:pPr>
        <w:widowControl w:val="0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Smluvní strany se dohodly, že smlouva zaniká:</w:t>
      </w:r>
    </w:p>
    <w:p w:rsidR="001D434F" w:rsidRPr="00EE4826" w:rsidRDefault="001D434F" w:rsidP="007C0EDB">
      <w:pPr>
        <w:widowControl w:val="0"/>
        <w:numPr>
          <w:ilvl w:val="1"/>
          <w:numId w:val="30"/>
        </w:numPr>
        <w:tabs>
          <w:tab w:val="clear" w:pos="1440"/>
          <w:tab w:val="num" w:pos="720"/>
        </w:tabs>
        <w:spacing w:before="120" w:after="120"/>
        <w:ind w:left="72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dohodou smluvních stran.</w:t>
      </w:r>
    </w:p>
    <w:p w:rsidR="001D434F" w:rsidRPr="00EE4826" w:rsidRDefault="004B1521" w:rsidP="007C0EDB">
      <w:pPr>
        <w:widowControl w:val="0"/>
        <w:numPr>
          <w:ilvl w:val="1"/>
          <w:numId w:val="30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jednostranným odstoupením od smlouvy pro její podstatné </w:t>
      </w:r>
      <w:r w:rsidR="001D434F" w:rsidRPr="00EE4826">
        <w:rPr>
          <w:rFonts w:ascii="Tahoma" w:hAnsi="Tahoma" w:cs="Tahoma"/>
          <w:sz w:val="20"/>
          <w:szCs w:val="20"/>
        </w:rPr>
        <w:t>porušení druhou smluvní stranou, přičemž podstatným porušením smlouvy se rozumí zejména:</w:t>
      </w:r>
    </w:p>
    <w:p w:rsidR="001D434F" w:rsidRPr="00EE4826" w:rsidRDefault="001D434F" w:rsidP="007C0EDB">
      <w:pPr>
        <w:pStyle w:val="Import5"/>
        <w:numPr>
          <w:ilvl w:val="0"/>
          <w:numId w:val="32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nepro</w:t>
      </w:r>
      <w:r w:rsidR="004B1521">
        <w:rPr>
          <w:rFonts w:ascii="Tahoma" w:hAnsi="Tahoma" w:cs="Tahoma"/>
          <w:sz w:val="20"/>
          <w:szCs w:val="20"/>
        </w:rPr>
        <w:t xml:space="preserve">vedení díla v době plnění dle </w:t>
      </w:r>
      <w:r w:rsidR="00531EC1">
        <w:rPr>
          <w:rFonts w:ascii="Tahoma" w:hAnsi="Tahoma" w:cs="Tahoma"/>
          <w:sz w:val="20"/>
          <w:szCs w:val="20"/>
        </w:rPr>
        <w:t xml:space="preserve">čl. V odst. </w:t>
      </w:r>
      <w:r w:rsidRPr="00EE4826">
        <w:rPr>
          <w:rFonts w:ascii="Tahoma" w:hAnsi="Tahoma" w:cs="Tahoma"/>
          <w:sz w:val="20"/>
          <w:szCs w:val="20"/>
        </w:rPr>
        <w:t xml:space="preserve">2 smlouvy, </w:t>
      </w:r>
    </w:p>
    <w:p w:rsidR="001D434F" w:rsidRPr="00EE4826" w:rsidRDefault="001D434F" w:rsidP="007C0EDB">
      <w:pPr>
        <w:pStyle w:val="Import3"/>
        <w:numPr>
          <w:ilvl w:val="0"/>
          <w:numId w:val="31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left" w:pos="1985"/>
        </w:tabs>
        <w:spacing w:after="60"/>
        <w:ind w:left="1080" w:hanging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nedodržení pokynů objednatele, právních předpisů nebo technických norem, které se týkají provádění díla,</w:t>
      </w:r>
    </w:p>
    <w:p w:rsidR="001D434F" w:rsidRPr="00EE4826" w:rsidRDefault="001D434F" w:rsidP="007C0EDB">
      <w:pPr>
        <w:pStyle w:val="Import3"/>
        <w:numPr>
          <w:ilvl w:val="0"/>
          <w:numId w:val="31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left" w:pos="1985"/>
        </w:tabs>
        <w:spacing w:after="60"/>
        <w:ind w:left="1080" w:hanging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nedodržení smluvních ujednání o záruce za jakost,</w:t>
      </w:r>
    </w:p>
    <w:p w:rsidR="001D434F" w:rsidRPr="00EE4826" w:rsidRDefault="001D434F" w:rsidP="007C0EDB">
      <w:pPr>
        <w:pStyle w:val="Import5"/>
        <w:numPr>
          <w:ilvl w:val="0"/>
          <w:numId w:val="31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ind w:left="1080" w:hanging="360"/>
        <w:jc w:val="both"/>
        <w:rPr>
          <w:rFonts w:ascii="Tahoma" w:hAnsi="Tahoma" w:cs="Tahoma"/>
          <w:sz w:val="20"/>
          <w:szCs w:val="20"/>
        </w:rPr>
      </w:pPr>
      <w:r w:rsidRPr="00EE4826">
        <w:rPr>
          <w:rFonts w:ascii="Tahoma" w:hAnsi="Tahoma" w:cs="Tahoma"/>
          <w:sz w:val="20"/>
          <w:szCs w:val="20"/>
        </w:rPr>
        <w:t>neuhrazení ceny za dílo objednatelem po druhé výzvě zhotovitele k uhrazení dlužné částky, přičemž druhá výzva nesmí následovat dříve než 30 dnů po doručení první výzvy.</w:t>
      </w:r>
    </w:p>
    <w:p w:rsidR="001D434F" w:rsidRPr="00EE4826" w:rsidRDefault="001D434F" w:rsidP="004B1521">
      <w:pPr>
        <w:pStyle w:val="Zkladntextodsazen"/>
        <w:widowControl w:val="0"/>
        <w:numPr>
          <w:ilvl w:val="0"/>
          <w:numId w:val="30"/>
        </w:numPr>
        <w:spacing w:before="120"/>
        <w:ind w:right="71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Pro účely této smlouvy se pod pojmem „bez zbytečného odkladu“ uvedeným v § 345 obchodního zá</w:t>
      </w:r>
      <w:r w:rsidR="00531EC1">
        <w:rPr>
          <w:rFonts w:ascii="Tahoma" w:hAnsi="Tahoma" w:cs="Tahoma"/>
          <w:sz w:val="20"/>
        </w:rPr>
        <w:t>koníku rozumí „nejpozději do 14-ti dní</w:t>
      </w:r>
      <w:r w:rsidRPr="00EE4826">
        <w:rPr>
          <w:rFonts w:ascii="Tahoma" w:hAnsi="Tahoma" w:cs="Tahoma"/>
          <w:sz w:val="20"/>
        </w:rPr>
        <w:t>“.</w:t>
      </w:r>
    </w:p>
    <w:p w:rsidR="00D25F5D" w:rsidRPr="00EE4826" w:rsidRDefault="00D25F5D" w:rsidP="007C0EDB">
      <w:pPr>
        <w:widowControl w:val="0"/>
        <w:spacing w:before="240" w:after="120"/>
        <w:jc w:val="center"/>
        <w:rPr>
          <w:rFonts w:ascii="Tahoma" w:hAnsi="Tahoma" w:cs="Tahoma"/>
          <w:b/>
          <w:sz w:val="20"/>
        </w:rPr>
      </w:pPr>
      <w:r w:rsidRPr="00EE4826">
        <w:rPr>
          <w:rFonts w:ascii="Tahoma" w:hAnsi="Tahoma" w:cs="Tahoma"/>
          <w:b/>
          <w:sz w:val="20"/>
        </w:rPr>
        <w:t>XIV.</w:t>
      </w:r>
    </w:p>
    <w:p w:rsidR="00D25F5D" w:rsidRPr="00EE4826" w:rsidRDefault="00D25F5D" w:rsidP="007C0EDB">
      <w:pPr>
        <w:pStyle w:val="Zkladntext"/>
        <w:widowControl w:val="0"/>
        <w:tabs>
          <w:tab w:val="left" w:pos="1620"/>
        </w:tabs>
        <w:jc w:val="center"/>
        <w:rPr>
          <w:rFonts w:ascii="Tahoma" w:hAnsi="Tahoma" w:cs="Tahoma"/>
          <w:b/>
          <w:sz w:val="20"/>
        </w:rPr>
      </w:pPr>
      <w:r w:rsidRPr="00EE4826">
        <w:rPr>
          <w:rFonts w:ascii="Tahoma" w:hAnsi="Tahoma" w:cs="Tahoma"/>
          <w:b/>
          <w:sz w:val="20"/>
        </w:rPr>
        <w:t>Závěrečná ustanovení</w:t>
      </w:r>
    </w:p>
    <w:p w:rsidR="00D25F5D" w:rsidRPr="00EE4826" w:rsidRDefault="00D25F5D" w:rsidP="007C0EDB">
      <w:pPr>
        <w:pStyle w:val="Zkladntext"/>
        <w:widowControl w:val="0"/>
        <w:tabs>
          <w:tab w:val="left" w:pos="1620"/>
        </w:tabs>
        <w:jc w:val="center"/>
        <w:rPr>
          <w:rFonts w:ascii="Tahoma" w:hAnsi="Tahoma" w:cs="Tahoma"/>
          <w:b/>
          <w:sz w:val="20"/>
        </w:rPr>
      </w:pPr>
    </w:p>
    <w:p w:rsidR="00D25F5D" w:rsidRPr="00EE4826" w:rsidRDefault="00D25F5D" w:rsidP="007C0EDB">
      <w:pPr>
        <w:pStyle w:val="Zkladntext"/>
        <w:widowControl w:val="0"/>
        <w:numPr>
          <w:ilvl w:val="0"/>
          <w:numId w:val="21"/>
        </w:numPr>
        <w:tabs>
          <w:tab w:val="clear" w:pos="1429"/>
          <w:tab w:val="num" w:pos="360"/>
        </w:tabs>
        <w:spacing w:before="120"/>
        <w:ind w:left="36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Tato smlouva nabývá platnosti dnem podpisu oběma smluvními stranami a účinnosti dnem, kdy vyjádření souhlasu s obsahem návrhu smlouvy dojde druhé smluvní straně.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21"/>
        </w:numPr>
        <w:tabs>
          <w:tab w:val="clear" w:pos="1429"/>
          <w:tab w:val="num" w:pos="360"/>
        </w:tabs>
        <w:spacing w:before="120"/>
        <w:ind w:left="36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Doplňování nebo změnu této smlouvy lze provádět jen se souhlasem obou smluvních stran, a to pouze formou písemných, postupně číslovaných a takto označených dodatků.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21"/>
        </w:numPr>
        <w:tabs>
          <w:tab w:val="clear" w:pos="1429"/>
          <w:tab w:val="num" w:pos="360"/>
        </w:tabs>
        <w:spacing w:before="120"/>
        <w:ind w:left="36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Smluvní strany prohlašují, že osoby podepisující tuto smlouvu jsou k tomuto úkonu oprávněny.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21"/>
        </w:numPr>
        <w:tabs>
          <w:tab w:val="clear" w:pos="1429"/>
          <w:tab w:val="num" w:pos="360"/>
        </w:tabs>
        <w:spacing w:before="120"/>
        <w:ind w:left="36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Zhotovitel prohlašuje, že je oprávněn k provedení díla, které je předmětem plnění této smlouvy.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21"/>
        </w:numPr>
        <w:tabs>
          <w:tab w:val="clear" w:pos="1429"/>
          <w:tab w:val="num" w:pos="360"/>
        </w:tabs>
        <w:spacing w:before="120"/>
        <w:ind w:left="36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Zhotovitel nemůže bez souhlasu objednatele postoupit svá práva a povinnosti plynoucí ze smlouvy třetí straně.</w:t>
      </w:r>
    </w:p>
    <w:p w:rsidR="00D25F5D" w:rsidRPr="00EE4826" w:rsidRDefault="004B1521" w:rsidP="007C0EDB">
      <w:pPr>
        <w:pStyle w:val="Zkladntext"/>
        <w:widowControl w:val="0"/>
        <w:numPr>
          <w:ilvl w:val="0"/>
          <w:numId w:val="21"/>
        </w:numPr>
        <w:tabs>
          <w:tab w:val="clear" w:pos="1429"/>
          <w:tab w:val="num" w:pos="360"/>
        </w:tabs>
        <w:spacing w:before="120"/>
        <w:ind w:left="3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Smlouva je vyhotovena v</w:t>
      </w:r>
      <w:r w:rsidR="00D25F5D" w:rsidRPr="00EE4826">
        <w:rPr>
          <w:rFonts w:ascii="Tahoma" w:hAnsi="Tahoma" w:cs="Tahoma"/>
          <w:sz w:val="20"/>
        </w:rPr>
        <w:t xml:space="preserve"> </w:t>
      </w:r>
      <w:r w:rsidR="00587C1F">
        <w:rPr>
          <w:rFonts w:ascii="Tahoma" w:hAnsi="Tahoma" w:cs="Tahoma"/>
          <w:sz w:val="20"/>
        </w:rPr>
        <w:t>3</w:t>
      </w:r>
      <w:r w:rsidR="00D25F5D" w:rsidRPr="00EE4826">
        <w:rPr>
          <w:rFonts w:ascii="Tahoma" w:hAnsi="Tahoma" w:cs="Tahoma"/>
          <w:sz w:val="20"/>
        </w:rPr>
        <w:t xml:space="preserve"> stejnopisech s platností originálu, podepsaných oprávněnými zástupci smluvních stran, přičemž objednatel obdrží čtyři a zhotovitel jedno její vyhotovení.</w:t>
      </w:r>
    </w:p>
    <w:p w:rsidR="00D25F5D" w:rsidRPr="00EE4826" w:rsidRDefault="00D25F5D" w:rsidP="007C0EDB">
      <w:pPr>
        <w:pStyle w:val="Zkladntext"/>
        <w:widowControl w:val="0"/>
        <w:numPr>
          <w:ilvl w:val="0"/>
          <w:numId w:val="21"/>
        </w:numPr>
        <w:tabs>
          <w:tab w:val="clear" w:pos="1429"/>
          <w:tab w:val="num" w:pos="360"/>
        </w:tabs>
        <w:spacing w:before="120"/>
        <w:ind w:left="36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t>Nedílnou součástí této smlouvy jsou následující přílohy:</w:t>
      </w:r>
    </w:p>
    <w:p w:rsidR="000237E1" w:rsidRPr="00EE4826" w:rsidRDefault="000237E1" w:rsidP="007C0EDB">
      <w:pPr>
        <w:pStyle w:val="Zkladntext"/>
        <w:widowControl w:val="0"/>
        <w:spacing w:before="120"/>
        <w:rPr>
          <w:rFonts w:ascii="Tahoma" w:hAnsi="Tahoma" w:cs="Tahoma"/>
          <w:sz w:val="20"/>
        </w:rPr>
      </w:pPr>
    </w:p>
    <w:p w:rsidR="00D25F5D" w:rsidRPr="00C527AB" w:rsidRDefault="00C41D1F" w:rsidP="007C0EDB">
      <w:pPr>
        <w:widowControl w:val="0"/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D25F5D" w:rsidRPr="00C527AB">
        <w:rPr>
          <w:rFonts w:ascii="Tahoma" w:hAnsi="Tahoma" w:cs="Tahoma"/>
          <w:sz w:val="20"/>
          <w:szCs w:val="20"/>
        </w:rPr>
        <w:t>Příloha č. 1: Technická specifikace</w:t>
      </w:r>
    </w:p>
    <w:p w:rsidR="00D25F5D" w:rsidRPr="00C527AB" w:rsidRDefault="00D25F5D" w:rsidP="007C0EDB">
      <w:pPr>
        <w:widowControl w:val="0"/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C527AB">
        <w:rPr>
          <w:rFonts w:ascii="Tahoma" w:hAnsi="Tahoma" w:cs="Tahoma"/>
          <w:sz w:val="20"/>
          <w:szCs w:val="20"/>
        </w:rPr>
        <w:tab/>
        <w:t>Příloha č. 2: Časový harmonogram</w:t>
      </w:r>
      <w:r w:rsidR="00531EC1" w:rsidRPr="00C527AB">
        <w:rPr>
          <w:rFonts w:ascii="Tahoma" w:hAnsi="Tahoma" w:cs="Tahoma"/>
          <w:sz w:val="20"/>
          <w:szCs w:val="20"/>
        </w:rPr>
        <w:t xml:space="preserve"> (doplní zhotovitel)</w:t>
      </w:r>
    </w:p>
    <w:p w:rsidR="00D25F5D" w:rsidRPr="00EE4826" w:rsidRDefault="00D25F5D" w:rsidP="007C0EDB">
      <w:pPr>
        <w:widowControl w:val="0"/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C527AB">
        <w:rPr>
          <w:rFonts w:ascii="Tahoma" w:hAnsi="Tahoma" w:cs="Tahoma"/>
          <w:sz w:val="20"/>
          <w:szCs w:val="20"/>
        </w:rPr>
        <w:tab/>
        <w:t>Příloha č. 3: Podrobný rozpis ceny za dílo</w:t>
      </w:r>
    </w:p>
    <w:p w:rsidR="00D25F5D" w:rsidRPr="00EE4826" w:rsidRDefault="00D25F5D" w:rsidP="007C0EDB">
      <w:pPr>
        <w:widowControl w:val="0"/>
        <w:tabs>
          <w:tab w:val="left" w:pos="567"/>
          <w:tab w:val="left" w:pos="1701"/>
        </w:tabs>
        <w:rPr>
          <w:rFonts w:ascii="Tahoma" w:hAnsi="Tahoma" w:cs="Tahoma"/>
          <w:sz w:val="20"/>
          <w:szCs w:val="20"/>
        </w:rPr>
      </w:pPr>
    </w:p>
    <w:p w:rsidR="00D25F5D" w:rsidRPr="00EE4826" w:rsidRDefault="00D25F5D" w:rsidP="007C0EDB">
      <w:pPr>
        <w:widowControl w:val="0"/>
        <w:tabs>
          <w:tab w:val="left" w:pos="0"/>
          <w:tab w:val="left" w:pos="360"/>
        </w:tabs>
        <w:ind w:left="360" w:hanging="180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Ind w:w="360" w:type="dxa"/>
        <w:tblCellMar>
          <w:left w:w="70" w:type="dxa"/>
          <w:right w:w="70" w:type="dxa"/>
        </w:tblCellMar>
        <w:tblLook w:val="0000"/>
      </w:tblPr>
      <w:tblGrid>
        <w:gridCol w:w="3969"/>
        <w:gridCol w:w="540"/>
        <w:gridCol w:w="3969"/>
      </w:tblGrid>
      <w:tr w:rsidR="00D25F5D" w:rsidRPr="00EE4826">
        <w:trPr>
          <w:cantSplit/>
          <w:jc w:val="center"/>
        </w:trPr>
        <w:tc>
          <w:tcPr>
            <w:tcW w:w="3969" w:type="dxa"/>
            <w:vMerge w:val="restart"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EE4826">
              <w:rPr>
                <w:rFonts w:ascii="Tahoma" w:hAnsi="Tahoma" w:cs="Tahoma"/>
                <w:sz w:val="20"/>
                <w:szCs w:val="20"/>
              </w:rPr>
              <w:t>V Ostravě dne:</w:t>
            </w: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4826">
              <w:rPr>
                <w:rFonts w:ascii="Tahoma" w:hAnsi="Tahoma" w:cs="Tahoma"/>
                <w:sz w:val="20"/>
                <w:szCs w:val="20"/>
              </w:rPr>
              <w:t>___________________________</w:t>
            </w: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4826">
              <w:rPr>
                <w:rFonts w:ascii="Tahoma" w:hAnsi="Tahoma" w:cs="Tahoma"/>
                <w:sz w:val="20"/>
                <w:szCs w:val="20"/>
              </w:rPr>
              <w:t>za objednatele</w:t>
            </w:r>
          </w:p>
          <w:p w:rsidR="00D25F5D" w:rsidRPr="00EE4826" w:rsidRDefault="0024552A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Mgr. Daniel Kašička</w:t>
            </w:r>
          </w:p>
          <w:p w:rsidR="00D25F5D" w:rsidRPr="00EE4826" w:rsidRDefault="0024552A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Ředitel školy</w:t>
            </w:r>
          </w:p>
        </w:tc>
        <w:tc>
          <w:tcPr>
            <w:tcW w:w="540" w:type="dxa"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EE4826">
              <w:rPr>
                <w:rFonts w:ascii="Tahoma" w:hAnsi="Tahoma" w:cs="Tahoma"/>
                <w:sz w:val="20"/>
                <w:szCs w:val="20"/>
              </w:rPr>
              <w:t xml:space="preserve">V ……………………… dne: </w:t>
            </w: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4826">
              <w:rPr>
                <w:rFonts w:ascii="Tahoma" w:hAnsi="Tahoma" w:cs="Tahoma"/>
                <w:sz w:val="20"/>
                <w:szCs w:val="20"/>
              </w:rPr>
              <w:t>_________________________</w:t>
            </w: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4826">
              <w:rPr>
                <w:rFonts w:ascii="Tahoma" w:hAnsi="Tahoma" w:cs="Tahoma"/>
                <w:sz w:val="20"/>
                <w:szCs w:val="20"/>
              </w:rPr>
              <w:t>za zhotovitele</w:t>
            </w: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4826">
              <w:rPr>
                <w:rFonts w:ascii="Tahoma" w:hAnsi="Tahoma" w:cs="Tahoma"/>
                <w:sz w:val="20"/>
                <w:szCs w:val="20"/>
              </w:rPr>
              <w:t>…..</w:t>
            </w:r>
          </w:p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4826">
              <w:rPr>
                <w:rFonts w:ascii="Tahoma" w:hAnsi="Tahoma" w:cs="Tahoma"/>
                <w:sz w:val="20"/>
                <w:szCs w:val="20"/>
              </w:rPr>
              <w:t>…..</w:t>
            </w:r>
          </w:p>
        </w:tc>
      </w:tr>
      <w:tr w:rsidR="00D25F5D" w:rsidRPr="00EE4826">
        <w:trPr>
          <w:cantSplit/>
          <w:trHeight w:val="1449"/>
          <w:jc w:val="center"/>
        </w:trPr>
        <w:tc>
          <w:tcPr>
            <w:tcW w:w="3969" w:type="dxa"/>
            <w:vMerge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5F5D" w:rsidRPr="00EE4826">
        <w:trPr>
          <w:cantSplit/>
          <w:jc w:val="center"/>
        </w:trPr>
        <w:tc>
          <w:tcPr>
            <w:tcW w:w="3969" w:type="dxa"/>
            <w:vMerge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5F5D" w:rsidRPr="00EE4826">
        <w:trPr>
          <w:cantSplit/>
          <w:jc w:val="center"/>
        </w:trPr>
        <w:tc>
          <w:tcPr>
            <w:tcW w:w="3969" w:type="dxa"/>
            <w:vMerge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5F5D" w:rsidRPr="00EE4826">
        <w:trPr>
          <w:cantSplit/>
          <w:jc w:val="center"/>
        </w:trPr>
        <w:tc>
          <w:tcPr>
            <w:tcW w:w="3969" w:type="dxa"/>
            <w:vMerge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D25F5D" w:rsidRPr="00EE4826" w:rsidRDefault="00D25F5D" w:rsidP="007C0EDB">
            <w:pPr>
              <w:widowControl w:val="0"/>
              <w:tabs>
                <w:tab w:val="left" w:pos="0"/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5F5D" w:rsidRPr="00EE4826" w:rsidRDefault="00D25F5D" w:rsidP="007C0EDB">
      <w:pPr>
        <w:widowControl w:val="0"/>
        <w:tabs>
          <w:tab w:val="left" w:pos="0"/>
          <w:tab w:val="left" w:pos="360"/>
        </w:tabs>
        <w:ind w:left="360" w:hanging="180"/>
        <w:jc w:val="both"/>
        <w:rPr>
          <w:rFonts w:ascii="Tahoma" w:hAnsi="Tahoma" w:cs="Tahoma"/>
          <w:sz w:val="20"/>
          <w:szCs w:val="20"/>
        </w:rPr>
      </w:pPr>
    </w:p>
    <w:p w:rsidR="00D25F5D" w:rsidRPr="00EE4826" w:rsidRDefault="00D25F5D" w:rsidP="007C0EDB">
      <w:pPr>
        <w:widowControl w:val="0"/>
        <w:tabs>
          <w:tab w:val="left" w:pos="0"/>
          <w:tab w:val="left" w:pos="360"/>
        </w:tabs>
        <w:ind w:left="360" w:hanging="180"/>
        <w:jc w:val="both"/>
        <w:rPr>
          <w:rFonts w:ascii="Tahoma" w:hAnsi="Tahoma" w:cs="Tahoma"/>
          <w:sz w:val="20"/>
          <w:szCs w:val="20"/>
        </w:rPr>
      </w:pPr>
    </w:p>
    <w:p w:rsidR="00D25F5D" w:rsidRPr="00EE4826" w:rsidRDefault="00D25F5D" w:rsidP="00F032D3">
      <w:pPr>
        <w:pStyle w:val="StylTahoma10bTunZarovnatdobloku"/>
        <w:widowControl w:val="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br w:type="page"/>
        <w:t>Příloha č. 1 - Technická specifikace</w:t>
      </w:r>
    </w:p>
    <w:p w:rsidR="00D25F5D" w:rsidRDefault="00D25F5D" w:rsidP="007C0EDB">
      <w:pPr>
        <w:pStyle w:val="Zkladntextodsazen"/>
        <w:widowControl w:val="0"/>
        <w:ind w:left="0"/>
        <w:rPr>
          <w:rFonts w:ascii="Tahoma" w:hAnsi="Tahoma" w:cs="Tahoma"/>
          <w:sz w:val="20"/>
        </w:rPr>
      </w:pPr>
    </w:p>
    <w:p w:rsidR="004A1029" w:rsidRDefault="004A1029" w:rsidP="007C0EDB">
      <w:pPr>
        <w:pStyle w:val="Zkladntextodsazen"/>
        <w:widowControl w:val="0"/>
        <w:ind w:left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Předmětem díla jsou:</w:t>
      </w:r>
    </w:p>
    <w:p w:rsidR="004A1029" w:rsidRDefault="004A1029" w:rsidP="007C0EDB">
      <w:pPr>
        <w:pStyle w:val="Zkladntextodsazen"/>
        <w:widowControl w:val="0"/>
        <w:ind w:left="0"/>
        <w:rPr>
          <w:rFonts w:ascii="Tahoma" w:hAnsi="Tahoma" w:cs="Tahoma"/>
          <w:sz w:val="20"/>
        </w:rPr>
      </w:pPr>
    </w:p>
    <w:p w:rsidR="004A1029" w:rsidRDefault="004A1029" w:rsidP="004A1029">
      <w:pPr>
        <w:pStyle w:val="Zkladntextodsazen"/>
        <w:widowControl w:val="0"/>
        <w:numPr>
          <w:ilvl w:val="1"/>
          <w:numId w:val="27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Drobné stavební úpravy, které zahrnují:</w:t>
      </w:r>
    </w:p>
    <w:p w:rsidR="004A1029" w:rsidRDefault="004A1029" w:rsidP="004A1029">
      <w:pPr>
        <w:pStyle w:val="Zkladntextodsazen"/>
        <w:widowControl w:val="0"/>
        <w:ind w:left="0"/>
        <w:rPr>
          <w:rFonts w:ascii="Tahoma" w:hAnsi="Tahoma" w:cs="Tahoma"/>
          <w:sz w:val="20"/>
        </w:rPr>
      </w:pPr>
    </w:p>
    <w:p w:rsidR="004A1029" w:rsidRPr="004A1029" w:rsidRDefault="004A1029" w:rsidP="004A1029">
      <w:pPr>
        <w:pStyle w:val="Zkladntextodsazen"/>
        <w:widowControl w:val="0"/>
        <w:numPr>
          <w:ilvl w:val="0"/>
          <w:numId w:val="37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vybudování stupňovité podlahy příro</w:t>
      </w:r>
      <w:r w:rsidR="003118C7">
        <w:rPr>
          <w:rFonts w:ascii="Tahoma" w:hAnsi="Tahoma" w:cs="Tahoma"/>
          <w:sz w:val="20"/>
        </w:rPr>
        <w:t>dovědné učebny dle přílohy č. 1 a 1b</w:t>
      </w:r>
    </w:p>
    <w:p w:rsidR="004A1029" w:rsidRDefault="004A1029" w:rsidP="004A1029">
      <w:pPr>
        <w:pStyle w:val="Zkladntextodsazen"/>
        <w:widowControl w:val="0"/>
        <w:numPr>
          <w:ilvl w:val="0"/>
          <w:numId w:val="37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elektroinstalační práce dle Přílohy č. 1a a Přílohy č. 3;</w:t>
      </w:r>
    </w:p>
    <w:p w:rsidR="004A1029" w:rsidRDefault="004A1029" w:rsidP="004A1029">
      <w:pPr>
        <w:pStyle w:val="Zkladntextodsazen"/>
        <w:widowControl w:val="0"/>
        <w:ind w:left="0"/>
        <w:rPr>
          <w:rFonts w:ascii="Tahoma" w:hAnsi="Tahoma" w:cs="Tahoma"/>
          <w:sz w:val="20"/>
        </w:rPr>
      </w:pPr>
    </w:p>
    <w:p w:rsidR="004A1029" w:rsidRDefault="004A1029" w:rsidP="004A1029">
      <w:pPr>
        <w:pStyle w:val="Zkladntextodsazen"/>
        <w:widowControl w:val="0"/>
        <w:numPr>
          <w:ilvl w:val="1"/>
          <w:numId w:val="27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Dodávka mobiliáře a klimatizace dle Přílohy č. </w:t>
      </w:r>
      <w:r w:rsidR="00186E9D">
        <w:rPr>
          <w:rFonts w:ascii="Tahoma" w:hAnsi="Tahoma" w:cs="Tahoma"/>
          <w:sz w:val="20"/>
        </w:rPr>
        <w:t>1</w:t>
      </w:r>
      <w:r w:rsidR="003118C7">
        <w:rPr>
          <w:rFonts w:ascii="Tahoma" w:hAnsi="Tahoma" w:cs="Tahoma"/>
          <w:sz w:val="20"/>
        </w:rPr>
        <w:t>b</w:t>
      </w:r>
      <w:r w:rsidR="00186E9D">
        <w:rPr>
          <w:rFonts w:ascii="Tahoma" w:hAnsi="Tahoma" w:cs="Tahoma"/>
          <w:sz w:val="20"/>
        </w:rPr>
        <w:t xml:space="preserve"> a </w:t>
      </w:r>
      <w:r>
        <w:rPr>
          <w:rFonts w:ascii="Tahoma" w:hAnsi="Tahoma" w:cs="Tahoma"/>
          <w:sz w:val="20"/>
        </w:rPr>
        <w:t>1</w:t>
      </w:r>
      <w:r w:rsidR="003118C7">
        <w:rPr>
          <w:rFonts w:ascii="Tahoma" w:hAnsi="Tahoma" w:cs="Tahoma"/>
          <w:sz w:val="20"/>
        </w:rPr>
        <w:t>c</w:t>
      </w:r>
      <w:r>
        <w:rPr>
          <w:rFonts w:ascii="Tahoma" w:hAnsi="Tahoma" w:cs="Tahoma"/>
          <w:sz w:val="20"/>
        </w:rPr>
        <w:t xml:space="preserve"> a Přílohy č. 3</w:t>
      </w:r>
      <w:r w:rsidR="00186E9D">
        <w:rPr>
          <w:rFonts w:ascii="Tahoma" w:hAnsi="Tahoma" w:cs="Tahoma"/>
          <w:sz w:val="20"/>
        </w:rPr>
        <w:t>.</w:t>
      </w:r>
    </w:p>
    <w:p w:rsidR="00D25F5D" w:rsidRPr="004A1029" w:rsidRDefault="00D25F5D" w:rsidP="007C0EDB">
      <w:pPr>
        <w:widowControl w:val="0"/>
        <w:tabs>
          <w:tab w:val="num" w:pos="360"/>
        </w:tabs>
        <w:ind w:left="360" w:hanging="360"/>
        <w:jc w:val="both"/>
        <w:rPr>
          <w:rFonts w:ascii="Tahoma" w:hAnsi="Tahoma" w:cs="Tahoma"/>
          <w:bCs/>
          <w:iCs/>
          <w:sz w:val="20"/>
          <w:szCs w:val="20"/>
        </w:rPr>
      </w:pPr>
    </w:p>
    <w:p w:rsidR="00D25F5D" w:rsidRPr="00EE4826" w:rsidRDefault="00D25F5D" w:rsidP="007C0EDB">
      <w:pPr>
        <w:pStyle w:val="Zkladntext2"/>
        <w:widowControl w:val="0"/>
        <w:rPr>
          <w:rFonts w:ascii="Tahoma" w:hAnsi="Tahoma" w:cs="Tahoma"/>
          <w:bCs w:val="0"/>
          <w:sz w:val="20"/>
          <w:szCs w:val="20"/>
        </w:rPr>
      </w:pPr>
    </w:p>
    <w:p w:rsidR="00D25F5D" w:rsidRPr="00EE4826" w:rsidRDefault="00D25F5D" w:rsidP="007C0EDB">
      <w:pPr>
        <w:widowControl w:val="0"/>
        <w:jc w:val="both"/>
        <w:rPr>
          <w:rFonts w:ascii="Tahoma" w:hAnsi="Tahoma" w:cs="Tahoma"/>
          <w:sz w:val="20"/>
          <w:szCs w:val="20"/>
        </w:rPr>
      </w:pPr>
    </w:p>
    <w:p w:rsidR="00D25F5D" w:rsidRPr="00EE4826" w:rsidRDefault="00D25F5D" w:rsidP="007C0EDB">
      <w:pPr>
        <w:pStyle w:val="Zkladntextodsazen"/>
        <w:widowControl w:val="0"/>
        <w:ind w:left="0"/>
        <w:rPr>
          <w:rFonts w:ascii="Tahoma" w:hAnsi="Tahoma" w:cs="Tahoma"/>
          <w:sz w:val="20"/>
        </w:rPr>
      </w:pPr>
    </w:p>
    <w:p w:rsidR="00D25F5D" w:rsidRPr="00EE4826" w:rsidRDefault="00D25F5D" w:rsidP="00F032D3">
      <w:pPr>
        <w:pStyle w:val="StylTahoma10bTunZarovnatdobloku"/>
        <w:widowControl w:val="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sz w:val="20"/>
        </w:rPr>
        <w:br w:type="page"/>
        <w:t>Příloha č. 2: Časový harmonogram</w:t>
      </w:r>
    </w:p>
    <w:p w:rsidR="00D25F5D" w:rsidRPr="00EE4826" w:rsidRDefault="00D25F5D" w:rsidP="007C0EDB">
      <w:pPr>
        <w:pStyle w:val="StylTahoma10bTunZarovnatdobloku"/>
        <w:widowControl w:val="0"/>
        <w:rPr>
          <w:rFonts w:ascii="Tahoma" w:hAnsi="Tahoma" w:cs="Tahoma"/>
          <w:sz w:val="20"/>
        </w:rPr>
      </w:pPr>
    </w:p>
    <w:p w:rsidR="00D25F5D" w:rsidRPr="00EE4826" w:rsidRDefault="00D25F5D" w:rsidP="007C0EDB">
      <w:pPr>
        <w:pStyle w:val="StylTahoma10bTunZarovnatdobloku"/>
        <w:widowControl w:val="0"/>
        <w:rPr>
          <w:rFonts w:ascii="Tahoma" w:hAnsi="Tahoma" w:cs="Tahoma"/>
          <w:sz w:val="20"/>
        </w:rPr>
      </w:pPr>
    </w:p>
    <w:p w:rsidR="00D25F5D" w:rsidRPr="00EE4826" w:rsidRDefault="00C41D1F" w:rsidP="007C0EDB">
      <w:pPr>
        <w:widowContro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Doplní zhotovitel.</w:t>
      </w:r>
    </w:p>
    <w:p w:rsidR="00D25F5D" w:rsidRPr="00EE4826" w:rsidRDefault="00D25F5D" w:rsidP="007C0EDB">
      <w:pPr>
        <w:pStyle w:val="StylTahoma10bTunZarovnatdobloku"/>
        <w:widowControl w:val="0"/>
        <w:rPr>
          <w:rFonts w:ascii="Tahoma" w:hAnsi="Tahoma" w:cs="Tahoma"/>
          <w:b w:val="0"/>
          <w:bCs w:val="0"/>
          <w:i/>
          <w:iCs/>
          <w:sz w:val="20"/>
        </w:rPr>
      </w:pPr>
    </w:p>
    <w:p w:rsidR="00D25F5D" w:rsidRPr="00EE4826" w:rsidRDefault="00D25F5D" w:rsidP="007C0EDB">
      <w:pPr>
        <w:pStyle w:val="StylTahoma10bTunZarovnatdobloku"/>
        <w:widowControl w:val="0"/>
        <w:rPr>
          <w:rFonts w:ascii="Tahoma" w:hAnsi="Tahoma" w:cs="Tahoma"/>
          <w:sz w:val="20"/>
        </w:rPr>
      </w:pPr>
      <w:r w:rsidRPr="00EE4826">
        <w:rPr>
          <w:rFonts w:ascii="Tahoma" w:hAnsi="Tahoma" w:cs="Tahoma"/>
          <w:b w:val="0"/>
          <w:bCs w:val="0"/>
          <w:sz w:val="20"/>
          <w:highlight w:val="yellow"/>
        </w:rPr>
        <w:br w:type="page"/>
      </w:r>
      <w:r w:rsidRPr="00EE4826">
        <w:rPr>
          <w:rFonts w:ascii="Tahoma" w:hAnsi="Tahoma" w:cs="Tahoma"/>
          <w:sz w:val="20"/>
        </w:rPr>
        <w:t>Příloha č. 3: Podrobný rozpis ceny za dílo</w:t>
      </w:r>
      <w:r w:rsidR="00F032D3">
        <w:rPr>
          <w:rFonts w:ascii="Tahoma" w:hAnsi="Tahoma" w:cs="Tahoma"/>
          <w:sz w:val="20"/>
        </w:rPr>
        <w:t xml:space="preserve"> (slepý rozpočet)</w:t>
      </w:r>
    </w:p>
    <w:p w:rsidR="00D25F5D" w:rsidRPr="00EE4826" w:rsidRDefault="00D25F5D" w:rsidP="007C0EDB">
      <w:pPr>
        <w:pStyle w:val="StylTahoma10bTunZarovnatdobloku"/>
        <w:widowControl w:val="0"/>
        <w:rPr>
          <w:rFonts w:ascii="Tahoma" w:hAnsi="Tahoma" w:cs="Tahoma"/>
          <w:sz w:val="20"/>
        </w:rPr>
      </w:pPr>
    </w:p>
    <w:p w:rsidR="00D25F5D" w:rsidRPr="00F032D3" w:rsidRDefault="006439E7" w:rsidP="007C0EDB">
      <w:pPr>
        <w:pStyle w:val="StylTahoma10bTunZarovnatdobloku"/>
        <w:widowControl w:val="0"/>
        <w:rPr>
          <w:rFonts w:ascii="Tahoma" w:hAnsi="Tahoma" w:cs="Tahoma"/>
          <w:b w:val="0"/>
          <w:bCs w:val="0"/>
          <w:iCs/>
          <w:sz w:val="20"/>
        </w:rPr>
      </w:pPr>
      <w:r>
        <w:rPr>
          <w:rFonts w:ascii="Tahoma" w:hAnsi="Tahoma" w:cs="Tahoma"/>
          <w:b w:val="0"/>
          <w:bCs w:val="0"/>
          <w:iCs/>
          <w:sz w:val="20"/>
        </w:rPr>
        <w:t>Viz samostatná součást zadávací dokumentace</w:t>
      </w:r>
    </w:p>
    <w:p w:rsidR="00D25F5D" w:rsidRPr="00EE4826" w:rsidRDefault="00D25F5D" w:rsidP="007C0EDB">
      <w:pPr>
        <w:widowControl w:val="0"/>
        <w:jc w:val="both"/>
        <w:rPr>
          <w:rFonts w:ascii="Tahoma" w:hAnsi="Tahoma" w:cs="Tahoma"/>
          <w:sz w:val="20"/>
          <w:szCs w:val="20"/>
        </w:rPr>
      </w:pPr>
    </w:p>
    <w:p w:rsidR="00EE4826" w:rsidRPr="00EE4826" w:rsidRDefault="00EE4826" w:rsidP="007C0EDB">
      <w:pPr>
        <w:widowControl w:val="0"/>
        <w:rPr>
          <w:rFonts w:ascii="Tahoma" w:hAnsi="Tahoma" w:cs="Tahoma"/>
          <w:b/>
          <w:bCs/>
          <w:spacing w:val="-1"/>
          <w:sz w:val="20"/>
          <w:szCs w:val="20"/>
        </w:rPr>
      </w:pPr>
    </w:p>
    <w:sectPr w:rsidR="00EE4826" w:rsidRPr="00EE4826" w:rsidSect="0011661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4A2" w:rsidRDefault="000674A2">
      <w:r>
        <w:separator/>
      </w:r>
    </w:p>
  </w:endnote>
  <w:endnote w:type="continuationSeparator" w:id="0">
    <w:p w:rsidR="000674A2" w:rsidRDefault="00067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9B" w:rsidRDefault="00E75473">
    <w:pPr>
      <w:pStyle w:val="Zpat"/>
      <w:jc w:val="center"/>
    </w:pPr>
    <w:fldSimple w:instr=" PAGE   \* MERGEFORMAT ">
      <w:r w:rsidR="000674A2">
        <w:rPr>
          <w:noProof/>
        </w:rPr>
        <w:t>1</w:t>
      </w:r>
    </w:fldSimple>
  </w:p>
  <w:p w:rsidR="001400B4" w:rsidRPr="00116611" w:rsidRDefault="007F169B">
    <w:pPr>
      <w:pStyle w:val="Zpat"/>
      <w:pBdr>
        <w:top w:val="single" w:sz="4" w:space="1" w:color="auto"/>
      </w:pBdr>
      <w:rPr>
        <w:i/>
      </w:rPr>
    </w:pPr>
    <w:r w:rsidRPr="00116611">
      <w:rPr>
        <w:i/>
      </w:rPr>
      <w:t>„Podpora přírodovědného a technického vzdělávání v Moravskoslezském kraji“, reg. č. CZ.1.07/</w:t>
    </w:r>
    <w:r w:rsidR="00116611" w:rsidRPr="00116611">
      <w:rPr>
        <w:i/>
      </w:rPr>
      <w:t>1.1.00/44.0008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9B" w:rsidRDefault="00E75473">
    <w:pPr>
      <w:pStyle w:val="Zpat"/>
      <w:jc w:val="center"/>
    </w:pPr>
    <w:fldSimple w:instr=" PAGE   \* MERGEFORMAT ">
      <w:r w:rsidR="007F169B">
        <w:rPr>
          <w:noProof/>
        </w:rPr>
        <w:t>1</w:t>
      </w:r>
    </w:fldSimple>
  </w:p>
  <w:p w:rsidR="007F169B" w:rsidRDefault="007F169B">
    <w:pPr>
      <w:pStyle w:val="Zpat"/>
      <w:pBdr>
        <w:top w:val="single" w:sz="4" w:space="1" w:color="auto"/>
      </w:pBdr>
    </w:pPr>
    <w:r>
      <w:t>„Podpora přírodovědného a technického vzdělávání v Moravskoslezském kraji“, reg. č. CZ.1.07/1.1.00/44.0008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4A2" w:rsidRDefault="000674A2">
      <w:r>
        <w:separator/>
      </w:r>
    </w:p>
  </w:footnote>
  <w:footnote w:type="continuationSeparator" w:id="0">
    <w:p w:rsidR="000674A2" w:rsidRDefault="000674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611" w:rsidRDefault="00E75473" w:rsidP="00116611">
    <w:pPr>
      <w:pStyle w:val="Zhlav"/>
      <w:jc w:val="center"/>
      <w:rPr>
        <w:b/>
        <w:noProof/>
        <w:u w:val="single"/>
      </w:rPr>
    </w:pPr>
    <w:r w:rsidRPr="00E75473">
      <w:rPr>
        <w:b/>
        <w:noProof/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248.55pt;height:61.35pt;visibility:visible" filled="t">
          <v:imagedata r:id="rId1" o:title=""/>
        </v:shape>
      </w:pict>
    </w:r>
  </w:p>
  <w:p w:rsidR="00620880" w:rsidRDefault="00620880" w:rsidP="00116611">
    <w:pPr>
      <w:pStyle w:val="Zhlav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0B4" w:rsidRDefault="001400B4">
    <w:pPr>
      <w:pStyle w:val="Zhlav"/>
      <w:numPr>
        <w:ins w:id="2" w:author="Unknown"/>
      </w:num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>
    <w:nsid w:val="00000016"/>
    <w:multiLevelType w:val="multilevel"/>
    <w:tmpl w:val="00000016"/>
    <w:name w:val="WW8StyleNum1"/>
    <w:lvl w:ilvl="0">
      <w:start w:val="1"/>
      <w:numFmt w:val="decimal"/>
      <w:pStyle w:val="Smlouva-slo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>
    <w:nsid w:val="02C6079B"/>
    <w:multiLevelType w:val="hybridMultilevel"/>
    <w:tmpl w:val="D56AEB94"/>
    <w:lvl w:ilvl="0" w:tplc="A89274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45F72CB"/>
    <w:multiLevelType w:val="hybridMultilevel"/>
    <w:tmpl w:val="281C3B80"/>
    <w:lvl w:ilvl="0" w:tplc="A89274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B96C01"/>
    <w:multiLevelType w:val="hybridMultilevel"/>
    <w:tmpl w:val="D1043ED6"/>
    <w:lvl w:ilvl="0" w:tplc="2FAC41EC">
      <w:start w:val="1"/>
      <w:numFmt w:val="decimal"/>
      <w:lvlText w:val="%1. "/>
      <w:lvlJc w:val="left"/>
      <w:pPr>
        <w:tabs>
          <w:tab w:val="num" w:pos="360"/>
        </w:tabs>
        <w:ind w:left="357" w:hanging="357"/>
      </w:pPr>
      <w:rPr>
        <w:rFonts w:ascii="Tahoma" w:hAnsi="Tahoma" w:hint="default"/>
        <w:b w:val="0"/>
        <w:i w:val="0"/>
        <w:sz w:val="20"/>
        <w:u w:val="none"/>
      </w:rPr>
    </w:lvl>
    <w:lvl w:ilvl="1" w:tplc="9E76A1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B422A0"/>
    <w:multiLevelType w:val="hybridMultilevel"/>
    <w:tmpl w:val="048E06BA"/>
    <w:lvl w:ilvl="0" w:tplc="76C049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8">
    <w:nsid w:val="10442815"/>
    <w:multiLevelType w:val="hybridMultilevel"/>
    <w:tmpl w:val="D1043ED6"/>
    <w:lvl w:ilvl="0" w:tplc="E8DAB3F2">
      <w:start w:val="1"/>
      <w:numFmt w:val="decimal"/>
      <w:lvlText w:val="%1. "/>
      <w:lvlJc w:val="left"/>
      <w:pPr>
        <w:tabs>
          <w:tab w:val="num" w:pos="360"/>
        </w:tabs>
        <w:ind w:left="357" w:hanging="357"/>
      </w:pPr>
      <w:rPr>
        <w:rFonts w:ascii="Palatino Linotype" w:hAnsi="Palatino Linotype" w:hint="default"/>
        <w:b w:val="0"/>
        <w:i w:val="0"/>
        <w:sz w:val="22"/>
        <w:u w:val="none"/>
      </w:rPr>
    </w:lvl>
    <w:lvl w:ilvl="1" w:tplc="9E76A1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582D9C"/>
    <w:multiLevelType w:val="hybridMultilevel"/>
    <w:tmpl w:val="A7ACDE9A"/>
    <w:lvl w:ilvl="0" w:tplc="805A8470">
      <w:start w:val="3"/>
      <w:numFmt w:val="decimal"/>
      <w:pStyle w:val="OdstavecSmlouvy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D740DF"/>
    <w:multiLevelType w:val="hybridMultilevel"/>
    <w:tmpl w:val="6CD20C8C"/>
    <w:lvl w:ilvl="0" w:tplc="9568654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D5FA8D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1FCAD4C2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  <w:sz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E82CCE"/>
    <w:multiLevelType w:val="hybridMultilevel"/>
    <w:tmpl w:val="1EC8622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96D239E"/>
    <w:multiLevelType w:val="hybridMultilevel"/>
    <w:tmpl w:val="3A2278F2"/>
    <w:lvl w:ilvl="0" w:tplc="26C80B0C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ascii="Tahoma" w:hAnsi="Tahoma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5"/>
        </w:tabs>
        <w:ind w:left="18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75"/>
        </w:tabs>
        <w:ind w:left="25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95"/>
        </w:tabs>
        <w:ind w:left="32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15"/>
        </w:tabs>
        <w:ind w:left="40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35"/>
        </w:tabs>
        <w:ind w:left="47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55"/>
        </w:tabs>
        <w:ind w:left="54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75"/>
        </w:tabs>
        <w:ind w:left="61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95"/>
        </w:tabs>
        <w:ind w:left="6895" w:hanging="180"/>
      </w:pPr>
    </w:lvl>
  </w:abstractNum>
  <w:abstractNum w:abstractNumId="13">
    <w:nsid w:val="19CD7F31"/>
    <w:multiLevelType w:val="hybridMultilevel"/>
    <w:tmpl w:val="F432C4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D8E8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9727E6"/>
    <w:multiLevelType w:val="hybridMultilevel"/>
    <w:tmpl w:val="E5EC532A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0B1F36"/>
    <w:multiLevelType w:val="multilevel"/>
    <w:tmpl w:val="F61AF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2D6538CE"/>
    <w:multiLevelType w:val="hybridMultilevel"/>
    <w:tmpl w:val="102A5A98"/>
    <w:lvl w:ilvl="0" w:tplc="04050011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7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8">
    <w:nsid w:val="349C0DC1"/>
    <w:multiLevelType w:val="hybridMultilevel"/>
    <w:tmpl w:val="6F86F4D2"/>
    <w:lvl w:ilvl="0" w:tplc="FFFFFFFF">
      <w:start w:val="1"/>
      <w:numFmt w:val="lowerLetter"/>
      <w:lvlText w:val="%1)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9">
    <w:nsid w:val="360170D0"/>
    <w:multiLevelType w:val="hybridMultilevel"/>
    <w:tmpl w:val="F432C4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D8E8B2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F4BCD"/>
    <w:multiLevelType w:val="hybridMultilevel"/>
    <w:tmpl w:val="5E0EAD12"/>
    <w:lvl w:ilvl="0" w:tplc="F104F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6424AD"/>
    <w:multiLevelType w:val="hybridMultilevel"/>
    <w:tmpl w:val="71FC6C32"/>
    <w:lvl w:ilvl="0" w:tplc="69544EFA">
      <w:start w:val="1"/>
      <w:numFmt w:val="lowerLetter"/>
      <w:lvlText w:val="%1)"/>
      <w:lvlJc w:val="left"/>
      <w:pPr>
        <w:tabs>
          <w:tab w:val="num" w:pos="697"/>
        </w:tabs>
        <w:ind w:left="697" w:hanging="39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57"/>
        </w:tabs>
        <w:ind w:left="145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77"/>
        </w:tabs>
        <w:ind w:left="217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</w:lvl>
  </w:abstractNum>
  <w:abstractNum w:abstractNumId="22">
    <w:nsid w:val="3BB70D91"/>
    <w:multiLevelType w:val="hybridMultilevel"/>
    <w:tmpl w:val="4F56EC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A17AC5"/>
    <w:multiLevelType w:val="hybridMultilevel"/>
    <w:tmpl w:val="0EA8C62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102D9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3F002D3"/>
    <w:multiLevelType w:val="hybridMultilevel"/>
    <w:tmpl w:val="EC308BF0"/>
    <w:lvl w:ilvl="0" w:tplc="A89274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6A3024"/>
    <w:multiLevelType w:val="hybridMultilevel"/>
    <w:tmpl w:val="48BCB134"/>
    <w:lvl w:ilvl="0" w:tplc="2FAC41EC">
      <w:start w:val="1"/>
      <w:numFmt w:val="decimal"/>
      <w:lvlText w:val="%1. "/>
      <w:lvlJc w:val="left"/>
      <w:pPr>
        <w:tabs>
          <w:tab w:val="num" w:pos="360"/>
        </w:tabs>
        <w:ind w:left="357" w:hanging="357"/>
      </w:pPr>
      <w:rPr>
        <w:rFonts w:ascii="Tahoma" w:hAnsi="Tahoma" w:hint="default"/>
        <w:b w:val="0"/>
        <w:i w:val="0"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527AA0"/>
    <w:multiLevelType w:val="hybridMultilevel"/>
    <w:tmpl w:val="AEB4C16E"/>
    <w:lvl w:ilvl="0" w:tplc="FFFFFFFF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A89274E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2CB0B470">
      <w:start w:val="10"/>
      <w:numFmt w:val="upperRoman"/>
      <w:lvlText w:val="%3."/>
      <w:lvlJc w:val="center"/>
      <w:pPr>
        <w:tabs>
          <w:tab w:val="num" w:pos="357"/>
        </w:tabs>
        <w:ind w:left="0" w:firstLine="357"/>
      </w:pPr>
      <w:rPr>
        <w:rFonts w:ascii="Times New Roman" w:hAnsi="Times New Roman" w:hint="default"/>
        <w:b/>
        <w:i w:val="0"/>
        <w:sz w:val="24"/>
        <w:szCs w:val="20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8">
    <w:nsid w:val="56D72FD6"/>
    <w:multiLevelType w:val="hybridMultilevel"/>
    <w:tmpl w:val="FDAC4B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D851BD"/>
    <w:multiLevelType w:val="hybridMultilevel"/>
    <w:tmpl w:val="012C4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6A49EA"/>
    <w:multiLevelType w:val="singleLevel"/>
    <w:tmpl w:val="6C72B66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</w:rPr>
    </w:lvl>
  </w:abstractNum>
  <w:abstractNum w:abstractNumId="31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32">
    <w:nsid w:val="61536900"/>
    <w:multiLevelType w:val="hybridMultilevel"/>
    <w:tmpl w:val="91DE595A"/>
    <w:lvl w:ilvl="0" w:tplc="1854B8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E823B0"/>
    <w:multiLevelType w:val="hybridMultilevel"/>
    <w:tmpl w:val="860E50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71F6BD0"/>
    <w:multiLevelType w:val="hybridMultilevel"/>
    <w:tmpl w:val="ACA23552"/>
    <w:lvl w:ilvl="0" w:tplc="AC90A24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AF1A1F"/>
    <w:multiLevelType w:val="multilevel"/>
    <w:tmpl w:val="58C048B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6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7C372C0C"/>
    <w:multiLevelType w:val="hybridMultilevel"/>
    <w:tmpl w:val="7F38E612"/>
    <w:lvl w:ilvl="0" w:tplc="3D4CDEF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87CE84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D9A80B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D212A620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44007C"/>
    <w:multiLevelType w:val="hybridMultilevel"/>
    <w:tmpl w:val="7BDAD64C"/>
    <w:lvl w:ilvl="0" w:tplc="9568654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4"/>
  </w:num>
  <w:num w:numId="3">
    <w:abstractNumId w:val="9"/>
  </w:num>
  <w:num w:numId="4">
    <w:abstractNumId w:val="27"/>
  </w:num>
  <w:num w:numId="5">
    <w:abstractNumId w:val="28"/>
  </w:num>
  <w:num w:numId="6">
    <w:abstractNumId w:val="13"/>
  </w:num>
  <w:num w:numId="7">
    <w:abstractNumId w:val="38"/>
  </w:num>
  <w:num w:numId="8">
    <w:abstractNumId w:val="15"/>
  </w:num>
  <w:num w:numId="9">
    <w:abstractNumId w:val="30"/>
  </w:num>
  <w:num w:numId="10">
    <w:abstractNumId w:val="5"/>
  </w:num>
  <w:num w:numId="11">
    <w:abstractNumId w:val="3"/>
  </w:num>
  <w:num w:numId="12">
    <w:abstractNumId w:val="12"/>
  </w:num>
  <w:num w:numId="13">
    <w:abstractNumId w:val="37"/>
  </w:num>
  <w:num w:numId="14">
    <w:abstractNumId w:val="21"/>
  </w:num>
  <w:num w:numId="15">
    <w:abstractNumId w:val="8"/>
  </w:num>
  <w:num w:numId="16">
    <w:abstractNumId w:val="19"/>
  </w:num>
  <w:num w:numId="17">
    <w:abstractNumId w:val="35"/>
  </w:num>
  <w:num w:numId="18">
    <w:abstractNumId w:val="2"/>
  </w:num>
  <w:num w:numId="19">
    <w:abstractNumId w:val="25"/>
  </w:num>
  <w:num w:numId="20">
    <w:abstractNumId w:val="24"/>
  </w:num>
  <w:num w:numId="21">
    <w:abstractNumId w:val="4"/>
  </w:num>
  <w:num w:numId="22">
    <w:abstractNumId w:val="22"/>
  </w:num>
  <w:num w:numId="23">
    <w:abstractNumId w:val="34"/>
  </w:num>
  <w:num w:numId="24">
    <w:abstractNumId w:val="23"/>
  </w:num>
  <w:num w:numId="25">
    <w:abstractNumId w:val="17"/>
  </w:num>
  <w:num w:numId="26">
    <w:abstractNumId w:val="18"/>
  </w:num>
  <w:num w:numId="27">
    <w:abstractNumId w:val="29"/>
  </w:num>
  <w:num w:numId="28">
    <w:abstractNumId w:val="6"/>
  </w:num>
  <w:num w:numId="29">
    <w:abstractNumId w:val="11"/>
  </w:num>
  <w:num w:numId="30">
    <w:abstractNumId w:val="10"/>
  </w:num>
  <w:num w:numId="31">
    <w:abstractNumId w:val="31"/>
  </w:num>
  <w:num w:numId="32">
    <w:abstractNumId w:val="7"/>
  </w:num>
  <w:num w:numId="33">
    <w:abstractNumId w:val="20"/>
  </w:num>
  <w:num w:numId="34">
    <w:abstractNumId w:val="16"/>
  </w:num>
  <w:num w:numId="35">
    <w:abstractNumId w:val="26"/>
  </w:num>
  <w:num w:numId="36">
    <w:abstractNumId w:val="32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76E"/>
    <w:rsid w:val="000237E1"/>
    <w:rsid w:val="00037A8E"/>
    <w:rsid w:val="000674A2"/>
    <w:rsid w:val="000D1AAF"/>
    <w:rsid w:val="001154D1"/>
    <w:rsid w:val="00116611"/>
    <w:rsid w:val="00136E32"/>
    <w:rsid w:val="001400B4"/>
    <w:rsid w:val="001567B4"/>
    <w:rsid w:val="00161566"/>
    <w:rsid w:val="001747B5"/>
    <w:rsid w:val="00186E9D"/>
    <w:rsid w:val="001D434F"/>
    <w:rsid w:val="002056E9"/>
    <w:rsid w:val="00245320"/>
    <w:rsid w:val="0024552A"/>
    <w:rsid w:val="0028118B"/>
    <w:rsid w:val="002B71D0"/>
    <w:rsid w:val="002E5115"/>
    <w:rsid w:val="003118C7"/>
    <w:rsid w:val="00311B81"/>
    <w:rsid w:val="00327BB9"/>
    <w:rsid w:val="003814B1"/>
    <w:rsid w:val="003974DF"/>
    <w:rsid w:val="003A628A"/>
    <w:rsid w:val="00411971"/>
    <w:rsid w:val="00437060"/>
    <w:rsid w:val="00447F5C"/>
    <w:rsid w:val="004A1029"/>
    <w:rsid w:val="004B1521"/>
    <w:rsid w:val="004C34CC"/>
    <w:rsid w:val="004E2D8F"/>
    <w:rsid w:val="00520F1E"/>
    <w:rsid w:val="00531EC1"/>
    <w:rsid w:val="00574CE9"/>
    <w:rsid w:val="00587C1F"/>
    <w:rsid w:val="005B180F"/>
    <w:rsid w:val="00620880"/>
    <w:rsid w:val="006439E7"/>
    <w:rsid w:val="00680D70"/>
    <w:rsid w:val="006918C0"/>
    <w:rsid w:val="006A0CDF"/>
    <w:rsid w:val="006E1B46"/>
    <w:rsid w:val="006F4F36"/>
    <w:rsid w:val="00714BEA"/>
    <w:rsid w:val="0074118C"/>
    <w:rsid w:val="00747816"/>
    <w:rsid w:val="00762FD5"/>
    <w:rsid w:val="0077576E"/>
    <w:rsid w:val="007806B3"/>
    <w:rsid w:val="007962FD"/>
    <w:rsid w:val="007A6147"/>
    <w:rsid w:val="007C0EDB"/>
    <w:rsid w:val="007F169B"/>
    <w:rsid w:val="008819D1"/>
    <w:rsid w:val="00885414"/>
    <w:rsid w:val="00896A32"/>
    <w:rsid w:val="00907A09"/>
    <w:rsid w:val="00945319"/>
    <w:rsid w:val="00A10F59"/>
    <w:rsid w:val="00A12397"/>
    <w:rsid w:val="00A639A2"/>
    <w:rsid w:val="00A738F3"/>
    <w:rsid w:val="00A7451A"/>
    <w:rsid w:val="00A772D8"/>
    <w:rsid w:val="00A857AA"/>
    <w:rsid w:val="00B50B74"/>
    <w:rsid w:val="00B50C5A"/>
    <w:rsid w:val="00B6744E"/>
    <w:rsid w:val="00BB340B"/>
    <w:rsid w:val="00C41D1F"/>
    <w:rsid w:val="00C525DB"/>
    <w:rsid w:val="00C527AB"/>
    <w:rsid w:val="00C67EB7"/>
    <w:rsid w:val="00CB1ABD"/>
    <w:rsid w:val="00CB5DB4"/>
    <w:rsid w:val="00CD535C"/>
    <w:rsid w:val="00CD6144"/>
    <w:rsid w:val="00CE7D3F"/>
    <w:rsid w:val="00D004E5"/>
    <w:rsid w:val="00D0134A"/>
    <w:rsid w:val="00D25F5D"/>
    <w:rsid w:val="00D94298"/>
    <w:rsid w:val="00DD6A48"/>
    <w:rsid w:val="00DE03A9"/>
    <w:rsid w:val="00DF1083"/>
    <w:rsid w:val="00E56038"/>
    <w:rsid w:val="00E703C8"/>
    <w:rsid w:val="00E75473"/>
    <w:rsid w:val="00E824CD"/>
    <w:rsid w:val="00EB2FC2"/>
    <w:rsid w:val="00EB39A1"/>
    <w:rsid w:val="00ED5956"/>
    <w:rsid w:val="00EE4826"/>
    <w:rsid w:val="00F032D3"/>
    <w:rsid w:val="00F24D98"/>
    <w:rsid w:val="00F445A5"/>
    <w:rsid w:val="00FC0061"/>
    <w:rsid w:val="00FE6491"/>
    <w:rsid w:val="00FF1411"/>
    <w:rsid w:val="00FF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10F59"/>
    <w:rPr>
      <w:sz w:val="24"/>
      <w:szCs w:val="24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10F59"/>
    <w:pPr>
      <w:keepNext/>
      <w:jc w:val="center"/>
      <w:outlineLvl w:val="0"/>
    </w:pPr>
    <w:rPr>
      <w:sz w:val="28"/>
      <w:szCs w:val="20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qFormat/>
    <w:rsid w:val="00A10F59"/>
    <w:pPr>
      <w:keepNext/>
      <w:outlineLvl w:val="1"/>
    </w:pPr>
    <w:rPr>
      <w:szCs w:val="20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10F59"/>
    <w:pPr>
      <w:keepNext/>
      <w:jc w:val="both"/>
      <w:outlineLvl w:val="2"/>
    </w:pPr>
    <w:rPr>
      <w:b/>
      <w:szCs w:val="20"/>
    </w:rPr>
  </w:style>
  <w:style w:type="paragraph" w:styleId="Nadpis7">
    <w:name w:val="heading 7"/>
    <w:basedOn w:val="Normln"/>
    <w:next w:val="Normln"/>
    <w:qFormat/>
    <w:rsid w:val="00A10F59"/>
    <w:pPr>
      <w:keepNext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ormln"/>
    <w:rsid w:val="00A10F5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A10F59"/>
    <w:pPr>
      <w:numPr>
        <w:ilvl w:val="1"/>
        <w:numId w:val="1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A10F59"/>
    <w:pPr>
      <w:keepLines/>
      <w:numPr>
        <w:numId w:val="3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nvSOD">
    <w:name w:val="číslování v SOD"/>
    <w:basedOn w:val="Zkladntext"/>
    <w:rsid w:val="00A10F59"/>
    <w:pPr>
      <w:widowControl w:val="0"/>
      <w:numPr>
        <w:numId w:val="4"/>
      </w:numPr>
      <w:spacing w:after="120"/>
    </w:pPr>
    <w:rPr>
      <w:rFonts w:ascii="Arial" w:hAnsi="Arial"/>
      <w:sz w:val="22"/>
    </w:rPr>
  </w:style>
  <w:style w:type="paragraph" w:styleId="Zkladntext">
    <w:name w:val="Body Text"/>
    <w:aliases w:val="subtitle2,Základní tZákladní text,Body Text"/>
    <w:basedOn w:val="Normln"/>
    <w:rsid w:val="00A10F59"/>
    <w:pPr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A10F5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xtkomente">
    <w:name w:val="annotation text"/>
    <w:basedOn w:val="Normln"/>
    <w:semiHidden/>
    <w:rsid w:val="00A10F59"/>
    <w:rPr>
      <w:sz w:val="20"/>
      <w:szCs w:val="20"/>
    </w:rPr>
  </w:style>
  <w:style w:type="paragraph" w:customStyle="1" w:styleId="Import3">
    <w:name w:val="Import 3"/>
    <w:basedOn w:val="Normln"/>
    <w:rsid w:val="00A10F5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mlouva2">
    <w:name w:val="Smlouva2"/>
    <w:basedOn w:val="Normln"/>
    <w:rsid w:val="00A10F59"/>
    <w:pPr>
      <w:widowControl w:val="0"/>
      <w:jc w:val="center"/>
    </w:pPr>
    <w:rPr>
      <w:b/>
      <w:szCs w:val="20"/>
    </w:rPr>
  </w:style>
  <w:style w:type="paragraph" w:styleId="Zkladntextodsazen2">
    <w:name w:val="Body Text Indent 2"/>
    <w:basedOn w:val="Normln"/>
    <w:rsid w:val="00A10F59"/>
    <w:pPr>
      <w:spacing w:after="120"/>
      <w:ind w:left="360"/>
      <w:jc w:val="both"/>
    </w:pPr>
  </w:style>
  <w:style w:type="paragraph" w:customStyle="1" w:styleId="Smlouva-eslo">
    <w:name w:val="Smlouva-eíslo"/>
    <w:basedOn w:val="Normln"/>
    <w:rsid w:val="00A10F59"/>
    <w:pPr>
      <w:widowControl w:val="0"/>
      <w:spacing w:before="120" w:line="240" w:lineRule="atLeast"/>
      <w:jc w:val="both"/>
    </w:pPr>
    <w:rPr>
      <w:szCs w:val="20"/>
    </w:rPr>
  </w:style>
  <w:style w:type="paragraph" w:styleId="Zkladntext3">
    <w:name w:val="Body Text 3"/>
    <w:basedOn w:val="Normln"/>
    <w:rsid w:val="00A10F59"/>
    <w:pPr>
      <w:spacing w:after="120"/>
    </w:pPr>
    <w:rPr>
      <w:sz w:val="16"/>
      <w:szCs w:val="16"/>
    </w:rPr>
  </w:style>
  <w:style w:type="paragraph" w:customStyle="1" w:styleId="Import5">
    <w:name w:val="Import 5"/>
    <w:basedOn w:val="Normln"/>
    <w:rsid w:val="00A10F5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styleId="Zkladntextodsazen">
    <w:name w:val="Body Text Indent"/>
    <w:basedOn w:val="Normln"/>
    <w:rsid w:val="00A10F59"/>
    <w:pPr>
      <w:ind w:left="426"/>
      <w:jc w:val="both"/>
    </w:pPr>
    <w:rPr>
      <w:szCs w:val="20"/>
    </w:rPr>
  </w:style>
  <w:style w:type="paragraph" w:styleId="Zkladntextodsazen3">
    <w:name w:val="Body Text Indent 3"/>
    <w:basedOn w:val="Normln"/>
    <w:rsid w:val="00A10F59"/>
    <w:pPr>
      <w:spacing w:after="120"/>
      <w:ind w:left="283"/>
    </w:pPr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A10F59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StylTahoma10bTunZarovnatdobloku">
    <w:name w:val="Styl Tahoma 10 b. Tučné Zarovnat do bloku"/>
    <w:basedOn w:val="Normln"/>
    <w:rsid w:val="00A10F59"/>
    <w:pPr>
      <w:jc w:val="both"/>
    </w:pPr>
    <w:rPr>
      <w:rFonts w:ascii="Arial" w:hAnsi="Arial"/>
      <w:b/>
      <w:bCs/>
      <w:sz w:val="22"/>
      <w:szCs w:val="20"/>
    </w:rPr>
  </w:style>
  <w:style w:type="character" w:styleId="Hypertextovodkaz">
    <w:name w:val="Hyperlink"/>
    <w:basedOn w:val="Standardnpsmoodstavce"/>
    <w:rsid w:val="00A10F59"/>
    <w:rPr>
      <w:color w:val="0000FF"/>
      <w:u w:val="single"/>
    </w:rPr>
  </w:style>
  <w:style w:type="paragraph" w:customStyle="1" w:styleId="Textbodu">
    <w:name w:val="Text bodu"/>
    <w:basedOn w:val="Normln"/>
    <w:rsid w:val="00A10F59"/>
    <w:pPr>
      <w:numPr>
        <w:ilvl w:val="8"/>
        <w:numId w:val="17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A10F59"/>
    <w:pPr>
      <w:numPr>
        <w:ilvl w:val="7"/>
        <w:numId w:val="17"/>
      </w:numPr>
      <w:jc w:val="both"/>
      <w:outlineLvl w:val="7"/>
    </w:pPr>
    <w:rPr>
      <w:szCs w:val="20"/>
    </w:rPr>
  </w:style>
  <w:style w:type="paragraph" w:styleId="Zkladntext2">
    <w:name w:val="Body Text 2"/>
    <w:basedOn w:val="Normln"/>
    <w:rsid w:val="00A10F59"/>
    <w:pPr>
      <w:jc w:val="both"/>
    </w:pPr>
    <w:rPr>
      <w:bCs/>
    </w:rPr>
  </w:style>
  <w:style w:type="paragraph" w:styleId="Bezmezer">
    <w:name w:val="No Spacing"/>
    <w:qFormat/>
    <w:rsid w:val="00A10F59"/>
    <w:rPr>
      <w:rFonts w:ascii="Calibri" w:hAnsi="Calibri"/>
      <w:sz w:val="22"/>
      <w:szCs w:val="22"/>
    </w:rPr>
  </w:style>
  <w:style w:type="paragraph" w:customStyle="1" w:styleId="Smlouva-slo">
    <w:name w:val="Smlouva-číslo"/>
    <w:basedOn w:val="Normln"/>
    <w:rsid w:val="00A10F59"/>
    <w:pPr>
      <w:numPr>
        <w:numId w:val="18"/>
      </w:numPr>
      <w:suppressAutoHyphens/>
      <w:spacing w:before="120" w:line="240" w:lineRule="atLeast"/>
      <w:jc w:val="both"/>
    </w:pPr>
    <w:rPr>
      <w:szCs w:val="20"/>
      <w:lang w:eastAsia="ar-SA"/>
    </w:rPr>
  </w:style>
  <w:style w:type="character" w:styleId="Sledovanodkaz">
    <w:name w:val="FollowedHyperlink"/>
    <w:basedOn w:val="Standardnpsmoodstavce"/>
    <w:rsid w:val="00A10F59"/>
    <w:rPr>
      <w:color w:val="800080"/>
      <w:u w:val="single"/>
    </w:rPr>
  </w:style>
  <w:style w:type="character" w:customStyle="1" w:styleId="platne1">
    <w:name w:val="platne1"/>
    <w:basedOn w:val="Standardnpsmoodstavce"/>
    <w:rsid w:val="00A10F59"/>
    <w:rPr>
      <w:w w:val="120"/>
    </w:rPr>
  </w:style>
  <w:style w:type="paragraph" w:styleId="Textbubliny">
    <w:name w:val="Balloon Text"/>
    <w:basedOn w:val="Normln"/>
    <w:semiHidden/>
    <w:rsid w:val="0077576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7A6147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7A6147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7F169B"/>
  </w:style>
  <w:style w:type="character" w:customStyle="1" w:styleId="ZhlavChar">
    <w:name w:val="Záhlaví Char"/>
    <w:basedOn w:val="Standardnpsmoodstavce"/>
    <w:link w:val="Zhlav"/>
    <w:uiPriority w:val="99"/>
    <w:rsid w:val="00116611"/>
  </w:style>
  <w:style w:type="paragraph" w:customStyle="1" w:styleId="CharCharCharCharCharCharCharCharCharCharCharCharCharChar">
    <w:name w:val="Char Char Char Char Char Char Char Char Char Char Char Char Char Char"/>
    <w:basedOn w:val="Normln"/>
    <w:rsid w:val="00EB39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10</Pages>
  <Words>2529</Words>
  <Characters>14925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</vt:lpstr>
    </vt:vector>
  </TitlesOfParts>
  <Company>Moravskoslezský kraj</Company>
  <LinksUpToDate>false</LinksUpToDate>
  <CharactersWithSpaces>17420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</dc:title>
  <dc:subject/>
  <dc:creator>mazoch</dc:creator>
  <cp:keywords/>
  <dc:description/>
  <cp:lastModifiedBy>Jirka</cp:lastModifiedBy>
  <cp:revision>33</cp:revision>
  <cp:lastPrinted>2010-02-08T14:35:00Z</cp:lastPrinted>
  <dcterms:created xsi:type="dcterms:W3CDTF">2013-09-10T17:23:00Z</dcterms:created>
  <dcterms:modified xsi:type="dcterms:W3CDTF">2013-09-30T20:49:00Z</dcterms:modified>
</cp:coreProperties>
</file>