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729" w:rsidRDefault="000643AF" w:rsidP="000643AF">
      <w:pPr>
        <w:jc w:val="center"/>
      </w:pPr>
      <w:r>
        <w:t xml:space="preserve">Zadavatel:  Gymnázium </w:t>
      </w:r>
      <w:proofErr w:type="spellStart"/>
      <w:r>
        <w:t>Hladnov</w:t>
      </w:r>
      <w:proofErr w:type="spellEnd"/>
      <w:r>
        <w:t xml:space="preserve"> a Jazyková škola Ostrava,</w:t>
      </w:r>
    </w:p>
    <w:p w:rsidR="000643AF" w:rsidRDefault="000643AF" w:rsidP="000643AF">
      <w:pPr>
        <w:jc w:val="center"/>
      </w:pPr>
      <w:proofErr w:type="spellStart"/>
      <w:r>
        <w:t>Hladnovská</w:t>
      </w:r>
      <w:proofErr w:type="spellEnd"/>
      <w:r>
        <w:t xml:space="preserve"> 35,710 00 Ostrava 10</w:t>
      </w:r>
    </w:p>
    <w:p w:rsidR="000643AF" w:rsidRDefault="000643AF" w:rsidP="000643AF">
      <w:pPr>
        <w:jc w:val="center"/>
      </w:pPr>
    </w:p>
    <w:p w:rsidR="000643AF" w:rsidRPr="00575F2A" w:rsidRDefault="000643AF" w:rsidP="000643AF">
      <w:pPr>
        <w:jc w:val="center"/>
        <w:rPr>
          <w:sz w:val="22"/>
        </w:rPr>
      </w:pPr>
      <w:r w:rsidRPr="00575F2A">
        <w:rPr>
          <w:sz w:val="22"/>
        </w:rPr>
        <w:t>Název projektu:</w:t>
      </w:r>
    </w:p>
    <w:p w:rsidR="000643AF" w:rsidRPr="00575F2A" w:rsidRDefault="000643AF" w:rsidP="000643AF">
      <w:pPr>
        <w:jc w:val="center"/>
        <w:rPr>
          <w:sz w:val="32"/>
          <w:szCs w:val="32"/>
        </w:rPr>
      </w:pPr>
      <w:r w:rsidRPr="00575F2A">
        <w:rPr>
          <w:b/>
          <w:sz w:val="32"/>
          <w:szCs w:val="32"/>
        </w:rPr>
        <w:t xml:space="preserve">“Vybudování přírodovědné učebny </w:t>
      </w:r>
      <w:r w:rsidR="00D40C14">
        <w:rPr>
          <w:b/>
          <w:sz w:val="32"/>
          <w:szCs w:val="32"/>
        </w:rPr>
        <w:t>–</w:t>
      </w:r>
      <w:r w:rsidRPr="00575F2A">
        <w:rPr>
          <w:b/>
          <w:sz w:val="32"/>
          <w:szCs w:val="32"/>
        </w:rPr>
        <w:t xml:space="preserve"> </w:t>
      </w:r>
      <w:proofErr w:type="spellStart"/>
      <w:r w:rsidRPr="00575F2A">
        <w:rPr>
          <w:b/>
          <w:sz w:val="32"/>
          <w:szCs w:val="32"/>
        </w:rPr>
        <w:t>Gymnázi</w:t>
      </w:r>
      <w:r w:rsidR="00D40C14">
        <w:rPr>
          <w:b/>
          <w:sz w:val="32"/>
          <w:szCs w:val="32"/>
        </w:rPr>
        <w:t>m</w:t>
      </w:r>
      <w:proofErr w:type="spellEnd"/>
      <w:r w:rsidRPr="00575F2A">
        <w:rPr>
          <w:b/>
          <w:sz w:val="32"/>
          <w:szCs w:val="32"/>
        </w:rPr>
        <w:t xml:space="preserve"> </w:t>
      </w:r>
      <w:proofErr w:type="spellStart"/>
      <w:r w:rsidRPr="00575F2A">
        <w:rPr>
          <w:b/>
          <w:sz w:val="32"/>
          <w:szCs w:val="32"/>
        </w:rPr>
        <w:t>Hladnov</w:t>
      </w:r>
      <w:proofErr w:type="spellEnd"/>
      <w:r w:rsidRPr="00575F2A">
        <w:rPr>
          <w:b/>
          <w:sz w:val="32"/>
          <w:szCs w:val="32"/>
        </w:rPr>
        <w:t>“</w:t>
      </w:r>
    </w:p>
    <w:p w:rsidR="000643AF" w:rsidRDefault="000643AF">
      <w:pPr>
        <w:rPr>
          <w:szCs w:val="28"/>
        </w:rPr>
      </w:pPr>
    </w:p>
    <w:p w:rsidR="000643AF" w:rsidRDefault="000643AF">
      <w:pPr>
        <w:pBdr>
          <w:bottom w:val="single" w:sz="6" w:space="1" w:color="auto"/>
        </w:pBdr>
        <w:rPr>
          <w:b/>
          <w:sz w:val="40"/>
          <w:szCs w:val="40"/>
        </w:rPr>
      </w:pPr>
      <w:r w:rsidRPr="000643AF">
        <w:rPr>
          <w:b/>
          <w:sz w:val="40"/>
          <w:szCs w:val="40"/>
        </w:rPr>
        <w:t>Průvodní technická zpráva a specifikace zadavatele.</w:t>
      </w:r>
    </w:p>
    <w:p w:rsidR="000643AF" w:rsidRDefault="000643AF">
      <w:pPr>
        <w:rPr>
          <w:sz w:val="40"/>
          <w:szCs w:val="40"/>
        </w:rPr>
      </w:pPr>
      <w:r w:rsidRPr="000643AF">
        <w:rPr>
          <w:b/>
          <w:sz w:val="40"/>
          <w:szCs w:val="40"/>
        </w:rPr>
        <w:t xml:space="preserve">   </w:t>
      </w:r>
      <w:r w:rsidRPr="000643AF">
        <w:rPr>
          <w:sz w:val="40"/>
          <w:szCs w:val="40"/>
        </w:rPr>
        <w:t xml:space="preserve">                                  </w:t>
      </w:r>
    </w:p>
    <w:p w:rsidR="000643AF" w:rsidRPr="00F34B3C" w:rsidRDefault="000643AF">
      <w:pPr>
        <w:rPr>
          <w:sz w:val="24"/>
          <w:szCs w:val="24"/>
        </w:rPr>
      </w:pPr>
      <w:r w:rsidRPr="00F34B3C">
        <w:rPr>
          <w:sz w:val="24"/>
          <w:szCs w:val="24"/>
        </w:rPr>
        <w:t>Zadavatel v souladu s připravovaným projektem vypracoval zadání na rekonstrukci přírodovědné učebny dle stávajícího stavu a nových požadavků.</w:t>
      </w:r>
    </w:p>
    <w:p w:rsidR="008644D1" w:rsidRPr="00E643D4" w:rsidRDefault="008644D1" w:rsidP="00DD6305">
      <w:pPr>
        <w:jc w:val="center"/>
        <w:rPr>
          <w:sz w:val="24"/>
          <w:szCs w:val="24"/>
        </w:rPr>
      </w:pPr>
      <w:bookmarkStart w:id="0" w:name="_GoBack"/>
      <w:bookmarkEnd w:id="0"/>
      <w:r w:rsidRPr="008644D1">
        <w:rPr>
          <w:b/>
          <w:sz w:val="36"/>
          <w:szCs w:val="36"/>
        </w:rPr>
        <w:t>1. Vybudování stupňovité podlahy na učebně</w:t>
      </w:r>
    </w:p>
    <w:p w:rsidR="000643AF" w:rsidRPr="00F34B3C" w:rsidRDefault="000643AF">
      <w:pPr>
        <w:rPr>
          <w:sz w:val="24"/>
          <w:szCs w:val="24"/>
        </w:rPr>
      </w:pPr>
      <w:r w:rsidRPr="00F34B3C">
        <w:rPr>
          <w:sz w:val="24"/>
          <w:szCs w:val="24"/>
        </w:rPr>
        <w:t>Dodavatel odborně demontuje stávající zvýšené pódium včetně přívodu vody,</w:t>
      </w:r>
      <w:r w:rsidR="00D40C14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odpadu a elektrorozvodů</w:t>
      </w:r>
      <w:r w:rsidR="008644D1" w:rsidRPr="00F34B3C">
        <w:rPr>
          <w:sz w:val="24"/>
          <w:szCs w:val="24"/>
        </w:rPr>
        <w:t>.</w:t>
      </w:r>
      <w:r w:rsidR="00D40C14">
        <w:rPr>
          <w:sz w:val="24"/>
          <w:szCs w:val="24"/>
        </w:rPr>
        <w:t xml:space="preserve"> </w:t>
      </w:r>
      <w:r w:rsidR="008644D1" w:rsidRPr="00F34B3C">
        <w:rPr>
          <w:sz w:val="24"/>
          <w:szCs w:val="24"/>
        </w:rPr>
        <w:t>Dále strhne plošně původní PVC,</w:t>
      </w:r>
      <w:r w:rsidR="00D40C14">
        <w:rPr>
          <w:sz w:val="24"/>
          <w:szCs w:val="24"/>
        </w:rPr>
        <w:t xml:space="preserve"> </w:t>
      </w:r>
      <w:r w:rsidR="008644D1" w:rsidRPr="00F34B3C">
        <w:rPr>
          <w:sz w:val="24"/>
          <w:szCs w:val="24"/>
        </w:rPr>
        <w:t>demontuje rozvody v podlaze a zajistí hrubé vyrovnání podlahy.</w:t>
      </w:r>
      <w:r w:rsidR="00D40C14">
        <w:rPr>
          <w:sz w:val="24"/>
          <w:szCs w:val="24"/>
        </w:rPr>
        <w:t xml:space="preserve"> </w:t>
      </w:r>
      <w:r w:rsidR="008644D1" w:rsidRPr="00F34B3C">
        <w:rPr>
          <w:sz w:val="24"/>
          <w:szCs w:val="24"/>
        </w:rPr>
        <w:t>Do místa budoucího řečnického pultu a žákovských lavic bude přivedena odpovídající kabeláž a vše bude uloženo v chráničce v podlaze učebny.</w:t>
      </w:r>
      <w:r w:rsidR="00D40C14">
        <w:rPr>
          <w:sz w:val="24"/>
          <w:szCs w:val="24"/>
        </w:rPr>
        <w:t xml:space="preserve"> </w:t>
      </w:r>
      <w:r w:rsidR="008644D1" w:rsidRPr="00F34B3C">
        <w:rPr>
          <w:sz w:val="24"/>
          <w:szCs w:val="24"/>
        </w:rPr>
        <w:t>Napojení do rozvaděče,</w:t>
      </w:r>
      <w:r w:rsidR="00D40C14">
        <w:rPr>
          <w:sz w:val="24"/>
          <w:szCs w:val="24"/>
        </w:rPr>
        <w:t xml:space="preserve"> </w:t>
      </w:r>
      <w:r w:rsidR="008644D1" w:rsidRPr="00F34B3C">
        <w:rPr>
          <w:sz w:val="24"/>
          <w:szCs w:val="24"/>
        </w:rPr>
        <w:t xml:space="preserve">který </w:t>
      </w:r>
      <w:proofErr w:type="gramStart"/>
      <w:r w:rsidR="00D40C14">
        <w:rPr>
          <w:sz w:val="24"/>
          <w:szCs w:val="24"/>
        </w:rPr>
        <w:t>je</w:t>
      </w:r>
      <w:proofErr w:type="gramEnd"/>
      <w:r w:rsidR="008644D1" w:rsidRPr="00F34B3C">
        <w:rPr>
          <w:sz w:val="24"/>
          <w:szCs w:val="24"/>
        </w:rPr>
        <w:t xml:space="preserve"> ve vedlejším kabinetu </w:t>
      </w:r>
      <w:proofErr w:type="gramStart"/>
      <w:r w:rsidR="008644D1" w:rsidRPr="00F34B3C">
        <w:rPr>
          <w:sz w:val="24"/>
          <w:szCs w:val="24"/>
        </w:rPr>
        <w:t>se</w:t>
      </w:r>
      <w:proofErr w:type="gramEnd"/>
      <w:r w:rsidR="008644D1" w:rsidRPr="00F34B3C">
        <w:rPr>
          <w:sz w:val="24"/>
          <w:szCs w:val="24"/>
        </w:rPr>
        <w:t xml:space="preserve"> </w:t>
      </w:r>
      <w:r w:rsidR="00D40C14">
        <w:rPr>
          <w:sz w:val="24"/>
          <w:szCs w:val="24"/>
        </w:rPr>
        <w:t>provede</w:t>
      </w:r>
      <w:r w:rsidR="008644D1" w:rsidRPr="00F34B3C">
        <w:rPr>
          <w:sz w:val="24"/>
          <w:szCs w:val="24"/>
        </w:rPr>
        <w:t xml:space="preserve"> průrazem zdiva.</w:t>
      </w:r>
      <w:r w:rsidR="00D40C14">
        <w:rPr>
          <w:sz w:val="24"/>
          <w:szCs w:val="24"/>
        </w:rPr>
        <w:t xml:space="preserve"> </w:t>
      </w:r>
      <w:r w:rsidR="008644D1" w:rsidRPr="00F34B3C">
        <w:rPr>
          <w:sz w:val="24"/>
          <w:szCs w:val="24"/>
        </w:rPr>
        <w:t xml:space="preserve">Další elektroinstalace bude připravena ve stěně na </w:t>
      </w:r>
      <w:proofErr w:type="gramStart"/>
      <w:r w:rsidR="008644D1" w:rsidRPr="00F34B3C">
        <w:rPr>
          <w:sz w:val="24"/>
          <w:szCs w:val="24"/>
        </w:rPr>
        <w:t>zapojení  dvou</w:t>
      </w:r>
      <w:proofErr w:type="gramEnd"/>
      <w:r w:rsidR="008644D1" w:rsidRPr="00F34B3C">
        <w:rPr>
          <w:sz w:val="24"/>
          <w:szCs w:val="24"/>
        </w:rPr>
        <w:t xml:space="preserve"> klimatizačních jednotek</w:t>
      </w:r>
      <w:r w:rsidR="00860DBA" w:rsidRPr="00F34B3C">
        <w:rPr>
          <w:sz w:val="24"/>
          <w:szCs w:val="24"/>
        </w:rPr>
        <w:t xml:space="preserve"> a na elektrické ovládání rolet</w:t>
      </w:r>
      <w:r w:rsidR="008644D1" w:rsidRPr="00F34B3C">
        <w:rPr>
          <w:sz w:val="24"/>
          <w:szCs w:val="24"/>
        </w:rPr>
        <w:t>.</w:t>
      </w:r>
      <w:r w:rsidR="00D40C14">
        <w:rPr>
          <w:sz w:val="24"/>
          <w:szCs w:val="24"/>
        </w:rPr>
        <w:t xml:space="preserve"> </w:t>
      </w:r>
      <w:r w:rsidR="008644D1" w:rsidRPr="00F34B3C">
        <w:rPr>
          <w:sz w:val="24"/>
          <w:szCs w:val="24"/>
        </w:rPr>
        <w:t>Celá podlaha třídy bude penetrována,</w:t>
      </w:r>
      <w:r w:rsidR="00D40C14">
        <w:rPr>
          <w:sz w:val="24"/>
          <w:szCs w:val="24"/>
        </w:rPr>
        <w:t xml:space="preserve"> </w:t>
      </w:r>
      <w:r w:rsidR="008644D1" w:rsidRPr="00F34B3C">
        <w:rPr>
          <w:sz w:val="24"/>
          <w:szCs w:val="24"/>
        </w:rPr>
        <w:t xml:space="preserve">nivelována </w:t>
      </w:r>
      <w:proofErr w:type="spellStart"/>
      <w:r w:rsidR="008644D1" w:rsidRPr="00F34B3C">
        <w:rPr>
          <w:sz w:val="24"/>
          <w:szCs w:val="24"/>
        </w:rPr>
        <w:t>samonivelační</w:t>
      </w:r>
      <w:proofErr w:type="spellEnd"/>
      <w:r w:rsidR="008644D1" w:rsidRPr="00F34B3C">
        <w:rPr>
          <w:sz w:val="24"/>
          <w:szCs w:val="24"/>
        </w:rPr>
        <w:t xml:space="preserve"> stěrkou do výše min.</w:t>
      </w:r>
      <w:r w:rsidR="00D40C14">
        <w:rPr>
          <w:sz w:val="24"/>
          <w:szCs w:val="24"/>
        </w:rPr>
        <w:t xml:space="preserve"> </w:t>
      </w:r>
      <w:r w:rsidR="008644D1" w:rsidRPr="00F34B3C">
        <w:rPr>
          <w:sz w:val="24"/>
          <w:szCs w:val="24"/>
        </w:rPr>
        <w:t>3 mm a před pokládkou koberce znova penetrována.</w:t>
      </w:r>
      <w:r w:rsidR="00D40C14">
        <w:rPr>
          <w:sz w:val="24"/>
          <w:szCs w:val="24"/>
        </w:rPr>
        <w:t xml:space="preserve"> </w:t>
      </w:r>
      <w:r w:rsidR="000B0E96" w:rsidRPr="00F34B3C">
        <w:rPr>
          <w:sz w:val="24"/>
          <w:szCs w:val="24"/>
        </w:rPr>
        <w:t xml:space="preserve">Celá třída bude </w:t>
      </w:r>
      <w:proofErr w:type="gramStart"/>
      <w:r w:rsidR="000B0E96" w:rsidRPr="00F34B3C">
        <w:rPr>
          <w:sz w:val="24"/>
          <w:szCs w:val="24"/>
        </w:rPr>
        <w:t>na 3-stupních</w:t>
      </w:r>
      <w:proofErr w:type="gramEnd"/>
      <w:r w:rsidR="000B0E96" w:rsidRPr="00F34B3C">
        <w:rPr>
          <w:sz w:val="24"/>
          <w:szCs w:val="24"/>
        </w:rPr>
        <w:t xml:space="preserve"> (1-</w:t>
      </w:r>
      <w:r w:rsidR="00575F2A" w:rsidRPr="00F34B3C">
        <w:rPr>
          <w:sz w:val="24"/>
          <w:szCs w:val="24"/>
        </w:rPr>
        <w:t xml:space="preserve">původní </w:t>
      </w:r>
      <w:r w:rsidR="000B0E96" w:rsidRPr="00F34B3C">
        <w:rPr>
          <w:sz w:val="24"/>
          <w:szCs w:val="24"/>
        </w:rPr>
        <w:t>podlaha třídy,</w:t>
      </w:r>
      <w:r w:rsidR="00D40C14">
        <w:rPr>
          <w:sz w:val="24"/>
          <w:szCs w:val="24"/>
        </w:rPr>
        <w:t xml:space="preserve"> </w:t>
      </w:r>
      <w:r w:rsidR="000B0E96" w:rsidRPr="00F34B3C">
        <w:rPr>
          <w:sz w:val="24"/>
          <w:szCs w:val="24"/>
        </w:rPr>
        <w:t>2-zvýšené pódium +200 mm a 3-zvýšené pódium +400 mm.</w:t>
      </w:r>
      <w:r w:rsidR="00D40C14">
        <w:rPr>
          <w:sz w:val="24"/>
          <w:szCs w:val="24"/>
        </w:rPr>
        <w:t xml:space="preserve">) </w:t>
      </w:r>
      <w:r w:rsidR="000B0E96" w:rsidRPr="00F34B3C">
        <w:rPr>
          <w:sz w:val="24"/>
          <w:szCs w:val="24"/>
        </w:rPr>
        <w:t>Zvýšená pódia budou vybudována z dřevěných plošných materiálů s nosností odpovídající počtu žáků</w:t>
      </w:r>
      <w:r w:rsidR="00D40C14">
        <w:rPr>
          <w:sz w:val="24"/>
          <w:szCs w:val="24"/>
        </w:rPr>
        <w:t xml:space="preserve"> </w:t>
      </w:r>
      <w:r w:rsidR="000B0E96" w:rsidRPr="00F34B3C">
        <w:rPr>
          <w:sz w:val="24"/>
          <w:szCs w:val="24"/>
        </w:rPr>
        <w:t>(materiály např.</w:t>
      </w:r>
      <w:r w:rsidR="00D40C14">
        <w:rPr>
          <w:sz w:val="24"/>
          <w:szCs w:val="24"/>
        </w:rPr>
        <w:t xml:space="preserve"> </w:t>
      </w:r>
      <w:r w:rsidR="000B0E96" w:rsidRPr="00F34B3C">
        <w:rPr>
          <w:sz w:val="24"/>
          <w:szCs w:val="24"/>
        </w:rPr>
        <w:t>OSB deska</w:t>
      </w:r>
      <w:r w:rsidR="00575F2A" w:rsidRPr="00F34B3C">
        <w:rPr>
          <w:sz w:val="24"/>
          <w:szCs w:val="24"/>
        </w:rPr>
        <w:t>,</w:t>
      </w:r>
      <w:r w:rsidR="00D40C14">
        <w:rPr>
          <w:sz w:val="24"/>
          <w:szCs w:val="24"/>
        </w:rPr>
        <w:t xml:space="preserve"> </w:t>
      </w:r>
      <w:r w:rsidR="00575F2A" w:rsidRPr="00F34B3C">
        <w:rPr>
          <w:sz w:val="24"/>
          <w:szCs w:val="24"/>
        </w:rPr>
        <w:t>masivní desky,</w:t>
      </w:r>
      <w:r w:rsidR="00D40C14">
        <w:rPr>
          <w:sz w:val="24"/>
          <w:szCs w:val="24"/>
        </w:rPr>
        <w:t xml:space="preserve"> </w:t>
      </w:r>
      <w:r w:rsidR="00575F2A" w:rsidRPr="00F34B3C">
        <w:rPr>
          <w:sz w:val="24"/>
          <w:szCs w:val="24"/>
        </w:rPr>
        <w:t>hranoly</w:t>
      </w:r>
      <w:r w:rsidR="000B0E96" w:rsidRPr="00F34B3C">
        <w:rPr>
          <w:sz w:val="24"/>
          <w:szCs w:val="24"/>
        </w:rPr>
        <w:t xml:space="preserve"> apod.)</w:t>
      </w:r>
      <w:r w:rsidR="00D40C14">
        <w:rPr>
          <w:sz w:val="24"/>
          <w:szCs w:val="24"/>
        </w:rPr>
        <w:t xml:space="preserve"> </w:t>
      </w:r>
      <w:r w:rsidR="000B0E96" w:rsidRPr="00F34B3C">
        <w:rPr>
          <w:sz w:val="24"/>
          <w:szCs w:val="24"/>
        </w:rPr>
        <w:t>V každé žákovské lavici bude zásuvka 230V na zapojení notebooků pro každého žáka.</w:t>
      </w:r>
      <w:r w:rsidR="00D40C14">
        <w:rPr>
          <w:sz w:val="24"/>
          <w:szCs w:val="24"/>
        </w:rPr>
        <w:t xml:space="preserve"> </w:t>
      </w:r>
      <w:r w:rsidR="000B0E96" w:rsidRPr="00F34B3C">
        <w:rPr>
          <w:sz w:val="24"/>
          <w:szCs w:val="24"/>
        </w:rPr>
        <w:t>Požadavek je na 6</w:t>
      </w:r>
      <w:r w:rsidR="00D40C14">
        <w:rPr>
          <w:sz w:val="24"/>
          <w:szCs w:val="24"/>
        </w:rPr>
        <w:t>3</w:t>
      </w:r>
      <w:r w:rsidR="000B0E96" w:rsidRPr="00F34B3C">
        <w:rPr>
          <w:sz w:val="24"/>
          <w:szCs w:val="24"/>
        </w:rPr>
        <w:t xml:space="preserve"> žákovských míst a každé bude mít zásuvku přístupnou pod stolovou deskou.</w:t>
      </w:r>
      <w:r w:rsidR="00D40C14">
        <w:rPr>
          <w:sz w:val="24"/>
          <w:szCs w:val="24"/>
        </w:rPr>
        <w:t xml:space="preserve"> </w:t>
      </w:r>
      <w:proofErr w:type="spellStart"/>
      <w:r w:rsidR="00D40C14">
        <w:rPr>
          <w:sz w:val="24"/>
          <w:szCs w:val="24"/>
        </w:rPr>
        <w:t>Elektro</w:t>
      </w:r>
      <w:r w:rsidR="000B0E96" w:rsidRPr="00F34B3C">
        <w:rPr>
          <w:sz w:val="24"/>
          <w:szCs w:val="24"/>
        </w:rPr>
        <w:t>kabely</w:t>
      </w:r>
      <w:proofErr w:type="spellEnd"/>
      <w:r w:rsidR="000B0E96" w:rsidRPr="00F34B3C">
        <w:rPr>
          <w:sz w:val="24"/>
          <w:szCs w:val="24"/>
        </w:rPr>
        <w:t xml:space="preserve"> budou vytaženy vždy v kovové noze každého stolu.</w:t>
      </w:r>
      <w:r w:rsidR="00D40C14">
        <w:rPr>
          <w:sz w:val="24"/>
          <w:szCs w:val="24"/>
        </w:rPr>
        <w:t xml:space="preserve"> </w:t>
      </w:r>
      <w:r w:rsidR="000B0E96" w:rsidRPr="00F34B3C">
        <w:rPr>
          <w:sz w:val="24"/>
          <w:szCs w:val="24"/>
        </w:rPr>
        <w:t>Po zhotovení pódií bude celá podlaha učebny včetně pódií polepena zátěžový kobercem.</w:t>
      </w:r>
      <w:r w:rsidR="00D40C14">
        <w:rPr>
          <w:sz w:val="24"/>
          <w:szCs w:val="24"/>
        </w:rPr>
        <w:t xml:space="preserve"> </w:t>
      </w:r>
      <w:r w:rsidR="000B0E96" w:rsidRPr="00F34B3C">
        <w:rPr>
          <w:sz w:val="24"/>
          <w:szCs w:val="24"/>
        </w:rPr>
        <w:t>Koberec musí splňovat tyto požadavky:</w:t>
      </w:r>
    </w:p>
    <w:p w:rsidR="000B0E96" w:rsidRPr="00F34B3C" w:rsidRDefault="000B0E96">
      <w:pPr>
        <w:rPr>
          <w:sz w:val="24"/>
          <w:szCs w:val="24"/>
        </w:rPr>
      </w:pPr>
      <w:r w:rsidRPr="00F34B3C">
        <w:rPr>
          <w:sz w:val="24"/>
          <w:szCs w:val="24"/>
        </w:rPr>
        <w:t>Klasifikace: 33</w:t>
      </w:r>
      <w:r w:rsidR="00860DBA" w:rsidRPr="00F34B3C">
        <w:rPr>
          <w:sz w:val="24"/>
          <w:szCs w:val="24"/>
        </w:rPr>
        <w:t>,</w:t>
      </w:r>
      <w:r w:rsidR="00D40C14">
        <w:rPr>
          <w:sz w:val="24"/>
          <w:szCs w:val="24"/>
        </w:rPr>
        <w:t xml:space="preserve"> </w:t>
      </w:r>
      <w:r w:rsidR="00860DBA" w:rsidRPr="00F34B3C">
        <w:rPr>
          <w:sz w:val="24"/>
          <w:szCs w:val="24"/>
        </w:rPr>
        <w:t xml:space="preserve">Druh: 1/10´´ </w:t>
      </w:r>
      <w:proofErr w:type="spellStart"/>
      <w:r w:rsidR="00860DBA" w:rsidRPr="00F34B3C">
        <w:rPr>
          <w:sz w:val="24"/>
          <w:szCs w:val="24"/>
        </w:rPr>
        <w:t>Coc</w:t>
      </w:r>
      <w:proofErr w:type="spellEnd"/>
      <w:r w:rsidR="00860DBA" w:rsidRPr="00F34B3C">
        <w:rPr>
          <w:sz w:val="24"/>
          <w:szCs w:val="24"/>
        </w:rPr>
        <w:t>, Materiál:</w:t>
      </w:r>
      <w:r w:rsidR="00D40C14">
        <w:rPr>
          <w:sz w:val="24"/>
          <w:szCs w:val="24"/>
        </w:rPr>
        <w:t xml:space="preserve"> </w:t>
      </w:r>
      <w:r w:rsidR="00860DBA" w:rsidRPr="00F34B3C">
        <w:rPr>
          <w:sz w:val="24"/>
          <w:szCs w:val="24"/>
        </w:rPr>
        <w:t xml:space="preserve">100% </w:t>
      </w:r>
      <w:proofErr w:type="gramStart"/>
      <w:r w:rsidR="00860DBA" w:rsidRPr="00F34B3C">
        <w:rPr>
          <w:sz w:val="24"/>
          <w:szCs w:val="24"/>
        </w:rPr>
        <w:t>PA(SDN</w:t>
      </w:r>
      <w:proofErr w:type="gramEnd"/>
      <w:r w:rsidR="00860DBA" w:rsidRPr="00F34B3C">
        <w:rPr>
          <w:sz w:val="24"/>
          <w:szCs w:val="24"/>
        </w:rPr>
        <w:t xml:space="preserve"> </w:t>
      </w:r>
      <w:proofErr w:type="spellStart"/>
      <w:r w:rsidR="00860DBA" w:rsidRPr="00F34B3C">
        <w:rPr>
          <w:sz w:val="24"/>
          <w:szCs w:val="24"/>
        </w:rPr>
        <w:t>Econyl</w:t>
      </w:r>
      <w:proofErr w:type="spellEnd"/>
      <w:r w:rsidR="00860DBA" w:rsidRPr="00F34B3C">
        <w:rPr>
          <w:sz w:val="24"/>
          <w:szCs w:val="24"/>
        </w:rPr>
        <w:t>),</w:t>
      </w:r>
      <w:r w:rsidR="00D40C14">
        <w:rPr>
          <w:sz w:val="24"/>
          <w:szCs w:val="24"/>
        </w:rPr>
        <w:t xml:space="preserve"> </w:t>
      </w:r>
      <w:r w:rsidR="00860DBA" w:rsidRPr="00F34B3C">
        <w:rPr>
          <w:sz w:val="24"/>
          <w:szCs w:val="24"/>
        </w:rPr>
        <w:t xml:space="preserve">Celková hmotnost vlasu: 750-850 </w:t>
      </w:r>
      <w:proofErr w:type="spellStart"/>
      <w:r w:rsidR="00860DBA" w:rsidRPr="00F34B3C">
        <w:rPr>
          <w:sz w:val="24"/>
          <w:szCs w:val="24"/>
        </w:rPr>
        <w:t>gr</w:t>
      </w:r>
      <w:proofErr w:type="spellEnd"/>
      <w:r w:rsidR="00860DBA" w:rsidRPr="00F34B3C">
        <w:rPr>
          <w:sz w:val="24"/>
          <w:szCs w:val="24"/>
        </w:rPr>
        <w:t>/m</w:t>
      </w:r>
      <w:r w:rsidR="00860DBA" w:rsidRPr="00D40C14">
        <w:rPr>
          <w:sz w:val="24"/>
          <w:szCs w:val="24"/>
          <w:vertAlign w:val="superscript"/>
        </w:rPr>
        <w:t>2</w:t>
      </w:r>
      <w:r w:rsidR="00860DBA" w:rsidRPr="00F34B3C">
        <w:rPr>
          <w:sz w:val="24"/>
          <w:szCs w:val="24"/>
        </w:rPr>
        <w:t>,</w:t>
      </w:r>
      <w:r w:rsidR="00D40C14">
        <w:rPr>
          <w:sz w:val="24"/>
          <w:szCs w:val="24"/>
        </w:rPr>
        <w:t xml:space="preserve"> </w:t>
      </w:r>
      <w:r w:rsidR="00860DBA" w:rsidRPr="00F34B3C">
        <w:rPr>
          <w:sz w:val="24"/>
          <w:szCs w:val="24"/>
        </w:rPr>
        <w:t xml:space="preserve">Celková hmotnost: 1700-1800 </w:t>
      </w:r>
      <w:proofErr w:type="spellStart"/>
      <w:r w:rsidR="00860DBA" w:rsidRPr="00F34B3C">
        <w:rPr>
          <w:sz w:val="24"/>
          <w:szCs w:val="24"/>
        </w:rPr>
        <w:t>gr</w:t>
      </w:r>
      <w:proofErr w:type="spellEnd"/>
      <w:r w:rsidR="00860DBA" w:rsidRPr="00F34B3C">
        <w:rPr>
          <w:sz w:val="24"/>
          <w:szCs w:val="24"/>
        </w:rPr>
        <w:t>/m</w:t>
      </w:r>
      <w:r w:rsidR="00860DBA" w:rsidRPr="00D40C14">
        <w:rPr>
          <w:sz w:val="24"/>
          <w:szCs w:val="24"/>
          <w:vertAlign w:val="superscript"/>
        </w:rPr>
        <w:t>2</w:t>
      </w:r>
      <w:r w:rsidR="00860DBA" w:rsidRPr="00F34B3C">
        <w:rPr>
          <w:sz w:val="24"/>
          <w:szCs w:val="24"/>
        </w:rPr>
        <w:t>,</w:t>
      </w:r>
      <w:r w:rsidR="00D40C14">
        <w:rPr>
          <w:sz w:val="24"/>
          <w:szCs w:val="24"/>
        </w:rPr>
        <w:t xml:space="preserve"> </w:t>
      </w:r>
      <w:r w:rsidR="00860DBA" w:rsidRPr="00F34B3C">
        <w:rPr>
          <w:sz w:val="24"/>
          <w:szCs w:val="24"/>
        </w:rPr>
        <w:t>Výška vlasu:</w:t>
      </w:r>
      <w:r w:rsidR="00D40C14">
        <w:rPr>
          <w:sz w:val="24"/>
          <w:szCs w:val="24"/>
        </w:rPr>
        <w:t xml:space="preserve"> </w:t>
      </w:r>
      <w:r w:rsidR="00860DBA" w:rsidRPr="00F34B3C">
        <w:rPr>
          <w:sz w:val="24"/>
          <w:szCs w:val="24"/>
        </w:rPr>
        <w:t>cca 5,5 mm,</w:t>
      </w:r>
      <w:r w:rsidR="00D40C14">
        <w:rPr>
          <w:sz w:val="24"/>
          <w:szCs w:val="24"/>
        </w:rPr>
        <w:t xml:space="preserve"> </w:t>
      </w:r>
      <w:r w:rsidR="00860DBA" w:rsidRPr="00F34B3C">
        <w:rPr>
          <w:sz w:val="24"/>
          <w:szCs w:val="24"/>
        </w:rPr>
        <w:t>Celková výška: cca 7,5 mm,</w:t>
      </w:r>
      <w:r w:rsidR="00D40C14">
        <w:rPr>
          <w:sz w:val="24"/>
          <w:szCs w:val="24"/>
        </w:rPr>
        <w:t xml:space="preserve"> </w:t>
      </w:r>
      <w:r w:rsidR="00860DBA" w:rsidRPr="00F34B3C">
        <w:rPr>
          <w:sz w:val="24"/>
          <w:szCs w:val="24"/>
        </w:rPr>
        <w:t>Počet uzlů: cca 190000-200000 m</w:t>
      </w:r>
      <w:r w:rsidR="00860DBA" w:rsidRPr="00D40C14">
        <w:rPr>
          <w:sz w:val="24"/>
          <w:szCs w:val="24"/>
          <w:vertAlign w:val="superscript"/>
        </w:rPr>
        <w:t>2</w:t>
      </w:r>
      <w:r w:rsidR="00860DBA" w:rsidRPr="00F34B3C">
        <w:rPr>
          <w:sz w:val="24"/>
          <w:szCs w:val="24"/>
        </w:rPr>
        <w:t>,</w:t>
      </w:r>
      <w:r w:rsidR="00D40C14">
        <w:rPr>
          <w:sz w:val="24"/>
          <w:szCs w:val="24"/>
        </w:rPr>
        <w:t xml:space="preserve"> </w:t>
      </w:r>
      <w:r w:rsidR="00860DBA" w:rsidRPr="00F34B3C">
        <w:rPr>
          <w:sz w:val="24"/>
          <w:szCs w:val="24"/>
        </w:rPr>
        <w:t>Primární podklad:</w:t>
      </w:r>
      <w:r w:rsidR="00D40C14">
        <w:rPr>
          <w:sz w:val="24"/>
          <w:szCs w:val="24"/>
        </w:rPr>
        <w:t xml:space="preserve"> </w:t>
      </w:r>
      <w:r w:rsidR="00860DBA" w:rsidRPr="00F34B3C">
        <w:rPr>
          <w:sz w:val="24"/>
          <w:szCs w:val="24"/>
        </w:rPr>
        <w:t>tkaný,</w:t>
      </w:r>
      <w:r w:rsidR="00D40C14">
        <w:rPr>
          <w:sz w:val="24"/>
          <w:szCs w:val="24"/>
        </w:rPr>
        <w:t xml:space="preserve"> </w:t>
      </w:r>
      <w:r w:rsidR="00860DBA" w:rsidRPr="00F34B3C">
        <w:rPr>
          <w:sz w:val="24"/>
          <w:szCs w:val="24"/>
        </w:rPr>
        <w:t>Podklad: AB,</w:t>
      </w:r>
      <w:r w:rsidR="00D40C14">
        <w:rPr>
          <w:sz w:val="24"/>
          <w:szCs w:val="24"/>
        </w:rPr>
        <w:t xml:space="preserve"> </w:t>
      </w:r>
      <w:r w:rsidR="00860DBA" w:rsidRPr="00F34B3C">
        <w:rPr>
          <w:sz w:val="24"/>
          <w:szCs w:val="24"/>
        </w:rPr>
        <w:t>Barva:</w:t>
      </w:r>
      <w:r w:rsidR="00D40C14">
        <w:rPr>
          <w:sz w:val="24"/>
          <w:szCs w:val="24"/>
        </w:rPr>
        <w:t xml:space="preserve"> </w:t>
      </w:r>
      <w:r w:rsidR="00860DBA" w:rsidRPr="00F34B3C">
        <w:rPr>
          <w:sz w:val="24"/>
          <w:szCs w:val="24"/>
        </w:rPr>
        <w:t>v</w:t>
      </w:r>
      <w:r w:rsidR="00D40C14">
        <w:rPr>
          <w:sz w:val="24"/>
          <w:szCs w:val="24"/>
        </w:rPr>
        <w:t>ínově červená</w:t>
      </w:r>
      <w:r w:rsidR="00860DBA" w:rsidRPr="00F34B3C">
        <w:rPr>
          <w:sz w:val="24"/>
          <w:szCs w:val="24"/>
        </w:rPr>
        <w:t>.</w:t>
      </w:r>
    </w:p>
    <w:p w:rsidR="00860DBA" w:rsidRDefault="00860DBA">
      <w:pPr>
        <w:rPr>
          <w:szCs w:val="28"/>
        </w:rPr>
      </w:pPr>
    </w:p>
    <w:p w:rsidR="00860DBA" w:rsidRDefault="00860DBA" w:rsidP="00DD630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2</w:t>
      </w:r>
      <w:r w:rsidRPr="008644D1"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 xml:space="preserve"> Elektroinstalace </w:t>
      </w:r>
      <w:r w:rsidRPr="008644D1">
        <w:rPr>
          <w:b/>
          <w:sz w:val="36"/>
          <w:szCs w:val="36"/>
        </w:rPr>
        <w:t>na učebně</w:t>
      </w:r>
    </w:p>
    <w:p w:rsidR="00860DBA" w:rsidRPr="00F34B3C" w:rsidRDefault="00860DBA">
      <w:pPr>
        <w:rPr>
          <w:sz w:val="24"/>
          <w:szCs w:val="24"/>
        </w:rPr>
      </w:pPr>
      <w:r w:rsidRPr="00F34B3C">
        <w:rPr>
          <w:sz w:val="24"/>
          <w:szCs w:val="24"/>
        </w:rPr>
        <w:t>Požadavek na kompletní elektroinstalaci obsahuje zapojení 6</w:t>
      </w:r>
      <w:r w:rsidR="00D40C14">
        <w:rPr>
          <w:sz w:val="24"/>
          <w:szCs w:val="24"/>
        </w:rPr>
        <w:t>3</w:t>
      </w:r>
      <w:r w:rsidRPr="00F34B3C">
        <w:rPr>
          <w:sz w:val="24"/>
          <w:szCs w:val="24"/>
        </w:rPr>
        <w:t xml:space="preserve"> přípojných míst na 230 V pro každého žáka do lavic,</w:t>
      </w:r>
      <w:r w:rsidR="00D40C14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zapojení multimediální katedry s minimálně 8 ks zásuvek 230V</w:t>
      </w:r>
      <w:r w:rsidR="00D40C14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a datovou kabeláž</w:t>
      </w:r>
      <w:r w:rsidR="00575F2A" w:rsidRPr="00F34B3C">
        <w:rPr>
          <w:sz w:val="24"/>
          <w:szCs w:val="24"/>
        </w:rPr>
        <w:t>,</w:t>
      </w:r>
      <w:r w:rsidR="00D40C14">
        <w:rPr>
          <w:sz w:val="24"/>
          <w:szCs w:val="24"/>
        </w:rPr>
        <w:t xml:space="preserve"> </w:t>
      </w:r>
      <w:proofErr w:type="spellStart"/>
      <w:r w:rsidR="00575F2A" w:rsidRPr="00F34B3C">
        <w:rPr>
          <w:sz w:val="24"/>
          <w:szCs w:val="24"/>
        </w:rPr>
        <w:t>dataprojektor</w:t>
      </w:r>
      <w:proofErr w:type="spellEnd"/>
      <w:r w:rsidR="00575F2A" w:rsidRPr="00F34B3C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 xml:space="preserve"> k PC kantora.</w:t>
      </w:r>
      <w:r w:rsidR="00D40C14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Dále na přísedícím stole bude i</w:t>
      </w:r>
      <w:r w:rsidR="005158C9" w:rsidRPr="00F34B3C">
        <w:rPr>
          <w:sz w:val="24"/>
          <w:szCs w:val="24"/>
        </w:rPr>
        <w:t xml:space="preserve">nstalován výsuvný stolový </w:t>
      </w:r>
      <w:proofErr w:type="gramStart"/>
      <w:r w:rsidR="005158C9" w:rsidRPr="00F34B3C">
        <w:rPr>
          <w:sz w:val="24"/>
          <w:szCs w:val="24"/>
        </w:rPr>
        <w:t>modul</w:t>
      </w:r>
      <w:r w:rsidRPr="00F34B3C">
        <w:rPr>
          <w:sz w:val="24"/>
          <w:szCs w:val="24"/>
        </w:rPr>
        <w:t xml:space="preserve"> s 3-mi</w:t>
      </w:r>
      <w:proofErr w:type="gramEnd"/>
      <w:r w:rsidRPr="00F34B3C">
        <w:rPr>
          <w:sz w:val="24"/>
          <w:szCs w:val="24"/>
        </w:rPr>
        <w:t xml:space="preserve"> 230V zásuvkami</w:t>
      </w:r>
      <w:r w:rsidR="005158C9" w:rsidRPr="00F34B3C">
        <w:rPr>
          <w:sz w:val="24"/>
          <w:szCs w:val="24"/>
        </w:rPr>
        <w:t>.</w:t>
      </w:r>
      <w:r w:rsidR="00D40C14">
        <w:rPr>
          <w:sz w:val="24"/>
          <w:szCs w:val="24"/>
        </w:rPr>
        <w:t xml:space="preserve"> </w:t>
      </w:r>
      <w:r w:rsidR="005158C9" w:rsidRPr="00F34B3C">
        <w:rPr>
          <w:sz w:val="24"/>
          <w:szCs w:val="24"/>
        </w:rPr>
        <w:t>Z místa katedry bude i dálkově ovládáno stahování elektrických rolet a také ovládání 2 ks klimatizačních jednotek.</w:t>
      </w:r>
      <w:r w:rsidR="00D40C14">
        <w:rPr>
          <w:sz w:val="24"/>
          <w:szCs w:val="24"/>
        </w:rPr>
        <w:t xml:space="preserve"> </w:t>
      </w:r>
      <w:r w:rsidR="005158C9" w:rsidRPr="00F34B3C">
        <w:rPr>
          <w:sz w:val="24"/>
          <w:szCs w:val="24"/>
        </w:rPr>
        <w:t xml:space="preserve">Další dvojitá zásuvka 230V bude na zapojení tiskárny </w:t>
      </w:r>
      <w:r w:rsidR="00575F2A" w:rsidRPr="00F34B3C">
        <w:rPr>
          <w:sz w:val="24"/>
          <w:szCs w:val="24"/>
        </w:rPr>
        <w:t>v prostoru za katedrou</w:t>
      </w:r>
      <w:r w:rsidR="005158C9" w:rsidRPr="00F34B3C">
        <w:rPr>
          <w:sz w:val="24"/>
          <w:szCs w:val="24"/>
        </w:rPr>
        <w:t xml:space="preserve"> kantora.</w:t>
      </w:r>
      <w:r w:rsidR="00D40C14">
        <w:rPr>
          <w:sz w:val="24"/>
          <w:szCs w:val="24"/>
        </w:rPr>
        <w:t xml:space="preserve"> </w:t>
      </w:r>
      <w:proofErr w:type="spellStart"/>
      <w:proofErr w:type="gramStart"/>
      <w:r w:rsidR="005158C9" w:rsidRPr="00F34B3C">
        <w:rPr>
          <w:sz w:val="24"/>
          <w:szCs w:val="24"/>
        </w:rPr>
        <w:t>Elektro</w:t>
      </w:r>
      <w:proofErr w:type="spellEnd"/>
      <w:proofErr w:type="gramEnd"/>
      <w:r w:rsidR="005158C9" w:rsidRPr="00F34B3C">
        <w:rPr>
          <w:sz w:val="24"/>
          <w:szCs w:val="24"/>
        </w:rPr>
        <w:t xml:space="preserve"> práce budou </w:t>
      </w:r>
      <w:proofErr w:type="gramStart"/>
      <w:r w:rsidR="005158C9" w:rsidRPr="00F34B3C">
        <w:rPr>
          <w:sz w:val="24"/>
          <w:szCs w:val="24"/>
        </w:rPr>
        <w:t>provedeny</w:t>
      </w:r>
      <w:proofErr w:type="gramEnd"/>
      <w:r w:rsidR="005158C9" w:rsidRPr="00F34B3C">
        <w:rPr>
          <w:sz w:val="24"/>
          <w:szCs w:val="24"/>
        </w:rPr>
        <w:t xml:space="preserve"> dle platných norem a budou včetně revize.</w:t>
      </w:r>
      <w:r w:rsidR="00D40C14">
        <w:rPr>
          <w:sz w:val="24"/>
          <w:szCs w:val="24"/>
        </w:rPr>
        <w:t xml:space="preserve"> Zadavatel nepřipouští provedení rozvodů v lištách s výjimkou rozvodů ve stolech.</w:t>
      </w:r>
    </w:p>
    <w:p w:rsidR="000B0E96" w:rsidRDefault="000B0E96">
      <w:pPr>
        <w:rPr>
          <w:szCs w:val="28"/>
        </w:rPr>
      </w:pPr>
    </w:p>
    <w:p w:rsidR="00D40C14" w:rsidRDefault="005158C9" w:rsidP="00DD630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3</w:t>
      </w:r>
      <w:r w:rsidRPr="008644D1"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 xml:space="preserve"> Drobné stavební práce a malování</w:t>
      </w:r>
    </w:p>
    <w:p w:rsidR="005158C9" w:rsidRPr="00F34B3C" w:rsidRDefault="005158C9" w:rsidP="005158C9">
      <w:pPr>
        <w:rPr>
          <w:sz w:val="24"/>
          <w:szCs w:val="24"/>
        </w:rPr>
      </w:pPr>
      <w:r w:rsidRPr="00F34B3C">
        <w:rPr>
          <w:sz w:val="24"/>
          <w:szCs w:val="24"/>
        </w:rPr>
        <w:t>Celá učebna bude seškrabána na omítku,</w:t>
      </w:r>
      <w:r w:rsidR="00D40C14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budou opraveny drážky po elektrorozvodech na stěnách a celá t</w:t>
      </w:r>
      <w:r w:rsidR="00575F2A" w:rsidRPr="00F34B3C">
        <w:rPr>
          <w:sz w:val="24"/>
          <w:szCs w:val="24"/>
        </w:rPr>
        <w:t xml:space="preserve">řída bude </w:t>
      </w:r>
      <w:r w:rsidRPr="00F34B3C">
        <w:rPr>
          <w:sz w:val="24"/>
          <w:szCs w:val="24"/>
        </w:rPr>
        <w:t xml:space="preserve">vymalována bílou </w:t>
      </w:r>
      <w:proofErr w:type="spellStart"/>
      <w:r w:rsidRPr="00F34B3C">
        <w:rPr>
          <w:sz w:val="24"/>
          <w:szCs w:val="24"/>
        </w:rPr>
        <w:t>otěruvzdornou</w:t>
      </w:r>
      <w:proofErr w:type="spellEnd"/>
      <w:r w:rsidRPr="00F34B3C">
        <w:rPr>
          <w:sz w:val="24"/>
          <w:szCs w:val="24"/>
        </w:rPr>
        <w:t xml:space="preserve"> barvou.</w:t>
      </w:r>
      <w:r w:rsidR="00D40C14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Dodavatel zajistí kompletní úklid učebny po vymalování.</w:t>
      </w:r>
    </w:p>
    <w:p w:rsidR="00DD6305" w:rsidRDefault="00DD6305" w:rsidP="00BA18AC">
      <w:pPr>
        <w:rPr>
          <w:b/>
          <w:sz w:val="36"/>
          <w:szCs w:val="36"/>
        </w:rPr>
      </w:pPr>
    </w:p>
    <w:p w:rsidR="00BA18AC" w:rsidRDefault="00BA18AC" w:rsidP="00BA18A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4</w:t>
      </w:r>
      <w:r w:rsidRPr="008644D1"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 xml:space="preserve"> Elektricky ovládané rolety k zatemnění oken</w:t>
      </w:r>
    </w:p>
    <w:p w:rsidR="00BA18AC" w:rsidRDefault="00BA18AC" w:rsidP="00BA18AC">
      <w:pPr>
        <w:rPr>
          <w:sz w:val="24"/>
          <w:szCs w:val="24"/>
        </w:rPr>
      </w:pPr>
      <w:r w:rsidRPr="00F34B3C">
        <w:rPr>
          <w:sz w:val="24"/>
          <w:szCs w:val="24"/>
        </w:rPr>
        <w:t xml:space="preserve">Elektrické zatemňovací rolety budou </w:t>
      </w:r>
      <w:proofErr w:type="gramStart"/>
      <w:r w:rsidRPr="00F34B3C">
        <w:rPr>
          <w:sz w:val="24"/>
          <w:szCs w:val="24"/>
        </w:rPr>
        <w:t>ze</w:t>
      </w:r>
      <w:proofErr w:type="gramEnd"/>
      <w:r w:rsidRPr="00F34B3C">
        <w:rPr>
          <w:sz w:val="24"/>
          <w:szCs w:val="24"/>
        </w:rPr>
        <w:t xml:space="preserve"> 100% světlo nepropustného materiálu,</w:t>
      </w:r>
      <w:r w:rsidR="00C178A7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budou umístěny na dvojbloku oken s tím,</w:t>
      </w:r>
      <w:r w:rsidR="00C178A7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že dodavatel zhotoví kotvící středový kovový profil mezi okna,</w:t>
      </w:r>
      <w:r w:rsidR="00C178A7">
        <w:rPr>
          <w:sz w:val="24"/>
          <w:szCs w:val="24"/>
        </w:rPr>
        <w:t xml:space="preserve"> aby rolety byly</w:t>
      </w:r>
      <w:r w:rsidRPr="00F34B3C">
        <w:rPr>
          <w:sz w:val="24"/>
          <w:szCs w:val="24"/>
        </w:rPr>
        <w:t xml:space="preserve"> rozděleny na 4 ks,</w:t>
      </w:r>
      <w:r w:rsidR="00C178A7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kaž</w:t>
      </w:r>
      <w:r w:rsidR="00C178A7">
        <w:rPr>
          <w:sz w:val="24"/>
          <w:szCs w:val="24"/>
        </w:rPr>
        <w:t>dá roleta bude mít své ovládání</w:t>
      </w:r>
      <w:r w:rsidRPr="00F34B3C">
        <w:rPr>
          <w:sz w:val="24"/>
          <w:szCs w:val="24"/>
        </w:rPr>
        <w:t>,</w:t>
      </w:r>
      <w:r w:rsidR="00C178A7">
        <w:rPr>
          <w:sz w:val="24"/>
          <w:szCs w:val="24"/>
        </w:rPr>
        <w:t xml:space="preserve"> současně je požadováno </w:t>
      </w:r>
      <w:r w:rsidRPr="00F34B3C">
        <w:rPr>
          <w:sz w:val="24"/>
          <w:szCs w:val="24"/>
        </w:rPr>
        <w:t>ovládání všech rolet najednou.</w:t>
      </w:r>
      <w:r w:rsidR="00C178A7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Ovládání rolet bude dálkové</w:t>
      </w:r>
      <w:r w:rsidR="00C178A7">
        <w:rPr>
          <w:sz w:val="24"/>
          <w:szCs w:val="24"/>
        </w:rPr>
        <w:t xml:space="preserve"> z prostoru multimediální katedry</w:t>
      </w:r>
      <w:r w:rsidRPr="00F34B3C">
        <w:rPr>
          <w:sz w:val="24"/>
          <w:szCs w:val="24"/>
        </w:rPr>
        <w:t>.</w:t>
      </w:r>
      <w:r w:rsidR="00C178A7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Rolety musí mít vodící lišty a zajišťovat úplné zatemnění třídy včetně spodního dorazu.</w:t>
      </w:r>
    </w:p>
    <w:p w:rsidR="00DD6305" w:rsidRPr="00F34B3C" w:rsidRDefault="00DD6305" w:rsidP="00BA18AC">
      <w:pPr>
        <w:rPr>
          <w:sz w:val="24"/>
          <w:szCs w:val="24"/>
        </w:rPr>
      </w:pPr>
    </w:p>
    <w:p w:rsidR="00BA18AC" w:rsidRDefault="00BA18AC" w:rsidP="00BA18A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5</w:t>
      </w:r>
      <w:r w:rsidRPr="008644D1"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 xml:space="preserve"> Tabule bílá keramická</w:t>
      </w:r>
    </w:p>
    <w:p w:rsidR="000643AF" w:rsidRPr="00F34B3C" w:rsidRDefault="00BA18AC">
      <w:pPr>
        <w:rPr>
          <w:sz w:val="24"/>
          <w:szCs w:val="24"/>
        </w:rPr>
      </w:pPr>
      <w:r w:rsidRPr="00F34B3C">
        <w:rPr>
          <w:sz w:val="24"/>
          <w:szCs w:val="24"/>
        </w:rPr>
        <w:t>Na čelní stěně za katedrou kantora bude zavěšena bílá keramická tabule o rozměru 240x120 cm</w:t>
      </w:r>
      <w:r w:rsidR="00C178A7">
        <w:rPr>
          <w:sz w:val="24"/>
          <w:szCs w:val="24"/>
        </w:rPr>
        <w:t xml:space="preserve"> </w:t>
      </w:r>
      <w:r w:rsidR="000D0FA8" w:rsidRPr="00F34B3C">
        <w:rPr>
          <w:sz w:val="24"/>
          <w:szCs w:val="24"/>
        </w:rPr>
        <w:t>(tabule musí mít keramický povrch,</w:t>
      </w:r>
      <w:r w:rsidR="00C178A7">
        <w:rPr>
          <w:sz w:val="24"/>
          <w:szCs w:val="24"/>
        </w:rPr>
        <w:t xml:space="preserve"> </w:t>
      </w:r>
      <w:r w:rsidR="000D0FA8" w:rsidRPr="00F34B3C">
        <w:rPr>
          <w:sz w:val="24"/>
          <w:szCs w:val="24"/>
        </w:rPr>
        <w:t>nesmí být emailový)</w:t>
      </w:r>
      <w:r w:rsidRPr="00F34B3C">
        <w:rPr>
          <w:sz w:val="24"/>
          <w:szCs w:val="24"/>
        </w:rPr>
        <w:t>.</w:t>
      </w:r>
      <w:r w:rsidR="00C178A7">
        <w:rPr>
          <w:sz w:val="24"/>
          <w:szCs w:val="24"/>
        </w:rPr>
        <w:t xml:space="preserve"> Horní hrana zavěšené tabule bude ve výšce</w:t>
      </w:r>
      <w:r w:rsidRPr="00F34B3C">
        <w:rPr>
          <w:sz w:val="24"/>
          <w:szCs w:val="24"/>
        </w:rPr>
        <w:t xml:space="preserve"> 200 cm</w:t>
      </w:r>
      <w:r w:rsidR="00C178A7">
        <w:rPr>
          <w:sz w:val="24"/>
          <w:szCs w:val="24"/>
        </w:rPr>
        <w:t xml:space="preserve"> od země</w:t>
      </w:r>
      <w:r w:rsidRPr="00F34B3C">
        <w:rPr>
          <w:sz w:val="24"/>
          <w:szCs w:val="24"/>
        </w:rPr>
        <w:t>.</w:t>
      </w:r>
    </w:p>
    <w:p w:rsidR="00E643D4" w:rsidRDefault="00E643D4" w:rsidP="000D0FA8"/>
    <w:p w:rsidR="00E643D4" w:rsidRDefault="00E643D4" w:rsidP="000D0FA8"/>
    <w:p w:rsidR="00DD6305" w:rsidRDefault="00DD6305" w:rsidP="000D0FA8"/>
    <w:p w:rsidR="000D0FA8" w:rsidRDefault="000D0FA8" w:rsidP="000D0FA8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6</w:t>
      </w:r>
      <w:r w:rsidRPr="008644D1"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 xml:space="preserve"> Prezentační panely pojízdné</w:t>
      </w:r>
    </w:p>
    <w:p w:rsidR="000D0FA8" w:rsidRPr="00F34B3C" w:rsidRDefault="000D0FA8" w:rsidP="000D0FA8">
      <w:pPr>
        <w:rPr>
          <w:sz w:val="24"/>
          <w:szCs w:val="24"/>
        </w:rPr>
      </w:pPr>
      <w:r w:rsidRPr="00F34B3C">
        <w:rPr>
          <w:sz w:val="24"/>
          <w:szCs w:val="24"/>
        </w:rPr>
        <w:t xml:space="preserve">Zadavatel požaduje prezentační panely včetně kovové konstrukce </w:t>
      </w:r>
      <w:r w:rsidR="009702B7">
        <w:rPr>
          <w:sz w:val="24"/>
          <w:szCs w:val="24"/>
        </w:rPr>
        <w:t>n</w:t>
      </w:r>
      <w:r w:rsidRPr="00F34B3C">
        <w:rPr>
          <w:sz w:val="24"/>
          <w:szCs w:val="24"/>
        </w:rPr>
        <w:t>a kolečkách s brzdou,</w:t>
      </w:r>
      <w:r w:rsidR="009702B7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výplň rámu je děrovaný plech magnetický s možností zavěšených háčků do děr na ploše.</w:t>
      </w:r>
      <w:r w:rsidR="009702B7">
        <w:rPr>
          <w:sz w:val="24"/>
          <w:szCs w:val="24"/>
        </w:rPr>
        <w:t xml:space="preserve"> Ke každému panelu bude dodáno</w:t>
      </w:r>
      <w:r w:rsidRPr="00F34B3C">
        <w:rPr>
          <w:sz w:val="24"/>
          <w:szCs w:val="24"/>
        </w:rPr>
        <w:t xml:space="preserve"> 10 ks tvarových háčků.</w:t>
      </w:r>
      <w:r w:rsidR="009702B7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 xml:space="preserve">Pojízdný rám panelu bude </w:t>
      </w:r>
      <w:r w:rsidR="009702B7">
        <w:rPr>
          <w:sz w:val="24"/>
          <w:szCs w:val="24"/>
        </w:rPr>
        <w:t>ošetřen černou</w:t>
      </w:r>
      <w:r w:rsidRPr="00F34B3C">
        <w:rPr>
          <w:sz w:val="24"/>
          <w:szCs w:val="24"/>
        </w:rPr>
        <w:t xml:space="preserve"> vypalovací barv</w:t>
      </w:r>
      <w:r w:rsidR="009702B7">
        <w:rPr>
          <w:sz w:val="24"/>
          <w:szCs w:val="24"/>
        </w:rPr>
        <w:t>ou</w:t>
      </w:r>
      <w:r w:rsidRPr="00F34B3C">
        <w:rPr>
          <w:sz w:val="24"/>
          <w:szCs w:val="24"/>
        </w:rPr>
        <w:t xml:space="preserve"> a samotný děrovaný panel </w:t>
      </w:r>
      <w:r w:rsidR="009702B7">
        <w:rPr>
          <w:sz w:val="24"/>
          <w:szCs w:val="24"/>
        </w:rPr>
        <w:t>pak bílou</w:t>
      </w:r>
      <w:r w:rsidRPr="00F34B3C">
        <w:rPr>
          <w:sz w:val="24"/>
          <w:szCs w:val="24"/>
        </w:rPr>
        <w:t xml:space="preserve"> vypalovací barv</w:t>
      </w:r>
      <w:r w:rsidR="009702B7">
        <w:rPr>
          <w:sz w:val="24"/>
          <w:szCs w:val="24"/>
        </w:rPr>
        <w:t>ou</w:t>
      </w:r>
      <w:r w:rsidRPr="00F34B3C">
        <w:rPr>
          <w:sz w:val="24"/>
          <w:szCs w:val="24"/>
        </w:rPr>
        <w:t>.</w:t>
      </w:r>
      <w:r w:rsidR="009702B7">
        <w:rPr>
          <w:sz w:val="24"/>
          <w:szCs w:val="24"/>
        </w:rPr>
        <w:t xml:space="preserve"> Otočná k</w:t>
      </w:r>
      <w:r w:rsidRPr="00F34B3C">
        <w:rPr>
          <w:sz w:val="24"/>
          <w:szCs w:val="24"/>
        </w:rPr>
        <w:t xml:space="preserve">olečka s brzdou </w:t>
      </w:r>
      <w:r w:rsidR="009702B7">
        <w:rPr>
          <w:sz w:val="24"/>
          <w:szCs w:val="24"/>
        </w:rPr>
        <w:t>o</w:t>
      </w:r>
      <w:r w:rsidRPr="00F34B3C">
        <w:rPr>
          <w:sz w:val="24"/>
          <w:szCs w:val="24"/>
        </w:rPr>
        <w:t> výš</w:t>
      </w:r>
      <w:r w:rsidR="009702B7">
        <w:rPr>
          <w:sz w:val="24"/>
          <w:szCs w:val="24"/>
        </w:rPr>
        <w:t>ce</w:t>
      </w:r>
      <w:r w:rsidRPr="00F34B3C">
        <w:rPr>
          <w:sz w:val="24"/>
          <w:szCs w:val="24"/>
        </w:rPr>
        <w:t xml:space="preserve"> cca 100 mm.</w:t>
      </w:r>
    </w:p>
    <w:p w:rsidR="009702B7" w:rsidRDefault="000D0FA8">
      <w:r>
        <w:t xml:space="preserve">                                             </w:t>
      </w:r>
    </w:p>
    <w:p w:rsidR="000D0FA8" w:rsidRDefault="000D0FA8" w:rsidP="009702B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7</w:t>
      </w:r>
      <w:r w:rsidRPr="008644D1"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 xml:space="preserve"> Klimatizace</w:t>
      </w:r>
    </w:p>
    <w:p w:rsidR="000D0FA8" w:rsidRDefault="000D0FA8">
      <w:pPr>
        <w:rPr>
          <w:sz w:val="24"/>
          <w:szCs w:val="24"/>
        </w:rPr>
      </w:pPr>
      <w:r w:rsidRPr="00F34B3C">
        <w:rPr>
          <w:sz w:val="24"/>
          <w:szCs w:val="24"/>
        </w:rPr>
        <w:t xml:space="preserve">V učebně budou instalovány 2 ks klimatizačních jednotek </w:t>
      </w:r>
      <w:r w:rsidR="00FC63D2" w:rsidRPr="00FC63D2">
        <w:rPr>
          <w:sz w:val="24"/>
          <w:szCs w:val="24"/>
        </w:rPr>
        <w:t>v energetické třídě A s dálkovým ovládáním</w:t>
      </w:r>
      <w:r w:rsidR="00FC63D2" w:rsidRPr="00F34B3C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s výparníky umístěnými na fasádě školy.</w:t>
      </w:r>
      <w:r w:rsidR="00FC63D2" w:rsidRPr="00FC63D2">
        <w:rPr>
          <w:sz w:val="24"/>
          <w:szCs w:val="24"/>
        </w:rPr>
        <w:t xml:space="preserve"> Každá jednotka o jmenovitém chladícím výkonu min. 4,5kW. Hladina akustického hluku max. 45dB(A). Vnitřní jednotky vybavené antibakteriálním filtrem.</w:t>
      </w:r>
      <w:r w:rsidR="00FC63D2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Chladící médium v trubkách a elektroinstalace bude vedeno pod stropem chodby</w:t>
      </w:r>
      <w:r w:rsidR="009702B7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(nad kazetovým stropem)</w:t>
      </w:r>
      <w:r w:rsidR="009702B7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do</w:t>
      </w:r>
      <w:r w:rsidR="009702B7">
        <w:rPr>
          <w:sz w:val="24"/>
          <w:szCs w:val="24"/>
        </w:rPr>
        <w:t xml:space="preserve"> zadní místnosti </w:t>
      </w:r>
      <w:r w:rsidR="006B024D" w:rsidRPr="00F34B3C">
        <w:rPr>
          <w:sz w:val="24"/>
          <w:szCs w:val="24"/>
        </w:rPr>
        <w:t>a</w:t>
      </w:r>
      <w:r w:rsidRPr="00F34B3C">
        <w:rPr>
          <w:sz w:val="24"/>
          <w:szCs w:val="24"/>
        </w:rPr>
        <w:t xml:space="preserve"> do venkovní zdi,</w:t>
      </w:r>
      <w:r w:rsidR="009702B7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kde bude umístěna na fasádě</w:t>
      </w:r>
      <w:r w:rsidR="009702B7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 xml:space="preserve">(fasáda je zateplena </w:t>
      </w:r>
      <w:r w:rsidR="006B024D" w:rsidRPr="00F34B3C">
        <w:rPr>
          <w:sz w:val="24"/>
          <w:szCs w:val="24"/>
        </w:rPr>
        <w:t xml:space="preserve">hrubým </w:t>
      </w:r>
      <w:r w:rsidRPr="00F34B3C">
        <w:rPr>
          <w:sz w:val="24"/>
          <w:szCs w:val="24"/>
        </w:rPr>
        <w:t>polystyrenem</w:t>
      </w:r>
      <w:r w:rsidR="009702B7">
        <w:rPr>
          <w:sz w:val="24"/>
          <w:szCs w:val="24"/>
        </w:rPr>
        <w:t xml:space="preserve"> cca 16 cm</w:t>
      </w:r>
      <w:r w:rsidR="003E35CC" w:rsidRPr="00F34B3C">
        <w:rPr>
          <w:sz w:val="24"/>
          <w:szCs w:val="24"/>
        </w:rPr>
        <w:t>).</w:t>
      </w:r>
      <w:r w:rsidR="009702B7">
        <w:rPr>
          <w:sz w:val="24"/>
          <w:szCs w:val="24"/>
        </w:rPr>
        <w:t xml:space="preserve"> </w:t>
      </w:r>
      <w:r w:rsidR="003E35CC" w:rsidRPr="00F34B3C">
        <w:rPr>
          <w:sz w:val="24"/>
          <w:szCs w:val="24"/>
        </w:rPr>
        <w:t>Dodavatel</w:t>
      </w:r>
      <w:r w:rsidR="006B024D" w:rsidRPr="00F34B3C">
        <w:rPr>
          <w:sz w:val="24"/>
          <w:szCs w:val="24"/>
        </w:rPr>
        <w:t xml:space="preserve"> bude muset vytvořit speciální konzoly pro odsazení držáků výparníků</w:t>
      </w:r>
      <w:r w:rsidR="003E35CC" w:rsidRPr="00F34B3C">
        <w:rPr>
          <w:sz w:val="24"/>
          <w:szCs w:val="24"/>
        </w:rPr>
        <w:t xml:space="preserve"> na tloušťku zateplení</w:t>
      </w:r>
      <w:r w:rsidR="006B024D" w:rsidRPr="00F34B3C">
        <w:rPr>
          <w:sz w:val="24"/>
          <w:szCs w:val="24"/>
        </w:rPr>
        <w:t>.</w:t>
      </w:r>
      <w:r w:rsidR="009702B7">
        <w:rPr>
          <w:sz w:val="24"/>
          <w:szCs w:val="24"/>
        </w:rPr>
        <w:t xml:space="preserve"> </w:t>
      </w:r>
      <w:r w:rsidR="006B024D" w:rsidRPr="00F34B3C">
        <w:rPr>
          <w:sz w:val="24"/>
          <w:szCs w:val="24"/>
        </w:rPr>
        <w:t>Přepad vody bude sveden do vodorovných svodů.</w:t>
      </w:r>
    </w:p>
    <w:p w:rsidR="00DD6305" w:rsidRPr="00F34B3C" w:rsidRDefault="00DD6305">
      <w:pPr>
        <w:rPr>
          <w:sz w:val="24"/>
          <w:szCs w:val="24"/>
        </w:rPr>
      </w:pPr>
    </w:p>
    <w:p w:rsidR="003E35CC" w:rsidRDefault="003E35CC" w:rsidP="0033303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8</w:t>
      </w:r>
      <w:r w:rsidRPr="008644D1"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 xml:space="preserve"> Vestavěné skříně na pomůcky</w:t>
      </w:r>
      <w:r w:rsidR="0033303B">
        <w:rPr>
          <w:b/>
          <w:sz w:val="36"/>
          <w:szCs w:val="36"/>
        </w:rPr>
        <w:t>, úprava stěn</w:t>
      </w:r>
    </w:p>
    <w:p w:rsidR="009A164C" w:rsidRDefault="003E35CC" w:rsidP="003E35CC">
      <w:pPr>
        <w:rPr>
          <w:sz w:val="24"/>
          <w:szCs w:val="24"/>
        </w:rPr>
      </w:pPr>
      <w:r w:rsidRPr="00F34B3C">
        <w:rPr>
          <w:sz w:val="24"/>
          <w:szCs w:val="24"/>
        </w:rPr>
        <w:t>Na boční stěně učebny budou částečně na pódiu s výší 20 cm a částečně na pódiu s </w:t>
      </w:r>
      <w:proofErr w:type="gramStart"/>
      <w:r w:rsidRPr="00F34B3C">
        <w:rPr>
          <w:sz w:val="24"/>
          <w:szCs w:val="24"/>
        </w:rPr>
        <w:t>výši</w:t>
      </w:r>
      <w:proofErr w:type="gramEnd"/>
      <w:r w:rsidRPr="00F34B3C">
        <w:rPr>
          <w:sz w:val="24"/>
          <w:szCs w:val="24"/>
        </w:rPr>
        <w:t xml:space="preserve"> 40 cm umístěny skříně na pomůcky.</w:t>
      </w:r>
      <w:r w:rsidR="0033303B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Požadavek je na sk</w:t>
      </w:r>
      <w:r w:rsidR="00747305">
        <w:rPr>
          <w:sz w:val="24"/>
          <w:szCs w:val="24"/>
        </w:rPr>
        <w:t xml:space="preserve">říně s vrchní částí prosklenou </w:t>
      </w:r>
      <w:r w:rsidRPr="00F34B3C">
        <w:rPr>
          <w:sz w:val="24"/>
          <w:szCs w:val="24"/>
        </w:rPr>
        <w:t>o výš</w:t>
      </w:r>
      <w:r w:rsidR="00747305">
        <w:rPr>
          <w:sz w:val="24"/>
          <w:szCs w:val="24"/>
        </w:rPr>
        <w:t>c</w:t>
      </w:r>
      <w:r w:rsidRPr="00F34B3C">
        <w:rPr>
          <w:sz w:val="24"/>
          <w:szCs w:val="24"/>
        </w:rPr>
        <w:t>e cca 17</w:t>
      </w:r>
      <w:r w:rsidR="00747305">
        <w:rPr>
          <w:sz w:val="24"/>
          <w:szCs w:val="24"/>
        </w:rPr>
        <w:t>5</w:t>
      </w:r>
      <w:r w:rsidRPr="00F34B3C">
        <w:rPr>
          <w:sz w:val="24"/>
          <w:szCs w:val="24"/>
        </w:rPr>
        <w:t xml:space="preserve"> cm,</w:t>
      </w:r>
      <w:r w:rsidR="0033303B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šíř</w:t>
      </w:r>
      <w:r w:rsidR="00747305">
        <w:rPr>
          <w:sz w:val="24"/>
          <w:szCs w:val="24"/>
        </w:rPr>
        <w:t>c</w:t>
      </w:r>
      <w:r w:rsidRPr="00F34B3C">
        <w:rPr>
          <w:sz w:val="24"/>
          <w:szCs w:val="24"/>
        </w:rPr>
        <w:t>e 83 cm a hloub</w:t>
      </w:r>
      <w:r w:rsidR="00747305">
        <w:rPr>
          <w:sz w:val="24"/>
          <w:szCs w:val="24"/>
        </w:rPr>
        <w:t>ce</w:t>
      </w:r>
      <w:r w:rsidRPr="00F34B3C">
        <w:rPr>
          <w:sz w:val="24"/>
          <w:szCs w:val="24"/>
        </w:rPr>
        <w:t xml:space="preserve"> </w:t>
      </w:r>
      <w:r w:rsidR="00747305">
        <w:rPr>
          <w:sz w:val="24"/>
          <w:szCs w:val="24"/>
        </w:rPr>
        <w:t>4</w:t>
      </w:r>
      <w:r w:rsidRPr="00F34B3C">
        <w:rPr>
          <w:sz w:val="24"/>
          <w:szCs w:val="24"/>
        </w:rPr>
        <w:t xml:space="preserve">0cm v počtu 4 ks </w:t>
      </w:r>
      <w:proofErr w:type="gramStart"/>
      <w:r w:rsidRPr="00F34B3C">
        <w:rPr>
          <w:sz w:val="24"/>
          <w:szCs w:val="24"/>
        </w:rPr>
        <w:t>se 3-mi</w:t>
      </w:r>
      <w:proofErr w:type="gramEnd"/>
      <w:r w:rsidRPr="00F34B3C">
        <w:rPr>
          <w:sz w:val="24"/>
          <w:szCs w:val="24"/>
        </w:rPr>
        <w:t xml:space="preserve"> šuplíky na </w:t>
      </w:r>
      <w:r w:rsidR="00747305">
        <w:rPr>
          <w:sz w:val="24"/>
          <w:szCs w:val="24"/>
        </w:rPr>
        <w:t>kuličkových pojezdech  a další  2skříně</w:t>
      </w:r>
      <w:r w:rsidRPr="00F34B3C">
        <w:rPr>
          <w:sz w:val="24"/>
          <w:szCs w:val="24"/>
        </w:rPr>
        <w:t xml:space="preserve"> s vrchní částí prosklenou a výško</w:t>
      </w:r>
      <w:r w:rsidR="00747305">
        <w:rPr>
          <w:sz w:val="24"/>
          <w:szCs w:val="24"/>
        </w:rPr>
        <w:t>u 195 cm, šířkou 79 cm a hloubkou 4</w:t>
      </w:r>
      <w:r w:rsidRPr="00F34B3C">
        <w:rPr>
          <w:sz w:val="24"/>
          <w:szCs w:val="24"/>
        </w:rPr>
        <w:t>0 cm s tím,</w:t>
      </w:r>
      <w:r w:rsidR="00747305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že jedna skříň bude mít ve spodní části 5 šuplíků na kuličkových pojezdech</w:t>
      </w:r>
      <w:r w:rsidR="00E4637E" w:rsidRPr="00F34B3C">
        <w:rPr>
          <w:sz w:val="24"/>
          <w:szCs w:val="24"/>
        </w:rPr>
        <w:t xml:space="preserve"> a druhá bude mít dvířka.</w:t>
      </w:r>
      <w:r w:rsidR="00747305">
        <w:rPr>
          <w:sz w:val="24"/>
          <w:szCs w:val="24"/>
        </w:rPr>
        <w:t xml:space="preserve"> </w:t>
      </w:r>
      <w:r w:rsidR="00E4637E" w:rsidRPr="00F34B3C">
        <w:rPr>
          <w:sz w:val="24"/>
          <w:szCs w:val="24"/>
        </w:rPr>
        <w:t>Další</w:t>
      </w:r>
      <w:r w:rsidRPr="00F34B3C">
        <w:rPr>
          <w:sz w:val="24"/>
          <w:szCs w:val="24"/>
        </w:rPr>
        <w:t xml:space="preserve"> skříň na lidskou kostru bude mít výšku 195 cm,</w:t>
      </w:r>
      <w:r w:rsidR="00747305">
        <w:rPr>
          <w:sz w:val="24"/>
          <w:szCs w:val="24"/>
        </w:rPr>
        <w:t xml:space="preserve"> šířku</w:t>
      </w:r>
      <w:r w:rsidRPr="00F34B3C">
        <w:rPr>
          <w:sz w:val="24"/>
          <w:szCs w:val="24"/>
        </w:rPr>
        <w:t xml:space="preserve"> 62 cm a hloubku 50 cm.</w:t>
      </w:r>
      <w:r w:rsidR="00F412B0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 xml:space="preserve">Prosklení bude přes celou plochu a sklo bude </w:t>
      </w:r>
      <w:r w:rsidR="001E1D19" w:rsidRPr="00F34B3C">
        <w:rPr>
          <w:sz w:val="24"/>
          <w:szCs w:val="24"/>
        </w:rPr>
        <w:t>nerozbitné např.</w:t>
      </w:r>
      <w:r w:rsidR="00F412B0">
        <w:rPr>
          <w:sz w:val="24"/>
          <w:szCs w:val="24"/>
        </w:rPr>
        <w:t xml:space="preserve"> </w:t>
      </w:r>
      <w:r w:rsidR="001E1D19" w:rsidRPr="00F34B3C">
        <w:rPr>
          <w:sz w:val="24"/>
          <w:szCs w:val="24"/>
        </w:rPr>
        <w:t>sklo-fólie-</w:t>
      </w:r>
      <w:r w:rsidR="00F412B0">
        <w:rPr>
          <w:sz w:val="24"/>
          <w:szCs w:val="24"/>
        </w:rPr>
        <w:t>s</w:t>
      </w:r>
      <w:r w:rsidR="001E1D19" w:rsidRPr="00F34B3C">
        <w:rPr>
          <w:sz w:val="24"/>
          <w:szCs w:val="24"/>
        </w:rPr>
        <w:t>klo.</w:t>
      </w:r>
      <w:r w:rsidR="00F412B0">
        <w:rPr>
          <w:sz w:val="24"/>
          <w:szCs w:val="24"/>
        </w:rPr>
        <w:t xml:space="preserve"> Všechna</w:t>
      </w:r>
      <w:r w:rsidR="001E1D19" w:rsidRPr="00F34B3C">
        <w:rPr>
          <w:sz w:val="24"/>
          <w:szCs w:val="24"/>
        </w:rPr>
        <w:t xml:space="preserve"> skla budou</w:t>
      </w:r>
      <w:r w:rsidR="00F412B0">
        <w:rPr>
          <w:sz w:val="24"/>
          <w:szCs w:val="24"/>
        </w:rPr>
        <w:t xml:space="preserve"> v dřevěných lištách zafrézována</w:t>
      </w:r>
      <w:r w:rsidR="001E1D19" w:rsidRPr="00F34B3C">
        <w:rPr>
          <w:sz w:val="24"/>
          <w:szCs w:val="24"/>
        </w:rPr>
        <w:t xml:space="preserve"> a z</w:t>
      </w:r>
      <w:r w:rsidR="00F412B0">
        <w:rPr>
          <w:sz w:val="24"/>
          <w:szCs w:val="24"/>
        </w:rPr>
        <w:t>alepena</w:t>
      </w:r>
      <w:r w:rsidR="001E1D19" w:rsidRPr="00F34B3C">
        <w:rPr>
          <w:sz w:val="24"/>
          <w:szCs w:val="24"/>
        </w:rPr>
        <w:t>.</w:t>
      </w:r>
      <w:r w:rsidR="00F412B0">
        <w:rPr>
          <w:sz w:val="24"/>
          <w:szCs w:val="24"/>
        </w:rPr>
        <w:t xml:space="preserve"> Mimo šuplíků budou všechna</w:t>
      </w:r>
      <w:r w:rsidR="001E1D19" w:rsidRPr="00F34B3C">
        <w:rPr>
          <w:sz w:val="24"/>
          <w:szCs w:val="24"/>
        </w:rPr>
        <w:t xml:space="preserve"> dvířka se zámkem na sjednocený klíč.</w:t>
      </w:r>
      <w:r w:rsidR="00F412B0">
        <w:rPr>
          <w:sz w:val="24"/>
          <w:szCs w:val="24"/>
        </w:rPr>
        <w:t xml:space="preserve"> Nábytek </w:t>
      </w:r>
      <w:proofErr w:type="gramStart"/>
      <w:r w:rsidR="00F412B0">
        <w:rPr>
          <w:sz w:val="24"/>
          <w:szCs w:val="24"/>
        </w:rPr>
        <w:t xml:space="preserve">bude </w:t>
      </w:r>
      <w:proofErr w:type="spellStart"/>
      <w:r w:rsidR="00F412B0">
        <w:rPr>
          <w:sz w:val="24"/>
          <w:szCs w:val="24"/>
        </w:rPr>
        <w:t>bude</w:t>
      </w:r>
      <w:proofErr w:type="spellEnd"/>
      <w:proofErr w:type="gramEnd"/>
      <w:r w:rsidR="00F412B0">
        <w:rPr>
          <w:sz w:val="24"/>
          <w:szCs w:val="24"/>
        </w:rPr>
        <w:t xml:space="preserve"> vyroben</w:t>
      </w:r>
      <w:r w:rsidR="001E1D19" w:rsidRPr="00F34B3C">
        <w:rPr>
          <w:sz w:val="24"/>
          <w:szCs w:val="24"/>
        </w:rPr>
        <w:t xml:space="preserve"> z</w:t>
      </w:r>
      <w:r w:rsidR="00E4637E" w:rsidRPr="00F34B3C">
        <w:rPr>
          <w:sz w:val="24"/>
          <w:szCs w:val="24"/>
        </w:rPr>
        <w:t xml:space="preserve"> lamina </w:t>
      </w:r>
      <w:proofErr w:type="spellStart"/>
      <w:r w:rsidR="00E4637E" w:rsidRPr="00F34B3C">
        <w:rPr>
          <w:sz w:val="24"/>
          <w:szCs w:val="24"/>
        </w:rPr>
        <w:t>tl</w:t>
      </w:r>
      <w:proofErr w:type="spellEnd"/>
      <w:r w:rsidR="00E4637E" w:rsidRPr="00F34B3C">
        <w:rPr>
          <w:sz w:val="24"/>
          <w:szCs w:val="24"/>
        </w:rPr>
        <w:t>.</w:t>
      </w:r>
      <w:r w:rsidR="00F412B0">
        <w:rPr>
          <w:sz w:val="24"/>
          <w:szCs w:val="24"/>
        </w:rPr>
        <w:t> </w:t>
      </w:r>
      <w:r w:rsidR="00E4637E" w:rsidRPr="00F34B3C">
        <w:rPr>
          <w:sz w:val="24"/>
          <w:szCs w:val="24"/>
        </w:rPr>
        <w:t>18</w:t>
      </w:r>
      <w:r w:rsidR="00F412B0">
        <w:rPr>
          <w:sz w:val="24"/>
          <w:szCs w:val="24"/>
        </w:rPr>
        <w:t> </w:t>
      </w:r>
      <w:r w:rsidR="00E4637E" w:rsidRPr="00F34B3C">
        <w:rPr>
          <w:sz w:val="24"/>
          <w:szCs w:val="24"/>
        </w:rPr>
        <w:t xml:space="preserve">mm </w:t>
      </w:r>
      <w:r w:rsidR="001E1D19" w:rsidRPr="00F34B3C">
        <w:rPr>
          <w:sz w:val="24"/>
          <w:szCs w:val="24"/>
        </w:rPr>
        <w:t>dub v 3D povrchu,</w:t>
      </w:r>
      <w:r w:rsidR="00F412B0">
        <w:rPr>
          <w:sz w:val="24"/>
          <w:szCs w:val="24"/>
        </w:rPr>
        <w:t xml:space="preserve"> </w:t>
      </w:r>
      <w:r w:rsidR="001E1D19" w:rsidRPr="00F34B3C">
        <w:rPr>
          <w:sz w:val="24"/>
          <w:szCs w:val="24"/>
        </w:rPr>
        <w:t>na všech hranách bude ABS 2 mm,</w:t>
      </w:r>
      <w:r w:rsidR="00F412B0">
        <w:rPr>
          <w:sz w:val="24"/>
          <w:szCs w:val="24"/>
        </w:rPr>
        <w:t xml:space="preserve"> </w:t>
      </w:r>
      <w:r w:rsidR="001E1D19" w:rsidRPr="00F34B3C">
        <w:rPr>
          <w:sz w:val="24"/>
          <w:szCs w:val="24"/>
        </w:rPr>
        <w:t xml:space="preserve">kování vyšší třídy a úchytky </w:t>
      </w:r>
      <w:proofErr w:type="spellStart"/>
      <w:r w:rsidR="001E1D19" w:rsidRPr="00F34B3C">
        <w:rPr>
          <w:sz w:val="24"/>
          <w:szCs w:val="24"/>
        </w:rPr>
        <w:t>satin</w:t>
      </w:r>
      <w:proofErr w:type="spellEnd"/>
      <w:r w:rsidR="001E1D19" w:rsidRPr="00F34B3C">
        <w:rPr>
          <w:sz w:val="24"/>
          <w:szCs w:val="24"/>
        </w:rPr>
        <w:t xml:space="preserve"> chrom s roztečí min.160mm.</w:t>
      </w:r>
      <w:r w:rsidR="00F412B0">
        <w:rPr>
          <w:sz w:val="24"/>
          <w:szCs w:val="24"/>
        </w:rPr>
        <w:t xml:space="preserve"> </w:t>
      </w:r>
      <w:r w:rsidR="001E1D19" w:rsidRPr="00F34B3C">
        <w:rPr>
          <w:sz w:val="24"/>
          <w:szCs w:val="24"/>
        </w:rPr>
        <w:t xml:space="preserve">Skříně budou </w:t>
      </w:r>
      <w:r w:rsidR="00F412B0" w:rsidRPr="00F412B0">
        <w:rPr>
          <w:sz w:val="24"/>
          <w:szCs w:val="24"/>
        </w:rPr>
        <w:t xml:space="preserve">se soklem 40 mm </w:t>
      </w:r>
      <w:r w:rsidR="001E1D19" w:rsidRPr="00F34B3C">
        <w:rPr>
          <w:sz w:val="24"/>
          <w:szCs w:val="24"/>
        </w:rPr>
        <w:t>s rektifikací,</w:t>
      </w:r>
      <w:r w:rsidR="00F412B0">
        <w:rPr>
          <w:sz w:val="24"/>
          <w:szCs w:val="24"/>
        </w:rPr>
        <w:t xml:space="preserve"> </w:t>
      </w:r>
      <w:r w:rsidR="001E1D19" w:rsidRPr="00F34B3C">
        <w:rPr>
          <w:sz w:val="24"/>
          <w:szCs w:val="24"/>
        </w:rPr>
        <w:t>police budou stavitelné po celé bočnici skříně s roztečí 32 mm.</w:t>
      </w:r>
      <w:r w:rsidR="00F412B0">
        <w:rPr>
          <w:sz w:val="24"/>
          <w:szCs w:val="24"/>
        </w:rPr>
        <w:t xml:space="preserve"> V každé skříni 3 police. </w:t>
      </w:r>
      <w:r w:rsidR="001E1D19" w:rsidRPr="00F34B3C">
        <w:rPr>
          <w:sz w:val="24"/>
          <w:szCs w:val="24"/>
        </w:rPr>
        <w:t>Barevná kombinace skříní dub+vínově červená.</w:t>
      </w:r>
      <w:r w:rsidR="00F412B0">
        <w:rPr>
          <w:sz w:val="24"/>
          <w:szCs w:val="24"/>
        </w:rPr>
        <w:t xml:space="preserve"> </w:t>
      </w:r>
    </w:p>
    <w:p w:rsidR="009A164C" w:rsidRDefault="001E1D19" w:rsidP="003E35CC">
      <w:pPr>
        <w:rPr>
          <w:sz w:val="24"/>
          <w:szCs w:val="24"/>
        </w:rPr>
      </w:pPr>
      <w:r w:rsidRPr="00F34B3C">
        <w:rPr>
          <w:sz w:val="24"/>
          <w:szCs w:val="24"/>
        </w:rPr>
        <w:t>Na vstu</w:t>
      </w:r>
      <w:r w:rsidR="00E4637E" w:rsidRPr="00F34B3C">
        <w:rPr>
          <w:sz w:val="24"/>
          <w:szCs w:val="24"/>
        </w:rPr>
        <w:t>p</w:t>
      </w:r>
      <w:r w:rsidRPr="00F34B3C">
        <w:rPr>
          <w:sz w:val="24"/>
          <w:szCs w:val="24"/>
        </w:rPr>
        <w:t xml:space="preserve">ní stěně od umyvadla až po skříně bude </w:t>
      </w:r>
      <w:r w:rsidR="00A14E36">
        <w:rPr>
          <w:sz w:val="24"/>
          <w:szCs w:val="24"/>
        </w:rPr>
        <w:t>stěna na odkládání učebních pomůcek</w:t>
      </w:r>
      <w:r w:rsidRPr="00F34B3C">
        <w:rPr>
          <w:sz w:val="24"/>
          <w:szCs w:val="24"/>
        </w:rPr>
        <w:t xml:space="preserve"> d</w:t>
      </w:r>
      <w:r w:rsidR="00E4637E" w:rsidRPr="00F34B3C">
        <w:rPr>
          <w:sz w:val="24"/>
          <w:szCs w:val="24"/>
        </w:rPr>
        <w:t>o výše 215 cm</w:t>
      </w:r>
      <w:r w:rsidR="00A14E36">
        <w:rPr>
          <w:sz w:val="24"/>
          <w:szCs w:val="24"/>
        </w:rPr>
        <w:t>.</w:t>
      </w:r>
      <w:r w:rsidR="00E4637E" w:rsidRPr="00F34B3C">
        <w:rPr>
          <w:sz w:val="24"/>
          <w:szCs w:val="24"/>
        </w:rPr>
        <w:t xml:space="preserve"> </w:t>
      </w:r>
      <w:r w:rsidR="00A14E36">
        <w:rPr>
          <w:sz w:val="24"/>
          <w:szCs w:val="24"/>
        </w:rPr>
        <w:t>Bude kombinována</w:t>
      </w:r>
      <w:r w:rsidR="00EE6163">
        <w:rPr>
          <w:sz w:val="24"/>
          <w:szCs w:val="24"/>
        </w:rPr>
        <w:t xml:space="preserve"> AL </w:t>
      </w:r>
      <w:proofErr w:type="spellStart"/>
      <w:r w:rsidR="00EE6163">
        <w:rPr>
          <w:sz w:val="24"/>
          <w:szCs w:val="24"/>
        </w:rPr>
        <w:t>vlisy</w:t>
      </w:r>
      <w:proofErr w:type="spellEnd"/>
      <w:r w:rsidR="00EE6163">
        <w:rPr>
          <w:sz w:val="24"/>
          <w:szCs w:val="24"/>
        </w:rPr>
        <w:t xml:space="preserve"> s</w:t>
      </w:r>
      <w:r w:rsidR="00F412B0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textilií-kobercem</w:t>
      </w:r>
      <w:r w:rsidR="00EE6163">
        <w:rPr>
          <w:sz w:val="24"/>
          <w:szCs w:val="24"/>
        </w:rPr>
        <w:t xml:space="preserve"> a</w:t>
      </w:r>
      <w:r w:rsidR="00F412B0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laminem</w:t>
      </w:r>
      <w:r w:rsidR="00EE6163">
        <w:rPr>
          <w:sz w:val="24"/>
          <w:szCs w:val="24"/>
        </w:rPr>
        <w:t>,</w:t>
      </w:r>
      <w:r w:rsidRPr="00F34B3C">
        <w:rPr>
          <w:sz w:val="24"/>
          <w:szCs w:val="24"/>
        </w:rPr>
        <w:t xml:space="preserve"> odstín dub a vínově červená včetně svislého AL lištování.</w:t>
      </w:r>
      <w:r w:rsidR="00CC1840">
        <w:rPr>
          <w:sz w:val="24"/>
          <w:szCs w:val="24"/>
        </w:rPr>
        <w:t xml:space="preserve"> Obdobně bude řešen </w:t>
      </w:r>
      <w:r w:rsidR="00A14E36">
        <w:rPr>
          <w:sz w:val="24"/>
          <w:szCs w:val="24"/>
        </w:rPr>
        <w:t>b</w:t>
      </w:r>
      <w:r w:rsidR="00A14E36" w:rsidRPr="00EE6163">
        <w:rPr>
          <w:sz w:val="24"/>
          <w:szCs w:val="24"/>
        </w:rPr>
        <w:t>ezpečnostní kryt k pódiu</w:t>
      </w:r>
      <w:r w:rsidR="00A14E36" w:rsidRPr="00F34B3C">
        <w:rPr>
          <w:sz w:val="24"/>
          <w:szCs w:val="24"/>
        </w:rPr>
        <w:t xml:space="preserve"> </w:t>
      </w:r>
      <w:r w:rsidR="00CC1840">
        <w:rPr>
          <w:sz w:val="24"/>
          <w:szCs w:val="24"/>
        </w:rPr>
        <w:t>na zadní stěně.</w:t>
      </w:r>
      <w:r w:rsidR="00F412B0">
        <w:rPr>
          <w:sz w:val="24"/>
          <w:szCs w:val="24"/>
        </w:rPr>
        <w:t xml:space="preserve"> </w:t>
      </w:r>
    </w:p>
    <w:p w:rsidR="009A164C" w:rsidRPr="00F34B3C" w:rsidRDefault="00EE6163" w:rsidP="009A164C">
      <w:pPr>
        <w:rPr>
          <w:sz w:val="24"/>
          <w:szCs w:val="24"/>
        </w:rPr>
      </w:pPr>
      <w:r>
        <w:rPr>
          <w:sz w:val="24"/>
          <w:szCs w:val="24"/>
        </w:rPr>
        <w:t xml:space="preserve">U oken budou instalovány </w:t>
      </w:r>
      <w:r w:rsidR="00A14E36">
        <w:rPr>
          <w:sz w:val="24"/>
          <w:szCs w:val="24"/>
        </w:rPr>
        <w:t xml:space="preserve">skříňky </w:t>
      </w:r>
      <w:r w:rsidR="009A164C" w:rsidRPr="00F34B3C">
        <w:rPr>
          <w:sz w:val="24"/>
          <w:szCs w:val="24"/>
        </w:rPr>
        <w:t>topení</w:t>
      </w:r>
      <w:r w:rsidR="00A14E36">
        <w:rPr>
          <w:sz w:val="24"/>
          <w:szCs w:val="24"/>
        </w:rPr>
        <w:t>,</w:t>
      </w:r>
      <w:r w:rsidR="009A164C" w:rsidRPr="00F34B3C">
        <w:rPr>
          <w:sz w:val="24"/>
          <w:szCs w:val="24"/>
        </w:rPr>
        <w:t xml:space="preserve"> doraženy k pódiím a vrchní parapetní deska bude sloužit jako doraz elektrických rolet,</w:t>
      </w:r>
      <w:r w:rsidR="009A164C">
        <w:rPr>
          <w:sz w:val="24"/>
          <w:szCs w:val="24"/>
        </w:rPr>
        <w:t xml:space="preserve"> </w:t>
      </w:r>
      <w:r w:rsidR="009A164C" w:rsidRPr="00F34B3C">
        <w:rPr>
          <w:sz w:val="24"/>
          <w:szCs w:val="24"/>
        </w:rPr>
        <w:t>kryty budou vyrobeny z lamina buk 3D povrch v kombinaci s vínově červenou a ABS hranami 2 mm.</w:t>
      </w:r>
      <w:r w:rsidR="009A164C">
        <w:rPr>
          <w:sz w:val="24"/>
          <w:szCs w:val="24"/>
        </w:rPr>
        <w:t xml:space="preserve"> V horní části hliníkové větrací mřížky. </w:t>
      </w:r>
      <w:r w:rsidR="009A164C" w:rsidRPr="00F34B3C">
        <w:rPr>
          <w:sz w:val="24"/>
          <w:szCs w:val="24"/>
        </w:rPr>
        <w:t>Nožky krytů budou s rektifikací.</w:t>
      </w:r>
    </w:p>
    <w:p w:rsidR="009A164C" w:rsidRPr="00F34B3C" w:rsidRDefault="009A164C" w:rsidP="003E35CC">
      <w:pPr>
        <w:rPr>
          <w:sz w:val="24"/>
          <w:szCs w:val="24"/>
        </w:rPr>
      </w:pPr>
    </w:p>
    <w:p w:rsidR="00D3269E" w:rsidRDefault="00D3269E" w:rsidP="00D3269E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9</w:t>
      </w:r>
      <w:r w:rsidRPr="008644D1"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 xml:space="preserve"> Demonstrační stůl učitele se skříňkami</w:t>
      </w:r>
    </w:p>
    <w:p w:rsidR="00D3269E" w:rsidRDefault="00D3269E" w:rsidP="00D3269E">
      <w:pPr>
        <w:rPr>
          <w:sz w:val="24"/>
          <w:szCs w:val="24"/>
        </w:rPr>
      </w:pPr>
      <w:r w:rsidRPr="00F34B3C">
        <w:rPr>
          <w:sz w:val="24"/>
          <w:szCs w:val="24"/>
        </w:rPr>
        <w:t xml:space="preserve">Pracoviště učitele </w:t>
      </w:r>
      <w:r w:rsidR="0030476E">
        <w:rPr>
          <w:sz w:val="24"/>
          <w:szCs w:val="24"/>
        </w:rPr>
        <w:t>tvoří: skříňka</w:t>
      </w:r>
      <w:r w:rsidR="00B632FB">
        <w:rPr>
          <w:sz w:val="24"/>
          <w:szCs w:val="24"/>
        </w:rPr>
        <w:t xml:space="preserve"> s dvířky na prezentační techniku</w:t>
      </w:r>
      <w:r w:rsidRPr="00F34B3C">
        <w:rPr>
          <w:sz w:val="24"/>
          <w:szCs w:val="24"/>
        </w:rPr>
        <w:t xml:space="preserve"> se zámkem, dále multimediální</w:t>
      </w:r>
      <w:r w:rsidR="0030476E">
        <w:rPr>
          <w:sz w:val="24"/>
          <w:szCs w:val="24"/>
        </w:rPr>
        <w:t xml:space="preserve"> </w:t>
      </w:r>
      <w:r w:rsidR="00B632FB">
        <w:rPr>
          <w:sz w:val="24"/>
          <w:szCs w:val="24"/>
        </w:rPr>
        <w:t>skříňka s</w:t>
      </w:r>
      <w:r w:rsidR="0030476E">
        <w:rPr>
          <w:sz w:val="24"/>
          <w:szCs w:val="24"/>
        </w:rPr>
        <w:t xml:space="preserve"> pult</w:t>
      </w:r>
      <w:r w:rsidR="00B632FB">
        <w:rPr>
          <w:sz w:val="24"/>
          <w:szCs w:val="24"/>
        </w:rPr>
        <w:t>íkem</w:t>
      </w:r>
      <w:r w:rsidRPr="00F34B3C">
        <w:rPr>
          <w:sz w:val="24"/>
          <w:szCs w:val="24"/>
        </w:rPr>
        <w:t xml:space="preserve"> </w:t>
      </w:r>
      <w:r w:rsidR="00080673">
        <w:rPr>
          <w:sz w:val="24"/>
          <w:szCs w:val="24"/>
        </w:rPr>
        <w:t xml:space="preserve">o rozměrech </w:t>
      </w:r>
      <w:proofErr w:type="gramStart"/>
      <w:r w:rsidR="00080673" w:rsidRPr="00080673">
        <w:rPr>
          <w:sz w:val="24"/>
          <w:szCs w:val="24"/>
        </w:rPr>
        <w:t>v</w:t>
      </w:r>
      <w:r w:rsidR="00080673">
        <w:rPr>
          <w:sz w:val="24"/>
          <w:szCs w:val="24"/>
        </w:rPr>
        <w:t>.</w:t>
      </w:r>
      <w:r w:rsidR="00080673" w:rsidRPr="00080673">
        <w:rPr>
          <w:sz w:val="24"/>
          <w:szCs w:val="24"/>
        </w:rPr>
        <w:t>110</w:t>
      </w:r>
      <w:proofErr w:type="gramEnd"/>
      <w:r w:rsidR="00080673" w:rsidRPr="00080673">
        <w:rPr>
          <w:sz w:val="24"/>
          <w:szCs w:val="24"/>
        </w:rPr>
        <w:t xml:space="preserve"> š</w:t>
      </w:r>
      <w:r w:rsidR="00080673">
        <w:rPr>
          <w:sz w:val="24"/>
          <w:szCs w:val="24"/>
        </w:rPr>
        <w:t>.</w:t>
      </w:r>
      <w:r w:rsidR="00080673" w:rsidRPr="00080673">
        <w:rPr>
          <w:sz w:val="24"/>
          <w:szCs w:val="24"/>
        </w:rPr>
        <w:t>90 hl</w:t>
      </w:r>
      <w:r w:rsidR="00080673">
        <w:rPr>
          <w:sz w:val="24"/>
          <w:szCs w:val="24"/>
        </w:rPr>
        <w:t>.</w:t>
      </w:r>
      <w:r w:rsidR="00080673" w:rsidRPr="00080673">
        <w:rPr>
          <w:sz w:val="24"/>
          <w:szCs w:val="24"/>
        </w:rPr>
        <w:t>72</w:t>
      </w:r>
      <w:r w:rsidR="00080673">
        <w:rPr>
          <w:sz w:val="24"/>
          <w:szCs w:val="24"/>
        </w:rPr>
        <w:t xml:space="preserve"> c</w:t>
      </w:r>
      <w:r w:rsidR="00080673" w:rsidRPr="00080673">
        <w:rPr>
          <w:sz w:val="24"/>
          <w:szCs w:val="24"/>
        </w:rPr>
        <w:t xml:space="preserve">m </w:t>
      </w:r>
      <w:r w:rsidRPr="00F34B3C">
        <w:rPr>
          <w:sz w:val="24"/>
          <w:szCs w:val="24"/>
        </w:rPr>
        <w:t>s místem na 8 zásuvek 230V</w:t>
      </w:r>
      <w:r w:rsidR="00080673">
        <w:rPr>
          <w:sz w:val="24"/>
          <w:szCs w:val="24"/>
        </w:rPr>
        <w:t>, opatřený</w:t>
      </w:r>
      <w:r w:rsidRPr="00F34B3C">
        <w:rPr>
          <w:sz w:val="24"/>
          <w:szCs w:val="24"/>
        </w:rPr>
        <w:t xml:space="preserve"> dvířky se zámkem</w:t>
      </w:r>
      <w:r w:rsidR="00080673">
        <w:rPr>
          <w:sz w:val="24"/>
          <w:szCs w:val="24"/>
        </w:rPr>
        <w:t xml:space="preserve"> a uzamykatelnou </w:t>
      </w:r>
      <w:r w:rsidRPr="00F34B3C">
        <w:rPr>
          <w:sz w:val="24"/>
          <w:szCs w:val="24"/>
        </w:rPr>
        <w:t xml:space="preserve">roletou </w:t>
      </w:r>
      <w:r w:rsidR="00080673">
        <w:rPr>
          <w:sz w:val="24"/>
          <w:szCs w:val="24"/>
        </w:rPr>
        <w:t>kryjící místo</w:t>
      </w:r>
      <w:r w:rsidR="009D5EC5" w:rsidRPr="00F34B3C">
        <w:rPr>
          <w:sz w:val="24"/>
          <w:szCs w:val="24"/>
        </w:rPr>
        <w:t xml:space="preserve"> </w:t>
      </w:r>
      <w:r w:rsidR="00080673">
        <w:rPr>
          <w:sz w:val="24"/>
          <w:szCs w:val="24"/>
        </w:rPr>
        <w:t>pro</w:t>
      </w:r>
      <w:r w:rsidR="009D5EC5" w:rsidRPr="00F34B3C">
        <w:rPr>
          <w:sz w:val="24"/>
          <w:szCs w:val="24"/>
        </w:rPr>
        <w:t xml:space="preserve"> PC</w:t>
      </w:r>
      <w:r w:rsidR="00C862A2">
        <w:rPr>
          <w:sz w:val="24"/>
          <w:szCs w:val="24"/>
        </w:rPr>
        <w:t>,</w:t>
      </w:r>
      <w:r w:rsidR="009D5EC5" w:rsidRPr="00F34B3C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včetně sklopené horní desky</w:t>
      </w:r>
      <w:r w:rsidR="009D5EC5" w:rsidRPr="00F34B3C">
        <w:rPr>
          <w:sz w:val="24"/>
          <w:szCs w:val="24"/>
        </w:rPr>
        <w:t xml:space="preserve"> na mikrofon</w:t>
      </w:r>
      <w:r w:rsidR="0075087C">
        <w:rPr>
          <w:sz w:val="24"/>
          <w:szCs w:val="24"/>
        </w:rPr>
        <w:t xml:space="preserve"> a ovládání klimatizace a rolet</w:t>
      </w:r>
      <w:r w:rsidR="009D5EC5" w:rsidRPr="00F34B3C">
        <w:rPr>
          <w:sz w:val="24"/>
          <w:szCs w:val="24"/>
        </w:rPr>
        <w:t>.</w:t>
      </w:r>
      <w:r w:rsidR="00080673">
        <w:rPr>
          <w:sz w:val="24"/>
          <w:szCs w:val="24"/>
        </w:rPr>
        <w:t xml:space="preserve"> </w:t>
      </w:r>
      <w:r w:rsidR="009D5EC5" w:rsidRPr="00F34B3C">
        <w:rPr>
          <w:sz w:val="24"/>
          <w:szCs w:val="24"/>
        </w:rPr>
        <w:t xml:space="preserve">Součástí pracoviště učitele je </w:t>
      </w:r>
      <w:r w:rsidR="00C862A2">
        <w:rPr>
          <w:sz w:val="24"/>
          <w:szCs w:val="24"/>
        </w:rPr>
        <w:t xml:space="preserve">dále </w:t>
      </w:r>
      <w:r w:rsidR="00B632FB">
        <w:rPr>
          <w:sz w:val="24"/>
          <w:szCs w:val="24"/>
        </w:rPr>
        <w:t>demonstrační</w:t>
      </w:r>
      <w:r w:rsidR="009D5EC5" w:rsidRPr="00F34B3C">
        <w:rPr>
          <w:sz w:val="24"/>
          <w:szCs w:val="24"/>
        </w:rPr>
        <w:t xml:space="preserve"> stůl pro 3 kantory s místem na</w:t>
      </w:r>
      <w:r w:rsidR="00C862A2">
        <w:rPr>
          <w:sz w:val="24"/>
          <w:szCs w:val="24"/>
        </w:rPr>
        <w:t xml:space="preserve"> monitor a s </w:t>
      </w:r>
      <w:proofErr w:type="spellStart"/>
      <w:r w:rsidR="00C862A2">
        <w:rPr>
          <w:sz w:val="24"/>
          <w:szCs w:val="24"/>
        </w:rPr>
        <w:t>výsuvem</w:t>
      </w:r>
      <w:proofErr w:type="spellEnd"/>
      <w:r w:rsidR="00C862A2">
        <w:rPr>
          <w:sz w:val="24"/>
          <w:szCs w:val="24"/>
        </w:rPr>
        <w:t xml:space="preserve"> na klávesni</w:t>
      </w:r>
      <w:r w:rsidR="009D5EC5" w:rsidRPr="00F34B3C">
        <w:rPr>
          <w:sz w:val="24"/>
          <w:szCs w:val="24"/>
        </w:rPr>
        <w:t>ci a zabudova</w:t>
      </w:r>
      <w:r w:rsidR="00C862A2">
        <w:rPr>
          <w:sz w:val="24"/>
          <w:szCs w:val="24"/>
        </w:rPr>
        <w:t>nou výsuvnou zásuvkou na 3x230V a d</w:t>
      </w:r>
      <w:r w:rsidR="009D5EC5" w:rsidRPr="00F34B3C">
        <w:rPr>
          <w:sz w:val="24"/>
          <w:szCs w:val="24"/>
        </w:rPr>
        <w:t xml:space="preserve">alší </w:t>
      </w:r>
      <w:r w:rsidR="00B632FB">
        <w:rPr>
          <w:sz w:val="24"/>
          <w:szCs w:val="24"/>
        </w:rPr>
        <w:t xml:space="preserve">mobilní demonstrační </w:t>
      </w:r>
      <w:r w:rsidR="009D5EC5" w:rsidRPr="00F34B3C">
        <w:rPr>
          <w:sz w:val="24"/>
          <w:szCs w:val="24"/>
        </w:rPr>
        <w:t>stůl o stejných rozměrech pro 3 kantory s možností přenesení do jiné místnosti.</w:t>
      </w:r>
      <w:r w:rsidR="00C862A2">
        <w:rPr>
          <w:sz w:val="24"/>
          <w:szCs w:val="24"/>
        </w:rPr>
        <w:t xml:space="preserve"> </w:t>
      </w:r>
      <w:r w:rsidR="00C115A9" w:rsidRPr="00F34B3C">
        <w:rPr>
          <w:sz w:val="24"/>
          <w:szCs w:val="24"/>
        </w:rPr>
        <w:t>Stolové desky musí mít vrchní plochu síly 36 mm</w:t>
      </w:r>
      <w:r w:rsidR="00C862A2">
        <w:rPr>
          <w:sz w:val="24"/>
          <w:szCs w:val="24"/>
        </w:rPr>
        <w:t>, která</w:t>
      </w:r>
      <w:r w:rsidR="00C115A9" w:rsidRPr="00F34B3C">
        <w:rPr>
          <w:sz w:val="24"/>
          <w:szCs w:val="24"/>
        </w:rPr>
        <w:t xml:space="preserve"> musí být plošně lepená.</w:t>
      </w:r>
      <w:r w:rsidR="00C862A2">
        <w:rPr>
          <w:sz w:val="24"/>
          <w:szCs w:val="24"/>
        </w:rPr>
        <w:t xml:space="preserve"> </w:t>
      </w:r>
      <w:r w:rsidR="00C115A9" w:rsidRPr="00F34B3C">
        <w:rPr>
          <w:sz w:val="24"/>
          <w:szCs w:val="24"/>
        </w:rPr>
        <w:t>Stoly budou mít rektifikační nožky a potřebné průchodky.</w:t>
      </w:r>
      <w:r w:rsidR="00C862A2">
        <w:rPr>
          <w:sz w:val="24"/>
          <w:szCs w:val="24"/>
        </w:rPr>
        <w:t xml:space="preserve"> Ková</w:t>
      </w:r>
      <w:r w:rsidR="00C115A9" w:rsidRPr="00F34B3C">
        <w:rPr>
          <w:sz w:val="24"/>
          <w:szCs w:val="24"/>
        </w:rPr>
        <w:t>ní –</w:t>
      </w:r>
      <w:r w:rsidR="0075087C">
        <w:rPr>
          <w:sz w:val="24"/>
          <w:szCs w:val="24"/>
        </w:rPr>
        <w:t xml:space="preserve"> </w:t>
      </w:r>
      <w:r w:rsidR="00C115A9" w:rsidRPr="00F34B3C">
        <w:rPr>
          <w:sz w:val="24"/>
          <w:szCs w:val="24"/>
        </w:rPr>
        <w:t xml:space="preserve">úchytky </w:t>
      </w:r>
      <w:proofErr w:type="spellStart"/>
      <w:r w:rsidR="00C115A9" w:rsidRPr="00F34B3C">
        <w:rPr>
          <w:sz w:val="24"/>
          <w:szCs w:val="24"/>
        </w:rPr>
        <w:t>satin</w:t>
      </w:r>
      <w:proofErr w:type="spellEnd"/>
      <w:r w:rsidR="00C115A9" w:rsidRPr="00F34B3C">
        <w:rPr>
          <w:sz w:val="24"/>
          <w:szCs w:val="24"/>
        </w:rPr>
        <w:t xml:space="preserve"> chrom,</w:t>
      </w:r>
      <w:r w:rsidR="00C862A2">
        <w:rPr>
          <w:sz w:val="24"/>
          <w:szCs w:val="24"/>
        </w:rPr>
        <w:t xml:space="preserve"> </w:t>
      </w:r>
      <w:r w:rsidR="00C115A9" w:rsidRPr="00F34B3C">
        <w:rPr>
          <w:sz w:val="24"/>
          <w:szCs w:val="24"/>
        </w:rPr>
        <w:t>zámky na sjednocený klíč,</w:t>
      </w:r>
      <w:r w:rsidR="00C862A2">
        <w:rPr>
          <w:sz w:val="24"/>
          <w:szCs w:val="24"/>
        </w:rPr>
        <w:t xml:space="preserve"> </w:t>
      </w:r>
      <w:r w:rsidR="00C115A9" w:rsidRPr="00F34B3C">
        <w:rPr>
          <w:sz w:val="24"/>
          <w:szCs w:val="24"/>
        </w:rPr>
        <w:t>ABS 2 mm na všech hranách.</w:t>
      </w:r>
      <w:r w:rsidR="00C862A2">
        <w:rPr>
          <w:sz w:val="24"/>
          <w:szCs w:val="24"/>
        </w:rPr>
        <w:t xml:space="preserve"> </w:t>
      </w:r>
      <w:r w:rsidR="00C115A9" w:rsidRPr="00F34B3C">
        <w:rPr>
          <w:sz w:val="24"/>
          <w:szCs w:val="24"/>
        </w:rPr>
        <w:t>Kombinace lamina buk a vínově červená.</w:t>
      </w:r>
      <w:r w:rsidR="00C862A2">
        <w:rPr>
          <w:sz w:val="24"/>
          <w:szCs w:val="24"/>
        </w:rPr>
        <w:t xml:space="preserve"> </w:t>
      </w:r>
      <w:r w:rsidR="00C115A9" w:rsidRPr="00F34B3C">
        <w:rPr>
          <w:sz w:val="24"/>
          <w:szCs w:val="24"/>
        </w:rPr>
        <w:t>Židle kantorů v počtu 6 kusů bude mít</w:t>
      </w:r>
      <w:r w:rsidR="00E4637E" w:rsidRPr="00F34B3C">
        <w:rPr>
          <w:sz w:val="24"/>
          <w:szCs w:val="24"/>
        </w:rPr>
        <w:t xml:space="preserve"> </w:t>
      </w:r>
      <w:bookmarkStart w:id="1" w:name="OLE_LINK1"/>
      <w:bookmarkStart w:id="2" w:name="OLE_LINK2"/>
      <w:r w:rsidR="00E4637E" w:rsidRPr="00F34B3C">
        <w:rPr>
          <w:sz w:val="24"/>
          <w:szCs w:val="24"/>
        </w:rPr>
        <w:t>prodyšný opěrák-síť,</w:t>
      </w:r>
      <w:r w:rsidR="00AF163E">
        <w:rPr>
          <w:sz w:val="24"/>
          <w:szCs w:val="24"/>
        </w:rPr>
        <w:t xml:space="preserve"> </w:t>
      </w:r>
      <w:r w:rsidR="00E4637E" w:rsidRPr="00F34B3C">
        <w:rPr>
          <w:sz w:val="24"/>
          <w:szCs w:val="24"/>
        </w:rPr>
        <w:t xml:space="preserve">stavitelné </w:t>
      </w:r>
      <w:proofErr w:type="spellStart"/>
      <w:r w:rsidR="00E4637E" w:rsidRPr="00F34B3C">
        <w:rPr>
          <w:sz w:val="24"/>
          <w:szCs w:val="24"/>
        </w:rPr>
        <w:t>područe</w:t>
      </w:r>
      <w:proofErr w:type="spellEnd"/>
      <w:r w:rsidR="00E4637E" w:rsidRPr="00F34B3C">
        <w:rPr>
          <w:sz w:val="24"/>
          <w:szCs w:val="24"/>
        </w:rPr>
        <w:t xml:space="preserve"> tva</w:t>
      </w:r>
      <w:r w:rsidR="00C115A9" w:rsidRPr="00F34B3C">
        <w:rPr>
          <w:sz w:val="24"/>
          <w:szCs w:val="24"/>
        </w:rPr>
        <w:t>r „T“,</w:t>
      </w:r>
      <w:r w:rsidR="00C862A2">
        <w:rPr>
          <w:sz w:val="24"/>
          <w:szCs w:val="24"/>
        </w:rPr>
        <w:t xml:space="preserve"> </w:t>
      </w:r>
      <w:r w:rsidR="00E4637E" w:rsidRPr="00F34B3C">
        <w:rPr>
          <w:sz w:val="24"/>
          <w:szCs w:val="24"/>
        </w:rPr>
        <w:t xml:space="preserve">pogumovaná kolečka </w:t>
      </w:r>
      <w:proofErr w:type="gramStart"/>
      <w:r w:rsidR="00E4637E" w:rsidRPr="00F34B3C">
        <w:rPr>
          <w:sz w:val="24"/>
          <w:szCs w:val="24"/>
        </w:rPr>
        <w:t>pr.60</w:t>
      </w:r>
      <w:proofErr w:type="gramEnd"/>
      <w:r w:rsidR="00E4637E" w:rsidRPr="00F34B3C">
        <w:rPr>
          <w:sz w:val="24"/>
          <w:szCs w:val="24"/>
        </w:rPr>
        <w:t xml:space="preserve"> mm</w:t>
      </w:r>
      <w:bookmarkEnd w:id="1"/>
      <w:bookmarkEnd w:id="2"/>
      <w:r w:rsidR="00E4637E" w:rsidRPr="00F34B3C">
        <w:rPr>
          <w:sz w:val="24"/>
          <w:szCs w:val="24"/>
        </w:rPr>
        <w:t>,</w:t>
      </w:r>
      <w:r w:rsidR="00C862A2">
        <w:rPr>
          <w:sz w:val="24"/>
          <w:szCs w:val="24"/>
        </w:rPr>
        <w:t xml:space="preserve"> </w:t>
      </w:r>
      <w:r w:rsidR="00E4637E" w:rsidRPr="00F34B3C">
        <w:rPr>
          <w:sz w:val="24"/>
          <w:szCs w:val="24"/>
        </w:rPr>
        <w:t>čern</w:t>
      </w:r>
      <w:r w:rsidR="00C115A9" w:rsidRPr="00F34B3C">
        <w:rPr>
          <w:sz w:val="24"/>
          <w:szCs w:val="24"/>
        </w:rPr>
        <w:t>ý plastový kříž,</w:t>
      </w:r>
      <w:r w:rsidR="00C862A2">
        <w:rPr>
          <w:sz w:val="24"/>
          <w:szCs w:val="24"/>
        </w:rPr>
        <w:t xml:space="preserve"> </w:t>
      </w:r>
      <w:r w:rsidR="00C115A9" w:rsidRPr="00F34B3C">
        <w:rPr>
          <w:sz w:val="24"/>
          <w:szCs w:val="24"/>
        </w:rPr>
        <w:t>s</w:t>
      </w:r>
      <w:r w:rsidR="00F34B3C" w:rsidRPr="00F34B3C">
        <w:rPr>
          <w:sz w:val="24"/>
          <w:szCs w:val="24"/>
        </w:rPr>
        <w:t>ynchronní mechanika,</w:t>
      </w:r>
      <w:r w:rsidR="00C862A2">
        <w:rPr>
          <w:sz w:val="24"/>
          <w:szCs w:val="24"/>
        </w:rPr>
        <w:t xml:space="preserve"> </w:t>
      </w:r>
      <w:r w:rsidR="00F34B3C" w:rsidRPr="00F34B3C">
        <w:rPr>
          <w:sz w:val="24"/>
          <w:szCs w:val="24"/>
        </w:rPr>
        <w:t>nosnost 120</w:t>
      </w:r>
      <w:r w:rsidR="00C115A9" w:rsidRPr="00F34B3C">
        <w:rPr>
          <w:sz w:val="24"/>
          <w:szCs w:val="24"/>
        </w:rPr>
        <w:t>kg,</w:t>
      </w:r>
      <w:r w:rsidR="00AF163E">
        <w:rPr>
          <w:sz w:val="24"/>
          <w:szCs w:val="24"/>
        </w:rPr>
        <w:t xml:space="preserve"> </w:t>
      </w:r>
      <w:r w:rsidR="00C115A9" w:rsidRPr="00F34B3C">
        <w:rPr>
          <w:sz w:val="24"/>
          <w:szCs w:val="24"/>
        </w:rPr>
        <w:t>kombinace černý sedák+</w:t>
      </w:r>
      <w:r w:rsidR="00AF163E">
        <w:rPr>
          <w:sz w:val="24"/>
          <w:szCs w:val="24"/>
        </w:rPr>
        <w:t>vínově červený</w:t>
      </w:r>
      <w:r w:rsidR="00C115A9" w:rsidRPr="00F34B3C">
        <w:rPr>
          <w:sz w:val="24"/>
          <w:szCs w:val="24"/>
        </w:rPr>
        <w:t xml:space="preserve"> opěrák.</w:t>
      </w:r>
    </w:p>
    <w:p w:rsidR="00DD6305" w:rsidRPr="00F34B3C" w:rsidRDefault="00DD6305" w:rsidP="00D3269E">
      <w:pPr>
        <w:rPr>
          <w:sz w:val="24"/>
          <w:szCs w:val="24"/>
        </w:rPr>
      </w:pPr>
    </w:p>
    <w:p w:rsidR="00C115A9" w:rsidRDefault="00C115A9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</w:t>
      </w:r>
      <w:r w:rsidR="00F34B3C">
        <w:rPr>
          <w:b/>
          <w:sz w:val="36"/>
          <w:szCs w:val="36"/>
        </w:rPr>
        <w:t xml:space="preserve">    </w:t>
      </w:r>
      <w:r>
        <w:rPr>
          <w:b/>
          <w:sz w:val="36"/>
          <w:szCs w:val="36"/>
        </w:rPr>
        <w:t>10</w:t>
      </w:r>
      <w:r w:rsidRPr="008644D1"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 xml:space="preserve">  </w:t>
      </w:r>
      <w:r w:rsidR="0062138D">
        <w:rPr>
          <w:b/>
          <w:sz w:val="36"/>
          <w:szCs w:val="36"/>
        </w:rPr>
        <w:t>Sklápěcí židle s pultíkem</w:t>
      </w:r>
    </w:p>
    <w:p w:rsidR="00C115A9" w:rsidRDefault="00F9519A">
      <w:pPr>
        <w:rPr>
          <w:sz w:val="24"/>
          <w:szCs w:val="24"/>
        </w:rPr>
      </w:pPr>
      <w:r w:rsidRPr="00F34B3C">
        <w:rPr>
          <w:sz w:val="24"/>
          <w:szCs w:val="24"/>
        </w:rPr>
        <w:t>Na podlaze učebny a na pódiích bude umístěno sezení pro 6</w:t>
      </w:r>
      <w:r w:rsidR="00080673">
        <w:rPr>
          <w:sz w:val="24"/>
          <w:szCs w:val="24"/>
        </w:rPr>
        <w:t>3</w:t>
      </w:r>
      <w:r w:rsidRPr="00F34B3C">
        <w:rPr>
          <w:sz w:val="24"/>
          <w:szCs w:val="24"/>
        </w:rPr>
        <w:t xml:space="preserve"> žáků</w:t>
      </w:r>
      <w:r w:rsidR="002225AD">
        <w:rPr>
          <w:sz w:val="24"/>
          <w:szCs w:val="24"/>
        </w:rPr>
        <w:t xml:space="preserve"> v 9 řadách</w:t>
      </w:r>
      <w:r w:rsidRPr="00F34B3C">
        <w:rPr>
          <w:sz w:val="24"/>
          <w:szCs w:val="24"/>
        </w:rPr>
        <w:t>,</w:t>
      </w:r>
      <w:r w:rsidR="00080673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sklopné sezení pro žáka požadujeme na kovové kostře s kotvením do podlahy,</w:t>
      </w:r>
      <w:r w:rsidR="00080673">
        <w:rPr>
          <w:sz w:val="24"/>
          <w:szCs w:val="24"/>
        </w:rPr>
        <w:t xml:space="preserve"> </w:t>
      </w:r>
      <w:proofErr w:type="spellStart"/>
      <w:r w:rsidRPr="00F34B3C">
        <w:rPr>
          <w:sz w:val="24"/>
          <w:szCs w:val="24"/>
        </w:rPr>
        <w:t>podsedák</w:t>
      </w:r>
      <w:proofErr w:type="spellEnd"/>
      <w:r w:rsidRPr="00F34B3C">
        <w:rPr>
          <w:sz w:val="24"/>
          <w:szCs w:val="24"/>
        </w:rPr>
        <w:t xml:space="preserve"> bude složen z</w:t>
      </w:r>
      <w:r w:rsidR="00F34B3C" w:rsidRPr="00F34B3C">
        <w:rPr>
          <w:sz w:val="24"/>
          <w:szCs w:val="24"/>
        </w:rPr>
        <w:t xml:space="preserve"> tvarové </w:t>
      </w:r>
      <w:r w:rsidRPr="00F34B3C">
        <w:rPr>
          <w:sz w:val="24"/>
          <w:szCs w:val="24"/>
        </w:rPr>
        <w:t>překližky čalouněné do černé látky</w:t>
      </w:r>
      <w:r w:rsidR="0075087C">
        <w:rPr>
          <w:sz w:val="24"/>
          <w:szCs w:val="24"/>
        </w:rPr>
        <w:t>.</w:t>
      </w:r>
      <w:r w:rsidRPr="00F34B3C">
        <w:rPr>
          <w:sz w:val="24"/>
          <w:szCs w:val="24"/>
        </w:rPr>
        <w:t xml:space="preserve"> </w:t>
      </w:r>
      <w:r w:rsidR="0075087C">
        <w:rPr>
          <w:sz w:val="24"/>
          <w:szCs w:val="24"/>
        </w:rPr>
        <w:t>S</w:t>
      </w:r>
      <w:r w:rsidRPr="00F34B3C">
        <w:rPr>
          <w:sz w:val="24"/>
          <w:szCs w:val="24"/>
        </w:rPr>
        <w:t>podní čá</w:t>
      </w:r>
      <w:r w:rsidR="00F34B3C" w:rsidRPr="00F34B3C">
        <w:rPr>
          <w:sz w:val="24"/>
          <w:szCs w:val="24"/>
        </w:rPr>
        <w:t xml:space="preserve">st sedáku je vsazena </w:t>
      </w:r>
      <w:r w:rsidR="0075087C">
        <w:rPr>
          <w:sz w:val="24"/>
          <w:szCs w:val="24"/>
        </w:rPr>
        <w:t>do</w:t>
      </w:r>
      <w:r w:rsidR="00F34B3C" w:rsidRPr="00F34B3C">
        <w:rPr>
          <w:sz w:val="24"/>
          <w:szCs w:val="24"/>
        </w:rPr>
        <w:t> </w:t>
      </w:r>
      <w:proofErr w:type="gramStart"/>
      <w:r w:rsidR="00F34B3C" w:rsidRPr="00F34B3C">
        <w:rPr>
          <w:sz w:val="24"/>
          <w:szCs w:val="24"/>
        </w:rPr>
        <w:t>plastového  tvarového</w:t>
      </w:r>
      <w:proofErr w:type="gramEnd"/>
      <w:r w:rsidRPr="00F34B3C">
        <w:rPr>
          <w:sz w:val="24"/>
          <w:szCs w:val="24"/>
        </w:rPr>
        <w:t xml:space="preserve"> </w:t>
      </w:r>
      <w:proofErr w:type="spellStart"/>
      <w:r w:rsidRPr="00F34B3C">
        <w:rPr>
          <w:sz w:val="24"/>
          <w:szCs w:val="24"/>
        </w:rPr>
        <w:t>zálisku</w:t>
      </w:r>
      <w:proofErr w:type="spellEnd"/>
      <w:r w:rsidRPr="00F34B3C">
        <w:rPr>
          <w:sz w:val="24"/>
          <w:szCs w:val="24"/>
        </w:rPr>
        <w:t>.</w:t>
      </w:r>
      <w:r w:rsidR="0075087C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Tato část bude sklopná.</w:t>
      </w:r>
      <w:r w:rsidR="0075087C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Opěradlo bude z tvarové překližky čalouněné do vínově červené látky a zadní část bude kryta černým plastovým krytem,</w:t>
      </w:r>
      <w:r w:rsidR="002225AD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nos</w:t>
      </w:r>
      <w:r w:rsidR="002225AD">
        <w:rPr>
          <w:sz w:val="24"/>
          <w:szCs w:val="24"/>
        </w:rPr>
        <w:t xml:space="preserve">nost na 1 žáka minimálně 120 kg. Černý i </w:t>
      </w:r>
      <w:r w:rsidRPr="00F34B3C">
        <w:rPr>
          <w:sz w:val="24"/>
          <w:szCs w:val="24"/>
        </w:rPr>
        <w:t>vínově červený potah - 100% polyester,</w:t>
      </w:r>
      <w:r w:rsidR="002225AD">
        <w:rPr>
          <w:sz w:val="24"/>
          <w:szCs w:val="24"/>
        </w:rPr>
        <w:t xml:space="preserve"> </w:t>
      </w:r>
      <w:r w:rsidR="002225AD" w:rsidRPr="002225AD">
        <w:rPr>
          <w:sz w:val="24"/>
          <w:szCs w:val="24"/>
        </w:rPr>
        <w:t>struktura semiš/</w:t>
      </w:r>
      <w:proofErr w:type="spellStart"/>
      <w:r w:rsidR="002225AD" w:rsidRPr="002225AD">
        <w:rPr>
          <w:sz w:val="24"/>
          <w:szCs w:val="24"/>
        </w:rPr>
        <w:t>mikroplyš</w:t>
      </w:r>
      <w:proofErr w:type="spellEnd"/>
      <w:r w:rsidR="002225AD">
        <w:rPr>
          <w:sz w:val="24"/>
          <w:szCs w:val="24"/>
        </w:rPr>
        <w:t xml:space="preserve">, </w:t>
      </w:r>
      <w:r w:rsidRPr="00F34B3C">
        <w:rPr>
          <w:sz w:val="24"/>
          <w:szCs w:val="24"/>
        </w:rPr>
        <w:t>gramáž minimálně 300 g/m2,</w:t>
      </w:r>
      <w:r w:rsidR="002225AD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odo</w:t>
      </w:r>
      <w:r w:rsidR="002225AD">
        <w:rPr>
          <w:sz w:val="24"/>
          <w:szCs w:val="24"/>
        </w:rPr>
        <w:t>lnost proti prodření 9</w:t>
      </w:r>
      <w:r w:rsidRPr="00F34B3C">
        <w:rPr>
          <w:sz w:val="24"/>
          <w:szCs w:val="24"/>
        </w:rPr>
        <w:t>0 000 cyklů</w:t>
      </w:r>
      <w:r w:rsidR="002225AD">
        <w:rPr>
          <w:sz w:val="24"/>
          <w:szCs w:val="24"/>
        </w:rPr>
        <w:t xml:space="preserve">, </w:t>
      </w:r>
      <w:r w:rsidR="002225AD" w:rsidRPr="002225AD">
        <w:rPr>
          <w:sz w:val="24"/>
          <w:szCs w:val="24"/>
        </w:rPr>
        <w:t>stálost na světle 3-4 stálost při tření - za v</w:t>
      </w:r>
      <w:r w:rsidR="00C42E9E">
        <w:rPr>
          <w:sz w:val="24"/>
          <w:szCs w:val="24"/>
        </w:rPr>
        <w:t>l</w:t>
      </w:r>
      <w:r w:rsidR="002225AD" w:rsidRPr="002225AD">
        <w:rPr>
          <w:sz w:val="24"/>
          <w:szCs w:val="24"/>
        </w:rPr>
        <w:t>hka 4-5, za sucha 4-5</w:t>
      </w:r>
      <w:r w:rsidRPr="00F34B3C">
        <w:rPr>
          <w:sz w:val="24"/>
          <w:szCs w:val="24"/>
        </w:rPr>
        <w:t>.</w:t>
      </w:r>
      <w:r w:rsidR="002225AD">
        <w:rPr>
          <w:sz w:val="24"/>
          <w:szCs w:val="24"/>
        </w:rPr>
        <w:t xml:space="preserve"> </w:t>
      </w:r>
      <w:r w:rsidR="0062138D">
        <w:rPr>
          <w:sz w:val="24"/>
          <w:szCs w:val="24"/>
        </w:rPr>
        <w:t xml:space="preserve"> </w:t>
      </w:r>
      <w:r w:rsidR="005E28A7" w:rsidRPr="00F34B3C">
        <w:rPr>
          <w:sz w:val="24"/>
          <w:szCs w:val="24"/>
        </w:rPr>
        <w:t>Ž</w:t>
      </w:r>
      <w:r w:rsidR="0062138D">
        <w:rPr>
          <w:sz w:val="24"/>
          <w:szCs w:val="24"/>
        </w:rPr>
        <w:t>ákovské pultíky</w:t>
      </w:r>
      <w:r w:rsidR="003A608D" w:rsidRPr="00F34B3C">
        <w:rPr>
          <w:sz w:val="24"/>
          <w:szCs w:val="24"/>
        </w:rPr>
        <w:t xml:space="preserve"> pevné v počtu 6</w:t>
      </w:r>
      <w:r w:rsidR="002225AD">
        <w:rPr>
          <w:sz w:val="24"/>
          <w:szCs w:val="24"/>
        </w:rPr>
        <w:t>3</w:t>
      </w:r>
      <w:r w:rsidR="003A608D" w:rsidRPr="00F34B3C">
        <w:rPr>
          <w:sz w:val="24"/>
          <w:szCs w:val="24"/>
        </w:rPr>
        <w:t xml:space="preserve"> ks musí být zhotoveny</w:t>
      </w:r>
      <w:r w:rsidR="005E28A7" w:rsidRPr="00F34B3C">
        <w:rPr>
          <w:sz w:val="24"/>
          <w:szCs w:val="24"/>
        </w:rPr>
        <w:t xml:space="preserve"> z kovového rámu</w:t>
      </w:r>
      <w:r w:rsidR="003A608D" w:rsidRPr="00F34B3C">
        <w:rPr>
          <w:sz w:val="24"/>
          <w:szCs w:val="24"/>
        </w:rPr>
        <w:t xml:space="preserve">, </w:t>
      </w:r>
      <w:r w:rsidR="005E28A7" w:rsidRPr="00F34B3C">
        <w:rPr>
          <w:sz w:val="24"/>
          <w:szCs w:val="24"/>
        </w:rPr>
        <w:t>vždy v noze rámu bude přiveden kabel na 230V-zásuvku.</w:t>
      </w:r>
      <w:r w:rsidR="007551B1" w:rsidRPr="00F34B3C">
        <w:rPr>
          <w:sz w:val="24"/>
          <w:szCs w:val="24"/>
        </w:rPr>
        <w:t xml:space="preserve"> </w:t>
      </w:r>
      <w:r w:rsidR="0062138D">
        <w:rPr>
          <w:sz w:val="24"/>
          <w:szCs w:val="24"/>
        </w:rPr>
        <w:t>Stoly</w:t>
      </w:r>
      <w:r w:rsidR="007551B1" w:rsidRPr="00F34B3C">
        <w:rPr>
          <w:sz w:val="24"/>
          <w:szCs w:val="24"/>
        </w:rPr>
        <w:t xml:space="preserve"> budou vyrobeny z lamina buk 3D povrch v kombinaci s vínově červenou a ABS hranami 2 mm.</w:t>
      </w:r>
      <w:r w:rsidR="0030476E">
        <w:rPr>
          <w:sz w:val="24"/>
          <w:szCs w:val="24"/>
        </w:rPr>
        <w:t xml:space="preserve"> </w:t>
      </w:r>
      <w:r w:rsidR="0062138D">
        <w:rPr>
          <w:sz w:val="24"/>
          <w:szCs w:val="24"/>
        </w:rPr>
        <w:t>Desky pultíků</w:t>
      </w:r>
      <w:r w:rsidR="003A608D" w:rsidRPr="00F34B3C">
        <w:rPr>
          <w:sz w:val="24"/>
          <w:szCs w:val="24"/>
        </w:rPr>
        <w:t xml:space="preserve"> bud</w:t>
      </w:r>
      <w:r w:rsidR="0062138D">
        <w:rPr>
          <w:sz w:val="24"/>
          <w:szCs w:val="24"/>
        </w:rPr>
        <w:t>ou</w:t>
      </w:r>
      <w:r w:rsidR="003A608D" w:rsidRPr="00F34B3C">
        <w:rPr>
          <w:sz w:val="24"/>
          <w:szCs w:val="24"/>
        </w:rPr>
        <w:t xml:space="preserve"> s výřezem na kabeláž od notebooku a vedle zásuvky musí být i háček na pověšení svinutého kabelu.</w:t>
      </w:r>
      <w:r w:rsidR="002225AD">
        <w:rPr>
          <w:sz w:val="24"/>
          <w:szCs w:val="24"/>
        </w:rPr>
        <w:t xml:space="preserve"> </w:t>
      </w:r>
      <w:r w:rsidR="003A608D" w:rsidRPr="00F34B3C">
        <w:rPr>
          <w:sz w:val="24"/>
          <w:szCs w:val="24"/>
        </w:rPr>
        <w:t>S</w:t>
      </w:r>
      <w:r w:rsidR="007551B1" w:rsidRPr="00F34B3C">
        <w:rPr>
          <w:sz w:val="24"/>
          <w:szCs w:val="24"/>
        </w:rPr>
        <w:t>tůl bude mít krytý žlab na vodo</w:t>
      </w:r>
      <w:r w:rsidR="003A608D" w:rsidRPr="00F34B3C">
        <w:rPr>
          <w:sz w:val="24"/>
          <w:szCs w:val="24"/>
        </w:rPr>
        <w:t>rovné vedení kabeláže.</w:t>
      </w:r>
    </w:p>
    <w:p w:rsidR="00E621EE" w:rsidRPr="00F34B3C" w:rsidRDefault="00E621EE">
      <w:pPr>
        <w:rPr>
          <w:sz w:val="24"/>
          <w:szCs w:val="24"/>
        </w:rPr>
      </w:pPr>
    </w:p>
    <w:p w:rsidR="007551B1" w:rsidRDefault="007551B1" w:rsidP="007551B1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</w:t>
      </w:r>
      <w:r w:rsidR="00F34B3C">
        <w:rPr>
          <w:b/>
          <w:sz w:val="36"/>
          <w:szCs w:val="36"/>
        </w:rPr>
        <w:t xml:space="preserve">       </w:t>
      </w:r>
      <w:r>
        <w:rPr>
          <w:b/>
          <w:sz w:val="36"/>
          <w:szCs w:val="36"/>
        </w:rPr>
        <w:t xml:space="preserve">   </w:t>
      </w:r>
      <w:r w:rsidR="00F34B3C">
        <w:rPr>
          <w:b/>
          <w:sz w:val="36"/>
          <w:szCs w:val="36"/>
        </w:rPr>
        <w:t xml:space="preserve">              </w:t>
      </w:r>
      <w:r>
        <w:rPr>
          <w:b/>
          <w:sz w:val="36"/>
          <w:szCs w:val="36"/>
        </w:rPr>
        <w:t>11</w:t>
      </w:r>
      <w:r w:rsidRPr="008644D1"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 xml:space="preserve"> Laboratorní vozík</w:t>
      </w:r>
    </w:p>
    <w:p w:rsidR="007551B1" w:rsidRDefault="007551B1" w:rsidP="007551B1">
      <w:pPr>
        <w:rPr>
          <w:sz w:val="24"/>
          <w:szCs w:val="24"/>
        </w:rPr>
      </w:pPr>
      <w:r w:rsidRPr="00F34B3C">
        <w:rPr>
          <w:sz w:val="24"/>
          <w:szCs w:val="24"/>
        </w:rPr>
        <w:t>Laboratorní vozík s kovovou kostrou o průřezu 20x20x2,</w:t>
      </w:r>
      <w:r w:rsidR="007C3432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rozměr požadovaný v85</w:t>
      </w:r>
      <w:r w:rsidR="007C3432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š105</w:t>
      </w:r>
      <w:r w:rsidR="007C3432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hl42 cm je nastříkán černou vypalovací barvou,</w:t>
      </w:r>
      <w:r w:rsidR="007C3432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je na kolečkách s brzdou,</w:t>
      </w:r>
      <w:r w:rsidR="007C3432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 xml:space="preserve">vrchní deska </w:t>
      </w:r>
      <w:r w:rsidR="007C3432">
        <w:rPr>
          <w:sz w:val="24"/>
          <w:szCs w:val="24"/>
        </w:rPr>
        <w:t>-</w:t>
      </w:r>
      <w:r w:rsidRPr="00F34B3C">
        <w:rPr>
          <w:sz w:val="24"/>
          <w:szCs w:val="24"/>
        </w:rPr>
        <w:t xml:space="preserve"> buk s ABS hranou 2 mm</w:t>
      </w:r>
      <w:r w:rsidR="007C3432">
        <w:rPr>
          <w:sz w:val="24"/>
          <w:szCs w:val="24"/>
        </w:rPr>
        <w:t>.</w:t>
      </w:r>
      <w:r w:rsidRPr="00F34B3C">
        <w:rPr>
          <w:sz w:val="24"/>
          <w:szCs w:val="24"/>
        </w:rPr>
        <w:t xml:space="preserve"> </w:t>
      </w:r>
      <w:r w:rsidR="007C3432">
        <w:rPr>
          <w:sz w:val="24"/>
          <w:szCs w:val="24"/>
        </w:rPr>
        <w:t>J</w:t>
      </w:r>
      <w:r w:rsidRPr="00F34B3C">
        <w:rPr>
          <w:sz w:val="24"/>
          <w:szCs w:val="24"/>
        </w:rPr>
        <w:t xml:space="preserve">e osazen plastovými boxy </w:t>
      </w:r>
      <w:r w:rsidR="0038703C">
        <w:rPr>
          <w:sz w:val="24"/>
          <w:szCs w:val="24"/>
        </w:rPr>
        <w:t>šedé</w:t>
      </w:r>
      <w:r w:rsidRPr="00F34B3C">
        <w:rPr>
          <w:sz w:val="24"/>
          <w:szCs w:val="24"/>
        </w:rPr>
        <w:t xml:space="preserve"> barvy v</w:t>
      </w:r>
      <w:r w:rsidR="007C3432">
        <w:rPr>
          <w:sz w:val="24"/>
          <w:szCs w:val="24"/>
        </w:rPr>
        <w:t> </w:t>
      </w:r>
      <w:r w:rsidRPr="00F34B3C">
        <w:rPr>
          <w:sz w:val="24"/>
          <w:szCs w:val="24"/>
        </w:rPr>
        <w:t>počtu</w:t>
      </w:r>
      <w:r w:rsidR="007C3432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15 ks.</w:t>
      </w:r>
    </w:p>
    <w:p w:rsidR="00DD6305" w:rsidRPr="00F34B3C" w:rsidRDefault="00DD6305" w:rsidP="007551B1">
      <w:pPr>
        <w:rPr>
          <w:sz w:val="24"/>
          <w:szCs w:val="24"/>
        </w:rPr>
      </w:pPr>
    </w:p>
    <w:p w:rsidR="007551B1" w:rsidRDefault="007551B1" w:rsidP="007551B1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</w:t>
      </w:r>
      <w:r w:rsidR="00F34B3C">
        <w:rPr>
          <w:b/>
          <w:sz w:val="36"/>
          <w:szCs w:val="36"/>
        </w:rPr>
        <w:t xml:space="preserve">    </w:t>
      </w:r>
      <w:r>
        <w:rPr>
          <w:b/>
          <w:sz w:val="36"/>
          <w:szCs w:val="36"/>
        </w:rPr>
        <w:t>12</w:t>
      </w:r>
      <w:r w:rsidRPr="008644D1"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 xml:space="preserve"> Montáž a doprava</w:t>
      </w:r>
    </w:p>
    <w:p w:rsidR="007551B1" w:rsidRPr="00F34B3C" w:rsidRDefault="007551B1" w:rsidP="007551B1">
      <w:pPr>
        <w:rPr>
          <w:sz w:val="24"/>
          <w:szCs w:val="24"/>
        </w:rPr>
      </w:pPr>
      <w:r w:rsidRPr="00F34B3C">
        <w:rPr>
          <w:sz w:val="24"/>
          <w:szCs w:val="24"/>
        </w:rPr>
        <w:t>Požadujeme dopravu,</w:t>
      </w:r>
      <w:r w:rsidR="009A164C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 xml:space="preserve">vynášku a montáž rozpočítat do každého jednotlivého </w:t>
      </w:r>
      <w:r w:rsidR="009A164C">
        <w:rPr>
          <w:sz w:val="24"/>
          <w:szCs w:val="24"/>
        </w:rPr>
        <w:t xml:space="preserve">kusu </w:t>
      </w:r>
      <w:r w:rsidRPr="00F34B3C">
        <w:rPr>
          <w:sz w:val="24"/>
          <w:szCs w:val="24"/>
        </w:rPr>
        <w:t>nábytku a materiálu.</w:t>
      </w:r>
      <w:r w:rsidR="009A164C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 xml:space="preserve">Celý interiér na předání </w:t>
      </w:r>
      <w:r w:rsidR="00F34B3C" w:rsidRPr="00F34B3C">
        <w:rPr>
          <w:sz w:val="24"/>
          <w:szCs w:val="24"/>
        </w:rPr>
        <w:t xml:space="preserve">díla </w:t>
      </w:r>
      <w:r w:rsidRPr="00F34B3C">
        <w:rPr>
          <w:sz w:val="24"/>
          <w:szCs w:val="24"/>
        </w:rPr>
        <w:t>musí být uklizen včetně dodání všech bezpečnostních prvků např.</w:t>
      </w:r>
      <w:r w:rsidR="005A58A9">
        <w:rPr>
          <w:sz w:val="24"/>
          <w:szCs w:val="24"/>
        </w:rPr>
        <w:t xml:space="preserve"> </w:t>
      </w:r>
      <w:r w:rsidRPr="00F34B3C">
        <w:rPr>
          <w:sz w:val="24"/>
          <w:szCs w:val="24"/>
        </w:rPr>
        <w:t>označ</w:t>
      </w:r>
      <w:r w:rsidR="009A164C">
        <w:rPr>
          <w:sz w:val="24"/>
          <w:szCs w:val="24"/>
        </w:rPr>
        <w:t>e</w:t>
      </w:r>
      <w:r w:rsidRPr="00F34B3C">
        <w:rPr>
          <w:sz w:val="24"/>
          <w:szCs w:val="24"/>
        </w:rPr>
        <w:t>ní schodů apod.</w:t>
      </w:r>
      <w:r w:rsidR="009A164C">
        <w:rPr>
          <w:sz w:val="24"/>
          <w:szCs w:val="24"/>
        </w:rPr>
        <w:t xml:space="preserve"> </w:t>
      </w:r>
      <w:r w:rsidR="00575F2A" w:rsidRPr="00F34B3C">
        <w:rPr>
          <w:sz w:val="24"/>
          <w:szCs w:val="24"/>
        </w:rPr>
        <w:t>Dále budou dodány certifikáty k jednotlivým materiálům a výrobkům.</w:t>
      </w:r>
      <w:r w:rsidR="009A164C">
        <w:rPr>
          <w:sz w:val="24"/>
          <w:szCs w:val="24"/>
        </w:rPr>
        <w:t xml:space="preserve"> </w:t>
      </w:r>
      <w:r w:rsidR="00F34B3C" w:rsidRPr="00D566B4">
        <w:rPr>
          <w:b/>
          <w:sz w:val="24"/>
          <w:szCs w:val="24"/>
        </w:rPr>
        <w:t xml:space="preserve">Dodavatel </w:t>
      </w:r>
      <w:r w:rsidR="009A164C" w:rsidRPr="00D566B4">
        <w:rPr>
          <w:b/>
          <w:sz w:val="24"/>
          <w:szCs w:val="24"/>
        </w:rPr>
        <w:t>přiloží vzorky použitých materiálů</w:t>
      </w:r>
      <w:r w:rsidR="009A164C">
        <w:rPr>
          <w:sz w:val="24"/>
          <w:szCs w:val="24"/>
        </w:rPr>
        <w:t xml:space="preserve"> (</w:t>
      </w:r>
      <w:r w:rsidR="00396228">
        <w:rPr>
          <w:rFonts w:ascii="Tahoma" w:hAnsi="Tahoma" w:cs="Tahoma"/>
          <w:sz w:val="20"/>
          <w:szCs w:val="20"/>
        </w:rPr>
        <w:t>korpusová deska s laminem a hranou</w:t>
      </w:r>
      <w:r w:rsidR="00D566B4">
        <w:rPr>
          <w:sz w:val="24"/>
          <w:szCs w:val="24"/>
        </w:rPr>
        <w:t xml:space="preserve">, koberec, potahové látky) o minimálním rozměru 20×30 cm </w:t>
      </w:r>
      <w:r w:rsidR="00E643D4">
        <w:rPr>
          <w:sz w:val="24"/>
          <w:szCs w:val="24"/>
        </w:rPr>
        <w:t>do nabídky</w:t>
      </w:r>
      <w:r w:rsidR="00D566B4">
        <w:rPr>
          <w:sz w:val="24"/>
          <w:szCs w:val="24"/>
        </w:rPr>
        <w:t>,</w:t>
      </w:r>
      <w:r w:rsidR="00E643D4">
        <w:rPr>
          <w:sz w:val="24"/>
          <w:szCs w:val="24"/>
        </w:rPr>
        <w:t xml:space="preserve"> </w:t>
      </w:r>
      <w:r w:rsidR="00D566B4" w:rsidRPr="00D566B4">
        <w:rPr>
          <w:b/>
          <w:sz w:val="24"/>
          <w:szCs w:val="24"/>
        </w:rPr>
        <w:t>dále technickou</w:t>
      </w:r>
      <w:r w:rsidR="00E643D4" w:rsidRPr="00D566B4">
        <w:rPr>
          <w:b/>
          <w:sz w:val="24"/>
          <w:szCs w:val="24"/>
        </w:rPr>
        <w:t xml:space="preserve"> </w:t>
      </w:r>
      <w:r w:rsidR="00F34B3C" w:rsidRPr="00D566B4">
        <w:rPr>
          <w:b/>
          <w:sz w:val="24"/>
          <w:szCs w:val="24"/>
        </w:rPr>
        <w:t>specifikac</w:t>
      </w:r>
      <w:r w:rsidR="00D566B4" w:rsidRPr="00D566B4">
        <w:rPr>
          <w:b/>
          <w:sz w:val="24"/>
          <w:szCs w:val="24"/>
        </w:rPr>
        <w:t>i</w:t>
      </w:r>
      <w:r w:rsidR="00A14E36">
        <w:rPr>
          <w:b/>
          <w:sz w:val="24"/>
          <w:szCs w:val="24"/>
        </w:rPr>
        <w:t>,</w:t>
      </w:r>
      <w:r w:rsidR="00D566B4">
        <w:rPr>
          <w:sz w:val="24"/>
          <w:szCs w:val="24"/>
        </w:rPr>
        <w:t xml:space="preserve"> (</w:t>
      </w:r>
      <w:r w:rsidR="00E643D4">
        <w:rPr>
          <w:sz w:val="24"/>
          <w:szCs w:val="24"/>
        </w:rPr>
        <w:t>půdorys</w:t>
      </w:r>
      <w:r w:rsidR="00D566B4">
        <w:rPr>
          <w:sz w:val="24"/>
          <w:szCs w:val="24"/>
        </w:rPr>
        <w:t xml:space="preserve"> včetně </w:t>
      </w:r>
      <w:proofErr w:type="gramStart"/>
      <w:r w:rsidR="00D566B4">
        <w:rPr>
          <w:sz w:val="24"/>
          <w:szCs w:val="24"/>
        </w:rPr>
        <w:t>kót  a vlastní</w:t>
      </w:r>
      <w:proofErr w:type="gramEnd"/>
      <w:r w:rsidR="00D566B4">
        <w:rPr>
          <w:sz w:val="24"/>
          <w:szCs w:val="24"/>
        </w:rPr>
        <w:t xml:space="preserve"> barevnou</w:t>
      </w:r>
      <w:r w:rsidR="00E643D4">
        <w:rPr>
          <w:sz w:val="24"/>
          <w:szCs w:val="24"/>
        </w:rPr>
        <w:t xml:space="preserve"> 3</w:t>
      </w:r>
      <w:r w:rsidR="00D566B4">
        <w:rPr>
          <w:sz w:val="24"/>
          <w:szCs w:val="24"/>
        </w:rPr>
        <w:t>D vizualizaci jen, bude-li se odlišovat od projektu</w:t>
      </w:r>
      <w:r w:rsidR="009B01D6">
        <w:rPr>
          <w:sz w:val="24"/>
          <w:szCs w:val="24"/>
        </w:rPr>
        <w:t xml:space="preserve"> – např. jiné </w:t>
      </w:r>
      <w:r w:rsidR="00B20F65">
        <w:rPr>
          <w:sz w:val="24"/>
          <w:szCs w:val="24"/>
        </w:rPr>
        <w:t>roz</w:t>
      </w:r>
      <w:r w:rsidR="009B01D6">
        <w:rPr>
          <w:sz w:val="24"/>
          <w:szCs w:val="24"/>
        </w:rPr>
        <w:t>místění barev</w:t>
      </w:r>
      <w:r w:rsidR="00D566B4">
        <w:rPr>
          <w:sz w:val="24"/>
          <w:szCs w:val="24"/>
        </w:rPr>
        <w:t>)</w:t>
      </w:r>
      <w:r w:rsidR="00F34B3C">
        <w:rPr>
          <w:sz w:val="24"/>
          <w:szCs w:val="24"/>
        </w:rPr>
        <w:t>.</w:t>
      </w:r>
    </w:p>
    <w:p w:rsidR="007551B1" w:rsidRPr="00F9519A" w:rsidRDefault="007551B1">
      <w:pPr>
        <w:rPr>
          <w:szCs w:val="28"/>
        </w:rPr>
      </w:pPr>
    </w:p>
    <w:sectPr w:rsidR="007551B1" w:rsidRPr="00F9519A" w:rsidSect="005D7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savePreviewPicture/>
  <w:compat/>
  <w:rsids>
    <w:rsidRoot w:val="000643AF"/>
    <w:rsid w:val="000643AF"/>
    <w:rsid w:val="00080673"/>
    <w:rsid w:val="000B0E96"/>
    <w:rsid w:val="000D0FA8"/>
    <w:rsid w:val="00121729"/>
    <w:rsid w:val="001E1D19"/>
    <w:rsid w:val="001F0AE0"/>
    <w:rsid w:val="002225AD"/>
    <w:rsid w:val="002411B1"/>
    <w:rsid w:val="0030476E"/>
    <w:rsid w:val="0033303B"/>
    <w:rsid w:val="00337182"/>
    <w:rsid w:val="0038703C"/>
    <w:rsid w:val="00396228"/>
    <w:rsid w:val="003A608D"/>
    <w:rsid w:val="003E35CC"/>
    <w:rsid w:val="00401B3F"/>
    <w:rsid w:val="005158C9"/>
    <w:rsid w:val="00575F2A"/>
    <w:rsid w:val="005A58A9"/>
    <w:rsid w:val="005D79D0"/>
    <w:rsid w:val="005E28A7"/>
    <w:rsid w:val="0062138D"/>
    <w:rsid w:val="0062599A"/>
    <w:rsid w:val="006B024D"/>
    <w:rsid w:val="00717FBB"/>
    <w:rsid w:val="00747305"/>
    <w:rsid w:val="0075087C"/>
    <w:rsid w:val="007551B1"/>
    <w:rsid w:val="007C3432"/>
    <w:rsid w:val="00860DBA"/>
    <w:rsid w:val="008644D1"/>
    <w:rsid w:val="0091293A"/>
    <w:rsid w:val="009702B7"/>
    <w:rsid w:val="00991FDF"/>
    <w:rsid w:val="009A164C"/>
    <w:rsid w:val="009B01D6"/>
    <w:rsid w:val="009D5EC5"/>
    <w:rsid w:val="00A14E36"/>
    <w:rsid w:val="00AF163E"/>
    <w:rsid w:val="00B20F65"/>
    <w:rsid w:val="00B632FB"/>
    <w:rsid w:val="00BA18AC"/>
    <w:rsid w:val="00C115A9"/>
    <w:rsid w:val="00C178A7"/>
    <w:rsid w:val="00C42E9E"/>
    <w:rsid w:val="00C50322"/>
    <w:rsid w:val="00C862A2"/>
    <w:rsid w:val="00CC1840"/>
    <w:rsid w:val="00D3269E"/>
    <w:rsid w:val="00D40C14"/>
    <w:rsid w:val="00D566B4"/>
    <w:rsid w:val="00DD6305"/>
    <w:rsid w:val="00E4637E"/>
    <w:rsid w:val="00E621EE"/>
    <w:rsid w:val="00E643D4"/>
    <w:rsid w:val="00EE261B"/>
    <w:rsid w:val="00EE6163"/>
    <w:rsid w:val="00F34B3C"/>
    <w:rsid w:val="00F412B0"/>
    <w:rsid w:val="00F9519A"/>
    <w:rsid w:val="00FC6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79D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1412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Správce</dc:creator>
  <cp:lastModifiedBy>ptasek</cp:lastModifiedBy>
  <cp:revision>23</cp:revision>
  <dcterms:created xsi:type="dcterms:W3CDTF">2013-09-30T11:30:00Z</dcterms:created>
  <dcterms:modified xsi:type="dcterms:W3CDTF">2013-10-02T13:48:00Z</dcterms:modified>
</cp:coreProperties>
</file>