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:rsidR="007E4995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:rsidR="00240543" w:rsidRDefault="00240543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18"/>
              <w:szCs w:val="22"/>
              <w:u w:val="single"/>
              <w:lang w:eastAsia="en-US"/>
            </w:rPr>
          </w:pPr>
        </w:p>
        <w:p w:rsidR="00F91184" w:rsidRDefault="00F91184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18"/>
              <w:szCs w:val="22"/>
              <w:u w:val="single"/>
              <w:lang w:eastAsia="en-US"/>
            </w:rPr>
          </w:pPr>
        </w:p>
        <w:p w:rsidR="00F91184" w:rsidRPr="00240543" w:rsidRDefault="00F91184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18"/>
              <w:szCs w:val="22"/>
              <w:u w:val="single"/>
              <w:lang w:eastAsia="en-US"/>
            </w:rPr>
          </w:pPr>
        </w:p>
        <w:p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:rsidR="004D577D" w:rsidRPr="000478CA" w:rsidRDefault="00E57790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INTER-INFORM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:rsidR="004D577D" w:rsidRPr="000478CA" w:rsidRDefault="0071394D" w:rsidP="0049773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LTI1</w:t>
                </w:r>
                <w:r w:rsidR="0049773F">
                  <w:rPr>
                    <w:rFonts w:ascii="Calibri" w:eastAsia="Calibri" w:hAnsi="Calibri" w:cs="Times New Roman"/>
                    <w:b w:val="0"/>
                  </w:rPr>
                  <w:t>9</w:t>
                </w:r>
              </w:p>
            </w:tc>
          </w:tr>
        </w:tbl>
        <w:p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 – dd.mm.rrrr</w:t>
                </w:r>
              </w:p>
            </w:tc>
          </w:tr>
        </w:tbl>
        <w:p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:rsidR="001706F1" w:rsidRPr="001706F1" w:rsidRDefault="00EC76BC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9"/>
              <w:footerReference w:type="default" r:id="rId10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:rsidR="001706F1" w:rsidRDefault="001706F1" w:rsidP="001706F1">
      <w:pPr>
        <w:tabs>
          <w:tab w:val="left" w:pos="945"/>
        </w:tabs>
      </w:pPr>
    </w:p>
    <w:p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1" w:name="_Toc321140622"/>
      <w:bookmarkStart w:id="2" w:name="_Toc448134365"/>
      <w:r>
        <w:lastRenderedPageBreak/>
        <w:t>Identifikační údaje</w:t>
      </w:r>
      <w:bookmarkEnd w:id="1"/>
      <w:bookmarkEnd w:id="2"/>
    </w:p>
    <w:p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:rsidR="000243F9" w:rsidRPr="000243F9" w:rsidRDefault="00D57E83" w:rsidP="00D57E83">
      <w:pPr>
        <w:jc w:val="both"/>
      </w:pPr>
      <w:r>
        <w:t>…</w:t>
      </w:r>
    </w:p>
    <w:p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:rsidR="006A3B2A" w:rsidRPr="00057391" w:rsidRDefault="00D57E83" w:rsidP="00D57E83">
      <w:pPr>
        <w:jc w:val="both"/>
      </w:pPr>
      <w:r>
        <w:t>…</w:t>
      </w:r>
    </w:p>
    <w:p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:rsidR="005A5E8D" w:rsidRPr="00A93411" w:rsidRDefault="00D8079D" w:rsidP="00D8079D">
      <w:pPr>
        <w:rPr>
          <w:vertAlign w:val="subscript"/>
        </w:rPr>
      </w:pPr>
      <w:r>
        <w:t>VES1</w:t>
      </w:r>
      <w:r w:rsidR="00534C96">
        <w:t>9</w:t>
      </w:r>
      <w:r w:rsidR="00A93411">
        <w:rPr>
          <w:vertAlign w:val="subscript"/>
        </w:rPr>
        <w:t>INFORM</w:t>
      </w:r>
    </w:p>
    <w:p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:rsidR="00D57E83" w:rsidRPr="00D57E83" w:rsidRDefault="00D57E83" w:rsidP="00D57E83">
      <w:r>
        <w:t>INTER-EXCELLENCE</w:t>
      </w:r>
    </w:p>
    <w:p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:rsidR="00740EF6" w:rsidRPr="00740EF6" w:rsidRDefault="00A93411" w:rsidP="00A93411">
      <w:pPr>
        <w:jc w:val="both"/>
      </w:pPr>
      <w:r>
        <w:t>INTER-INFORM</w:t>
      </w:r>
    </w:p>
    <w:p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:rsidR="00216C98" w:rsidDel="00777F07" w:rsidRDefault="007C0202" w:rsidP="00F91184">
      <w:pPr>
        <w:jc w:val="both"/>
        <w:rPr>
          <w:del w:id="3" w:author="Autor"/>
        </w:rPr>
      </w:pPr>
      <w:r>
        <w:t>…</w:t>
      </w:r>
    </w:p>
    <w:p w:rsidR="00216C98" w:rsidRDefault="00216C98" w:rsidP="00F91184">
      <w:pPr>
        <w:jc w:val="both"/>
      </w:pPr>
    </w:p>
    <w:p w:rsidR="00216C98" w:rsidRDefault="00216C98" w:rsidP="00F91184">
      <w:pPr>
        <w:jc w:val="both"/>
      </w:pPr>
    </w:p>
    <w:p w:rsidR="00216C98" w:rsidRDefault="00216C98" w:rsidP="00F91184">
      <w:pPr>
        <w:jc w:val="both"/>
      </w:pPr>
    </w:p>
    <w:p w:rsidR="00216C98" w:rsidRDefault="00E17A86" w:rsidP="00216C98">
      <w:pPr>
        <w:pStyle w:val="Nadpis21"/>
        <w:numPr>
          <w:ilvl w:val="1"/>
          <w:numId w:val="3"/>
        </w:numPr>
        <w:jc w:val="both"/>
      </w:pPr>
      <w:r>
        <w:t xml:space="preserve">Význam </w:t>
      </w:r>
      <w:r w:rsidR="00045FB8">
        <w:t> </w:t>
      </w:r>
      <w:r w:rsidR="000169B9">
        <w:t>mezinárodní</w:t>
      </w:r>
      <w:r>
        <w:t>ho</w:t>
      </w:r>
      <w:r w:rsidR="000169B9">
        <w:t>/evropské</w:t>
      </w:r>
      <w:r>
        <w:t>ho</w:t>
      </w:r>
      <w:r w:rsidR="00216C98">
        <w:t xml:space="preserve"> programu nebo aktivit</w:t>
      </w:r>
      <w:r>
        <w:t>y</w:t>
      </w:r>
      <w:r w:rsidR="00045FB8">
        <w:t xml:space="preserve"> VaVaI</w:t>
      </w:r>
      <w:r>
        <w:t xml:space="preserve"> pro českou vědeckou obec a jeho popis</w:t>
      </w:r>
    </w:p>
    <w:p w:rsidR="00216C98" w:rsidRDefault="00216C98" w:rsidP="00216C98">
      <w:r>
        <w:t>……</w:t>
      </w:r>
    </w:p>
    <w:p w:rsidR="00216C98" w:rsidRDefault="00216C98" w:rsidP="00216C98"/>
    <w:p w:rsidR="00216C98" w:rsidRDefault="00216C98" w:rsidP="00216C98"/>
    <w:p w:rsidR="00216C98" w:rsidRPr="00216C98" w:rsidRDefault="00216C98" w:rsidP="00216C98"/>
    <w:p w:rsidR="000755D8" w:rsidRPr="00F91184" w:rsidRDefault="00216C98" w:rsidP="00216C98">
      <w:pPr>
        <w:pStyle w:val="Nadpis21"/>
        <w:numPr>
          <w:ilvl w:val="1"/>
          <w:numId w:val="3"/>
        </w:numPr>
        <w:jc w:val="both"/>
      </w:pPr>
      <w:r>
        <w:t>Popis aktivit vedoucích k vyššímu zapojení subjektů z ČR v evropských/mezinárodních programech/aktivitách</w:t>
      </w:r>
      <w:r w:rsidR="00E17A86">
        <w:t xml:space="preserve"> VaVaI</w:t>
      </w:r>
      <w:r w:rsidR="000755D8">
        <w:tab/>
      </w:r>
    </w:p>
    <w:p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:rsidR="00CE3FF0" w:rsidRDefault="00CE3FF0" w:rsidP="00CE3FF0">
      <w:pPr>
        <w:pStyle w:val="Odstavecseseznamem"/>
        <w:jc w:val="both"/>
      </w:pPr>
      <w:r w:rsidRPr="00CE3FF0">
        <w:t>…</w:t>
      </w:r>
    </w:p>
    <w:p w:rsidR="00CE3FF0" w:rsidRPr="00E06A66" w:rsidRDefault="00CE3FF0" w:rsidP="00CE3FF0">
      <w:pPr>
        <w:pStyle w:val="Odstavecseseznamem"/>
        <w:jc w:val="both"/>
      </w:pPr>
    </w:p>
    <w:p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:rsidR="00CE3FF0" w:rsidRDefault="00CE3FF0" w:rsidP="00CE3FF0">
      <w:pPr>
        <w:pStyle w:val="Odstavecseseznamem"/>
        <w:jc w:val="both"/>
      </w:pPr>
      <w:r w:rsidRPr="00CE3FF0">
        <w:t>…</w:t>
      </w:r>
    </w:p>
    <w:p w:rsidR="009A3CB9" w:rsidRDefault="009A3CB9" w:rsidP="00CE3FF0">
      <w:pPr>
        <w:pStyle w:val="Odstavecseseznamem"/>
        <w:jc w:val="both"/>
      </w:pPr>
    </w:p>
    <w:p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:rsidR="009A3CB9" w:rsidRPr="009A3CB9" w:rsidRDefault="00216C98" w:rsidP="00E17A86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Předpokládaný počet podaných návrhů projektů do evr</w:t>
            </w:r>
            <w:r w:rsidR="00E17A86">
              <w:rPr>
                <w:rFonts w:ascii="Arial CE" w:eastAsia="Times New Roman" w:hAnsi="Arial CE" w:cs="Arial CE"/>
                <w:sz w:val="18"/>
              </w:rPr>
              <w:t>opského</w:t>
            </w:r>
            <w:r>
              <w:rPr>
                <w:rFonts w:ascii="Arial CE" w:eastAsia="Times New Roman" w:hAnsi="Arial CE" w:cs="Arial CE"/>
                <w:sz w:val="18"/>
              </w:rPr>
              <w:t>/mezin</w:t>
            </w:r>
            <w:r w:rsidR="00E17A86">
              <w:rPr>
                <w:rFonts w:ascii="Arial CE" w:eastAsia="Times New Roman" w:hAnsi="Arial CE" w:cs="Arial CE"/>
                <w:sz w:val="18"/>
              </w:rPr>
              <w:t>árodního</w:t>
            </w:r>
            <w:r>
              <w:rPr>
                <w:rFonts w:ascii="Arial CE" w:eastAsia="Times New Roman" w:hAnsi="Arial CE" w:cs="Arial CE"/>
                <w:sz w:val="18"/>
              </w:rPr>
              <w:t xml:space="preserve"> programu/aktivity </w:t>
            </w:r>
            <w:r w:rsidR="00E17A86">
              <w:rPr>
                <w:rFonts w:ascii="Arial CE" w:eastAsia="Times New Roman" w:hAnsi="Arial CE" w:cs="Arial CE"/>
                <w:sz w:val="18"/>
              </w:rPr>
              <w:t>subjekty z ČR za asistence uchazeče</w:t>
            </w:r>
          </w:p>
        </w:tc>
        <w:tc>
          <w:tcPr>
            <w:tcW w:w="789" w:type="pct"/>
            <w:vAlign w:val="center"/>
            <w:hideMark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:rsidR="009A3CB9" w:rsidRPr="009A3CB9" w:rsidRDefault="00E17A86" w:rsidP="00E17A86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(z toho) </w:t>
            </w:r>
            <w:r w:rsidR="00216C98">
              <w:rPr>
                <w:rFonts w:ascii="Arial CE" w:eastAsia="Times New Roman" w:hAnsi="Arial CE" w:cs="Arial CE"/>
                <w:sz w:val="18"/>
              </w:rPr>
              <w:t>Předpokládaný počet podaných návrhů projektů do evr</w:t>
            </w:r>
            <w:r>
              <w:rPr>
                <w:rFonts w:ascii="Arial CE" w:eastAsia="Times New Roman" w:hAnsi="Arial CE" w:cs="Arial CE"/>
                <w:sz w:val="18"/>
              </w:rPr>
              <w:t>opského</w:t>
            </w:r>
            <w:r w:rsidR="00216C98">
              <w:rPr>
                <w:rFonts w:ascii="Arial CE" w:eastAsia="Times New Roman" w:hAnsi="Arial CE" w:cs="Arial CE"/>
                <w:sz w:val="18"/>
              </w:rPr>
              <w:t>/mezin</w:t>
            </w:r>
            <w:r>
              <w:rPr>
                <w:rFonts w:ascii="Arial CE" w:eastAsia="Times New Roman" w:hAnsi="Arial CE" w:cs="Arial CE"/>
                <w:sz w:val="18"/>
              </w:rPr>
              <w:t>árodního</w:t>
            </w:r>
            <w:r w:rsidR="00216C98">
              <w:rPr>
                <w:rFonts w:ascii="Arial CE" w:eastAsia="Times New Roman" w:hAnsi="Arial CE" w:cs="Arial CE"/>
                <w:sz w:val="18"/>
              </w:rPr>
              <w:t xml:space="preserve"> programu/aktivity </w:t>
            </w:r>
            <w:r>
              <w:rPr>
                <w:rFonts w:ascii="Arial CE" w:eastAsia="Times New Roman" w:hAnsi="Arial CE" w:cs="Arial CE"/>
                <w:sz w:val="18"/>
              </w:rPr>
              <w:t>uchazeče</w:t>
            </w:r>
          </w:p>
        </w:tc>
        <w:tc>
          <w:tcPr>
            <w:tcW w:w="78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:rsidR="009A3CB9" w:rsidRPr="009A3CB9" w:rsidRDefault="009A3CB9" w:rsidP="009A3CB9">
      <w:pPr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CD1067" w:rsidRDefault="00CD1067" w:rsidP="009A3CB9">
      <w:pPr>
        <w:jc w:val="both"/>
      </w:pPr>
    </w:p>
    <w:p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 xml:space="preserve">Popis cílů projektu </w:t>
      </w:r>
    </w:p>
    <w:p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lastRenderedPageBreak/>
        <w:t xml:space="preserve">Zahájení řešení etapy: </w:t>
      </w:r>
      <w:r w:rsidRPr="009A3CB9">
        <w:rPr>
          <w:b/>
          <w:color w:val="auto"/>
        </w:rPr>
        <w:t>MM/RRRR</w:t>
      </w:r>
    </w:p>
    <w:p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9A3CB9" w:rsidRPr="009A3CB9" w:rsidRDefault="009A3CB9" w:rsidP="009A3CB9">
      <w:pPr>
        <w:jc w:val="both"/>
      </w:pPr>
    </w:p>
    <w:p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9A3CB9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26610F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:rsidR="009A3CB9" w:rsidRPr="0026610F" w:rsidRDefault="009A3CB9" w:rsidP="009A3CB9">
      <w:pPr>
        <w:ind w:left="720"/>
        <w:contextualSpacing/>
        <w:jc w:val="both"/>
      </w:pPr>
    </w:p>
    <w:p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9A3CB9" w:rsidRPr="009A3CB9" w:rsidRDefault="009A3CB9" w:rsidP="0026610F">
      <w:pPr>
        <w:contextualSpacing/>
        <w:jc w:val="both"/>
      </w:pPr>
    </w:p>
    <w:p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:rsidR="009A3CB9" w:rsidRDefault="009A3CB9" w:rsidP="009A3CB9">
      <w:pPr>
        <w:jc w:val="both"/>
      </w:pPr>
    </w:p>
    <w:p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:rsidR="009A3CB9" w:rsidRDefault="004437D9" w:rsidP="004437D9">
      <w:pPr>
        <w:pStyle w:val="Nadpis21"/>
        <w:numPr>
          <w:ilvl w:val="1"/>
          <w:numId w:val="3"/>
        </w:numPr>
      </w:pPr>
      <w:r>
        <w:t>Strategie a metodika</w:t>
      </w:r>
    </w:p>
    <w:p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:rsidR="00675B0F" w:rsidRPr="00675B0F" w:rsidRDefault="00675B0F" w:rsidP="00675B0F">
      <w:pPr>
        <w:jc w:val="both"/>
      </w:pPr>
      <w:r>
        <w:t>…</w:t>
      </w:r>
    </w:p>
    <w:p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:rsidR="005B31BC" w:rsidRPr="005B31BC" w:rsidRDefault="005B31BC" w:rsidP="005B31BC">
      <w:pPr>
        <w:spacing w:after="0"/>
        <w:ind w:left="720"/>
        <w:contextualSpacing/>
        <w:jc w:val="both"/>
      </w:pPr>
    </w:p>
    <w:p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1"/>
        <w:gridCol w:w="3210"/>
        <w:gridCol w:w="1560"/>
        <w:gridCol w:w="1052"/>
        <w:gridCol w:w="1926"/>
      </w:tblGrid>
      <w:tr w:rsidR="003D7AF6" w:rsidRPr="005B31BC" w:rsidTr="003D7A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:rsidR="003D7AF6" w:rsidRPr="005B31BC" w:rsidRDefault="003D7AF6" w:rsidP="003D7AF6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70" w:type="pct"/>
            <w:vAlign w:val="center"/>
            <w:hideMark/>
          </w:tcPr>
          <w:p w:rsidR="003D7AF6" w:rsidRPr="005B31BC" w:rsidRDefault="003D7AF6" w:rsidP="003D7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60" w:type="pct"/>
            <w:vAlign w:val="center"/>
            <w:hideMark/>
          </w:tcPr>
          <w:p w:rsidR="003D7AF6" w:rsidRPr="005B31BC" w:rsidRDefault="003D7AF6" w:rsidP="003D7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:rsidR="003D7AF6" w:rsidRPr="005B31BC" w:rsidRDefault="003D7AF6" w:rsidP="003D7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062" w:type="pct"/>
          </w:tcPr>
          <w:p w:rsidR="003D7AF6" w:rsidRPr="005B31BC" w:rsidRDefault="003D7AF6" w:rsidP="003D7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3D7AF6" w:rsidRPr="005B31BC" w:rsidTr="003D7AF6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:rsidR="003D7AF6" w:rsidRPr="00C371DD" w:rsidRDefault="003D7AF6" w:rsidP="003D7AF6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77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62" w:type="pct"/>
            <w:vAlign w:val="center"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3D7AF6" w:rsidRPr="005B31BC" w:rsidTr="003D7AF6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:rsidR="003D7AF6" w:rsidRPr="00C371DD" w:rsidRDefault="003D7AF6" w:rsidP="003D7AF6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77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62" w:type="pct"/>
            <w:vAlign w:val="center"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3D7AF6" w:rsidRPr="005B31BC" w:rsidTr="003D7AF6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:rsidR="003D7AF6" w:rsidRPr="00C371DD" w:rsidRDefault="003D7AF6" w:rsidP="003D7AF6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77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62" w:type="pct"/>
            <w:vAlign w:val="center"/>
          </w:tcPr>
          <w:p w:rsidR="003D7AF6" w:rsidRPr="00C371DD" w:rsidRDefault="003D7AF6" w:rsidP="003D7AF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:rsidR="005B31BC" w:rsidRPr="005B31BC" w:rsidRDefault="005B31BC" w:rsidP="005B31BC"/>
    <w:p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:rsidR="005B31BC" w:rsidRPr="005B31BC" w:rsidRDefault="005B31BC" w:rsidP="005B31BC"/>
    <w:p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:rsidR="005B31BC" w:rsidRPr="005B31BC" w:rsidRDefault="005B31BC" w:rsidP="005B31BC">
      <w:pPr>
        <w:pBdr>
          <w:bottom w:val="single" w:sz="12" w:space="1" w:color="0070C0"/>
        </w:pBdr>
      </w:pPr>
    </w:p>
    <w:p w:rsidR="005B31BC" w:rsidRPr="005B31BC" w:rsidRDefault="005B31BC" w:rsidP="005B31BC">
      <w:pPr>
        <w:pBdr>
          <w:bottom w:val="single" w:sz="12" w:space="1" w:color="0070C0"/>
        </w:pBdr>
        <w:jc w:val="both"/>
      </w:pPr>
    </w:p>
    <w:p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:rsidR="005B31BC" w:rsidRPr="005B31BC" w:rsidRDefault="005B31BC" w:rsidP="005B31BC"/>
    <w:p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:rsidR="005B31BC" w:rsidRPr="005B31BC" w:rsidRDefault="005B31BC" w:rsidP="005B31BC">
      <w:pPr>
        <w:pBdr>
          <w:bottom w:val="single" w:sz="12" w:space="1" w:color="0070C0"/>
        </w:pBdr>
      </w:pPr>
    </w:p>
    <w:p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:rsidR="005B31BC" w:rsidRPr="005B31BC" w:rsidRDefault="005B31BC" w:rsidP="005B31BC">
      <w:pPr>
        <w:pBdr>
          <w:top w:val="single" w:sz="12" w:space="1" w:color="0070C0"/>
        </w:pBdr>
        <w:jc w:val="both"/>
      </w:pPr>
    </w:p>
    <w:p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:rsidR="005B31BC" w:rsidRPr="005B31BC" w:rsidRDefault="005B31BC" w:rsidP="005B31BC"/>
    <w:p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:rsidR="005B31BC" w:rsidRPr="005B31BC" w:rsidRDefault="005B31BC" w:rsidP="005B31BC">
      <w:pPr>
        <w:rPr>
          <w:sz w:val="18"/>
        </w:rPr>
      </w:pPr>
    </w:p>
    <w:p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:rsidR="005B31BC" w:rsidRPr="005B31BC" w:rsidRDefault="005B31BC" w:rsidP="005B31BC">
      <w:pPr>
        <w:rPr>
          <w:sz w:val="18"/>
        </w:rPr>
      </w:pPr>
    </w:p>
    <w:p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:rsidR="005B31BC" w:rsidRPr="005B31BC" w:rsidRDefault="005B31BC" w:rsidP="005B31BC">
      <w:pPr>
        <w:jc w:val="both"/>
        <w:rPr>
          <w:b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5B31BC" w:rsidRDefault="005B31BC" w:rsidP="005B31BC">
      <w:pPr>
        <w:jc w:val="both"/>
        <w:rPr>
          <w:b/>
          <w:color w:val="auto"/>
          <w:sz w:val="12"/>
        </w:rPr>
      </w:pPr>
    </w:p>
    <w:p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:rsidR="005B31BC" w:rsidRPr="005B31BC" w:rsidRDefault="005B31BC" w:rsidP="005B31BC">
      <w:pPr>
        <w:jc w:val="both"/>
        <w:rPr>
          <w:b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:rsidR="005B31BC" w:rsidRPr="005B31BC" w:rsidRDefault="005B31BC" w:rsidP="005B31BC">
      <w:pPr>
        <w:jc w:val="both"/>
        <w:rPr>
          <w:b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:rsidR="005B31BC" w:rsidRPr="005B31BC" w:rsidRDefault="005B31BC" w:rsidP="005B31BC">
      <w:pPr>
        <w:spacing w:after="0" w:line="240" w:lineRule="auto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:rsidR="005B31BC" w:rsidRPr="005B31BC" w:rsidRDefault="005B31BC" w:rsidP="005B31BC">
      <w:pPr>
        <w:spacing w:after="0" w:line="240" w:lineRule="auto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rPr>
          <w:rFonts w:cstheme="minorHAnsi"/>
        </w:rPr>
      </w:pPr>
    </w:p>
    <w:p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5B31BC" w:rsidRPr="005B31BC" w:rsidRDefault="005B31BC" w:rsidP="005B31BC">
      <w:pPr>
        <w:spacing w:after="0"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:rsidR="00A93411" w:rsidRDefault="00A93411" w:rsidP="00A93411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1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1723"/>
        <w:gridCol w:w="3404"/>
        <w:gridCol w:w="3423"/>
        <w:gridCol w:w="3423"/>
        <w:gridCol w:w="3416"/>
      </w:tblGrid>
      <w:tr w:rsidR="00E57790" w:rsidTr="00E57790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0" w:type="pct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vAlign w:val="center"/>
          </w:tcPr>
          <w:p w:rsidR="00E57790" w:rsidRPr="00D10EBB" w:rsidRDefault="00E57790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</w:tr>
      <w:tr w:rsidR="00E57790" w:rsidTr="00E5779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</w:tcPr>
          <w:p w:rsidR="00E57790" w:rsidRPr="00D10EBB" w:rsidRDefault="00E57790" w:rsidP="00010E44">
            <w:pPr>
              <w:rPr>
                <w:sz w:val="16"/>
                <w:szCs w:val="16"/>
              </w:rPr>
            </w:pPr>
          </w:p>
        </w:tc>
        <w:tc>
          <w:tcPr>
            <w:tcW w:w="1106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2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2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  <w:r w:rsidR="00F17016">
              <w:rPr>
                <w:b/>
                <w:sz w:val="16"/>
                <w:szCs w:val="16"/>
              </w:rPr>
              <w:t xml:space="preserve"> v tis. Kč</w:t>
            </w:r>
          </w:p>
        </w:tc>
        <w:tc>
          <w:tcPr>
            <w:tcW w:w="1110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2023</w:t>
            </w:r>
            <w:r w:rsidR="00F17016">
              <w:rPr>
                <w:b/>
                <w:sz w:val="16"/>
                <w:szCs w:val="16"/>
              </w:rPr>
              <w:t xml:space="preserve"> v tis. Kč</w:t>
            </w: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106" w:type="pct"/>
            <w:tcBorders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tcBorders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10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tcBorders>
              <w:top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106" w:type="pct"/>
            <w:tcBorders>
              <w:top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single" w:sz="12" w:space="0" w:color="0070C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Align w:val="center"/>
          </w:tcPr>
          <w:p w:rsidR="00E57790" w:rsidRPr="00D10EBB" w:rsidRDefault="00E57790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0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010E44" w:rsidRDefault="00010E44" w:rsidP="00010E44">
      <w:pPr>
        <w:rPr>
          <w:sz w:val="14"/>
        </w:rPr>
      </w:pPr>
      <w:r w:rsidRPr="004B286F">
        <w:rPr>
          <w:b/>
          <w:color w:val="FF0000"/>
          <w:sz w:val="14"/>
        </w:rPr>
        <w:t>Slovní zdůvodnění.</w:t>
      </w:r>
      <w:r w:rsidRPr="004B286F">
        <w:rPr>
          <w:color w:val="FF0000"/>
          <w:sz w:val="14"/>
        </w:rPr>
        <w:t xml:space="preserve"> </w:t>
      </w:r>
      <w:r w:rsidRPr="00F125C0">
        <w:rPr>
          <w:sz w:val="14"/>
        </w:rPr>
        <w:t>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  <w:r w:rsidR="00F17016">
        <w:rPr>
          <w:b/>
          <w:color w:val="FF0000"/>
          <w:sz w:val="14"/>
        </w:rPr>
        <w:t>)</w:t>
      </w:r>
    </w:p>
    <w:p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2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:rsidR="00010E44" w:rsidRPr="00DE41F8" w:rsidRDefault="00010E44" w:rsidP="00010E44">
      <w:pPr>
        <w:rPr>
          <w:sz w:val="14"/>
        </w:rPr>
      </w:pPr>
      <w:r w:rsidRPr="004B286F">
        <w:rPr>
          <w:b/>
          <w:color w:val="FF0000"/>
          <w:sz w:val="14"/>
        </w:rPr>
        <w:t>Slovní zdůvodnění.</w:t>
      </w:r>
      <w:r w:rsidRPr="004B286F">
        <w:rPr>
          <w:color w:val="FF0000"/>
          <w:sz w:val="14"/>
        </w:rPr>
        <w:t xml:space="preserve"> </w:t>
      </w:r>
      <w:r w:rsidRPr="00F125C0">
        <w:rPr>
          <w:sz w:val="14"/>
        </w:rPr>
        <w:t>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  <w:r w:rsidR="00F1701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1720"/>
        <w:gridCol w:w="3404"/>
        <w:gridCol w:w="3423"/>
        <w:gridCol w:w="3423"/>
        <w:gridCol w:w="3419"/>
      </w:tblGrid>
      <w:tr w:rsidR="00E57790" w:rsidTr="00E57790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41" w:type="pct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 w:val="restart"/>
            <w:vAlign w:val="center"/>
          </w:tcPr>
          <w:p w:rsidR="00E57790" w:rsidRPr="00D10EBB" w:rsidRDefault="00E57790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</w:tr>
      <w:tr w:rsidR="00E57790" w:rsidTr="00E57790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vAlign w:val="center"/>
          </w:tcPr>
          <w:p w:rsidR="00E57790" w:rsidRPr="00D10EBB" w:rsidRDefault="00E57790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2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2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1" w:type="pct"/>
            <w:vAlign w:val="center"/>
          </w:tcPr>
          <w:p w:rsidR="00E57790" w:rsidRPr="00D10EBB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2023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tcBorders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106" w:type="pct"/>
            <w:tcBorders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106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tcBorders>
              <w:top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106" w:type="pct"/>
            <w:tcBorders>
              <w:top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12" w:space="0" w:color="92D050"/>
            </w:tcBorders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Tr="00E57790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Align w:val="center"/>
          </w:tcPr>
          <w:p w:rsidR="00E57790" w:rsidRPr="00D10EBB" w:rsidRDefault="00E57790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106" w:type="pct"/>
            <w:vAlign w:val="center"/>
          </w:tcPr>
          <w:p w:rsidR="00E57790" w:rsidRPr="00D10EBB" w:rsidRDefault="00E57790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D10EBB" w:rsidRDefault="00E57790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730"/>
        <w:gridCol w:w="3398"/>
        <w:gridCol w:w="3419"/>
        <w:gridCol w:w="3419"/>
        <w:gridCol w:w="3423"/>
      </w:tblGrid>
      <w:tr w:rsidR="00E57790" w:rsidRPr="00010E44" w:rsidTr="00CB2513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438" w:type="pct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Merge w:val="restart"/>
            <w:vAlign w:val="center"/>
          </w:tcPr>
          <w:p w:rsidR="00E57790" w:rsidRPr="00010E44" w:rsidRDefault="00E57790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</w:tr>
      <w:tr w:rsidR="00E57790" w:rsidRPr="00010E44" w:rsidTr="00CB251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Merge/>
          </w:tcPr>
          <w:p w:rsidR="00E57790" w:rsidRPr="00010E44" w:rsidRDefault="00E57790" w:rsidP="00010E44">
            <w:pPr>
              <w:rPr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1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1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  <w:tc>
          <w:tcPr>
            <w:tcW w:w="1112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321BF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2023</w:t>
            </w:r>
            <w:r w:rsidR="00F17016">
              <w:rPr>
                <w:b/>
                <w:sz w:val="16"/>
                <w:szCs w:val="16"/>
              </w:rPr>
              <w:t xml:space="preserve"> v tis. Kč</w:t>
            </w: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tcBorders>
              <w:bottom w:val="single" w:sz="12" w:space="0" w:color="002060"/>
            </w:tcBorders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104" w:type="pct"/>
            <w:tcBorders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10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104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tcBorders>
              <w:top w:val="single" w:sz="12" w:space="0" w:color="002060"/>
            </w:tcBorders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790" w:rsidRPr="00010E44" w:rsidTr="00CB251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pct"/>
            <w:vAlign w:val="center"/>
          </w:tcPr>
          <w:p w:rsidR="00E57790" w:rsidRPr="00010E44" w:rsidRDefault="00E57790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104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1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112" w:type="pct"/>
            <w:vAlign w:val="center"/>
          </w:tcPr>
          <w:p w:rsidR="00E57790" w:rsidRPr="00010E44" w:rsidRDefault="00E57790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010E44" w:rsidRPr="00F17016" w:rsidRDefault="00010E44" w:rsidP="00010E44">
      <w:pPr>
        <w:rPr>
          <w:sz w:val="14"/>
        </w:rPr>
        <w:sectPr w:rsidR="00010E44" w:rsidRPr="00F17016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4B286F">
        <w:rPr>
          <w:b/>
          <w:color w:val="FF0000"/>
          <w:sz w:val="14"/>
        </w:rPr>
        <w:t>Slovní zdůvodnění.</w:t>
      </w:r>
      <w:r w:rsidRPr="004B286F">
        <w:rPr>
          <w:color w:val="FF0000"/>
          <w:sz w:val="14"/>
        </w:rPr>
        <w:t xml:space="preserve"> </w:t>
      </w:r>
      <w:r w:rsidRPr="00F125C0">
        <w:rPr>
          <w:sz w:val="14"/>
        </w:rPr>
        <w:t>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  <w:r w:rsidR="00F17016">
        <w:rPr>
          <w:sz w:val="14"/>
        </w:rPr>
        <w:t>)</w:t>
      </w:r>
    </w:p>
    <w:p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:rsidR="00DC1BDC" w:rsidRDefault="00DC1BDC" w:rsidP="00782986">
      <w:pPr>
        <w:jc w:val="both"/>
      </w:pPr>
      <w:r>
        <w:t>…</w:t>
      </w:r>
    </w:p>
    <w:p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:rsidR="00DC1BDC" w:rsidRDefault="00DC1BDC" w:rsidP="00782986">
      <w:pPr>
        <w:jc w:val="both"/>
      </w:pPr>
      <w:r>
        <w:t>…</w:t>
      </w:r>
    </w:p>
    <w:p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:rsidR="00DC1BDC" w:rsidRDefault="00DC1BDC" w:rsidP="00782986">
      <w:pPr>
        <w:jc w:val="both"/>
      </w:pPr>
      <w:r>
        <w:t>…</w:t>
      </w:r>
    </w:p>
    <w:p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:rsidR="00DC1BDC" w:rsidRDefault="00DC1BDC" w:rsidP="00782986">
      <w:pPr>
        <w:jc w:val="both"/>
      </w:pPr>
      <w:r>
        <w:t>…</w:t>
      </w:r>
    </w:p>
    <w:p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:rsidR="00DC1BDC" w:rsidRDefault="00DC1BDC" w:rsidP="00782986">
      <w:pPr>
        <w:jc w:val="both"/>
      </w:pPr>
      <w:r>
        <w:t>Vyberte z dokumentu klasifikace oborů</w:t>
      </w:r>
    </w:p>
    <w:p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:rsidR="00782986" w:rsidRDefault="00782986" w:rsidP="00782986">
      <w:pPr>
        <w:jc w:val="both"/>
      </w:pPr>
      <w:r>
        <w:t>Vyberte z dokumentu klasifikace oborů</w:t>
      </w:r>
    </w:p>
    <w:p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:rsidR="00DC1BDC" w:rsidRDefault="00782986" w:rsidP="00782986">
      <w:pPr>
        <w:jc w:val="both"/>
      </w:pPr>
      <w:r>
        <w:t>Vyberte z dokumentu klasifikace oborů</w:t>
      </w:r>
    </w:p>
    <w:p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:rsidR="00782986" w:rsidRDefault="00782986" w:rsidP="00782986">
      <w:pPr>
        <w:tabs>
          <w:tab w:val="left" w:pos="4035"/>
        </w:tabs>
      </w:pPr>
    </w:p>
    <w:p w:rsidR="00FC1F2D" w:rsidRDefault="00FC1F2D" w:rsidP="00FC1F2D"/>
    <w:p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:rsidR="00FC1F2D" w:rsidRDefault="00E57790" w:rsidP="00E57790">
      <w:pPr>
        <w:pStyle w:val="Nadpis21"/>
      </w:pPr>
      <w:r>
        <w:t xml:space="preserve">7.9    </w:t>
      </w:r>
      <w:r w:rsidR="00A30950">
        <w:t>NACE kód</w:t>
      </w:r>
    </w:p>
    <w:p w:rsidR="00675B0F" w:rsidRPr="002D145D" w:rsidRDefault="00EC76BC" w:rsidP="00675B0F">
      <w:pPr>
        <w:jc w:val="both"/>
        <w:rPr>
          <w:rFonts w:cstheme="minorHAnsi"/>
        </w:rPr>
      </w:pPr>
      <w:hyperlink r:id="rId13" w:history="1">
        <w:r w:rsidR="002D145D" w:rsidRPr="002D145D">
          <w:rPr>
            <w:rStyle w:val="Hypertextovodkaz"/>
            <w:rFonts w:cstheme="minorHAnsi"/>
          </w:rPr>
          <w:t>http://ec.europa.eu/competition/mergers/cases/index/nace_all.html</w:t>
        </w:r>
      </w:hyperlink>
    </w:p>
    <w:p w:rsidR="00FC1F2D" w:rsidRDefault="00FC1F2D" w:rsidP="00010E44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:rsidR="00FC1F2D" w:rsidRDefault="00FC1F2D" w:rsidP="004B286F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:rsidR="00FC1F2D" w:rsidRPr="00010E44" w:rsidRDefault="007F03FE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</w:t>
      </w:r>
      <w:r>
        <w:rPr>
          <w:b/>
          <w:color w:val="auto"/>
        </w:rPr>
        <w:t>jektu podprogramu INTER-INFORM</w:t>
      </w:r>
    </w:p>
    <w:p w:rsidR="00FC1F2D" w:rsidRDefault="00FC1F2D" w:rsidP="00FC1F2D">
      <w:pPr>
        <w:pStyle w:val="Odstavecseseznamem"/>
        <w:jc w:val="both"/>
      </w:pPr>
      <w:r>
        <w:t xml:space="preserve">Zde obecně popište Váš projekt. Tato část bude zasílána možným oponentům, aby se vyjádřili, zda jsou schopni a ochotni projekt oponovat. </w:t>
      </w:r>
      <w:r w:rsidR="007F03FE">
        <w:t>Anotace bude zaslána</w:t>
      </w:r>
      <w:r>
        <w:t xml:space="preserve"> možným oponentům, kteří se ještě nezavázali mlčenlivostí, proto zvažte, jaké informace v této části uvedete.</w:t>
      </w:r>
    </w:p>
    <w:p w:rsidR="00F91184" w:rsidRDefault="00FC1F2D" w:rsidP="00F91184">
      <w:pPr>
        <w:pStyle w:val="Odstavecseseznamem"/>
        <w:jc w:val="both"/>
      </w:pPr>
      <w:r>
        <w:t>Doporučený rozsah ½ - 1 strana A4</w:t>
      </w:r>
    </w:p>
    <w:p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:rsidR="00A30950" w:rsidRDefault="00A30950" w:rsidP="00A30950">
      <w:pPr>
        <w:pStyle w:val="Odstavecseseznamem"/>
        <w:rPr>
          <w:b/>
          <w:color w:val="auto"/>
        </w:rPr>
      </w:pPr>
      <w:r w:rsidRPr="00A30950">
        <w:t>…</w:t>
      </w:r>
    </w:p>
    <w:p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Vyplněný excelovský soubor finanční tabulky návrhu projektu</w:t>
      </w:r>
    </w:p>
    <w:p w:rsidR="00A30950" w:rsidRDefault="00A30950" w:rsidP="00A30950">
      <w:pPr>
        <w:pStyle w:val="Odstavecseseznamem"/>
        <w:rPr>
          <w:b/>
          <w:color w:val="auto"/>
        </w:rPr>
      </w:pPr>
      <w:r w:rsidRPr="00A30950">
        <w:t>…</w:t>
      </w:r>
    </w:p>
    <w:p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:rsidR="00A30950" w:rsidRDefault="00A30950" w:rsidP="004B286F">
      <w:pPr>
        <w:pStyle w:val="Odstavecseseznamem"/>
        <w:numPr>
          <w:ilvl w:val="0"/>
          <w:numId w:val="21"/>
        </w:numPr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:rsidR="004B286F" w:rsidRDefault="004B286F" w:rsidP="004B286F">
      <w:pPr>
        <w:pStyle w:val="Odstavecseseznamem"/>
        <w:numPr>
          <w:ilvl w:val="0"/>
          <w:numId w:val="21"/>
        </w:numPr>
        <w:jc w:val="both"/>
      </w:pPr>
      <w:r>
        <w:rPr>
          <w:color w:val="000000"/>
        </w:rPr>
        <w:t xml:space="preserve">poskytnutí  </w:t>
      </w:r>
      <w:r w:rsidRPr="00E20030">
        <w:rPr>
          <w:color w:val="000000"/>
        </w:rPr>
        <w:t xml:space="preserve">osobních údajů </w:t>
      </w:r>
      <w:r>
        <w:rPr>
          <w:color w:val="000000"/>
        </w:rPr>
        <w:t xml:space="preserve">všech statutárních zástupců organizace </w:t>
      </w:r>
      <w:r w:rsidRPr="00E20030">
        <w:rPr>
          <w:color w:val="000000"/>
        </w:rPr>
        <w:t>za ú</w:t>
      </w:r>
      <w:r>
        <w:rPr>
          <w:color w:val="000000"/>
        </w:rPr>
        <w:t>čelem výpisu z Rejstříku trestů (po vyhlášení výsledků vyplňuje příjemce podpory)</w:t>
      </w:r>
    </w:p>
    <w:p w:rsidR="00A30950" w:rsidRDefault="00A30950" w:rsidP="00A30950">
      <w:pPr>
        <w:pStyle w:val="Odstavecseseznamem"/>
        <w:rPr>
          <w:b/>
          <w:color w:val="auto"/>
        </w:rPr>
      </w:pPr>
    </w:p>
    <w:p w:rsidR="00A30950" w:rsidRPr="00A30950" w:rsidRDefault="00A30950" w:rsidP="00A30950">
      <w:pPr>
        <w:rPr>
          <w:b/>
          <w:color w:val="auto"/>
        </w:rPr>
      </w:pPr>
    </w:p>
    <w:p w:rsidR="00FC1F2D" w:rsidRDefault="000C0F8A" w:rsidP="001706F1">
      <w:pPr>
        <w:pStyle w:val="Nadpis21"/>
        <w:numPr>
          <w:ilvl w:val="1"/>
          <w:numId w:val="14"/>
        </w:numPr>
      </w:pPr>
      <w:r>
        <w:lastRenderedPageBreak/>
        <w:t>Ostatní přílohy</w:t>
      </w:r>
    </w:p>
    <w:p w:rsidR="000C0F8A" w:rsidRDefault="000C0F8A" w:rsidP="000C0F8A">
      <w:r>
        <w:t>V případě potřeby přiložte další dokumenty, které považujete za podstatné.</w:t>
      </w:r>
    </w:p>
    <w:p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:rsidR="00AE24A0" w:rsidRDefault="00EC76BC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:rsidR="00AE24A0" w:rsidRDefault="00EC76BC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:rsidR="00AE24A0" w:rsidRDefault="00EC76BC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:rsidR="00AE24A0" w:rsidRDefault="00EC76BC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:rsidR="00AE24A0" w:rsidRPr="000C0F8A" w:rsidRDefault="00EC76BC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:rsidR="000417E2" w:rsidRPr="000417E2" w:rsidRDefault="000417E2" w:rsidP="000417E2"/>
    <w:sectPr w:rsidR="000417E2" w:rsidRPr="000417E2" w:rsidSect="00E0632A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6BC" w:rsidRDefault="00EC76BC">
      <w:pPr>
        <w:spacing w:after="0" w:line="240" w:lineRule="auto"/>
      </w:pPr>
      <w:r>
        <w:separator/>
      </w:r>
    </w:p>
    <w:p w:rsidR="00EC76BC" w:rsidRDefault="00EC76BC"/>
    <w:p w:rsidR="00EC76BC" w:rsidRDefault="00EC76BC"/>
  </w:endnote>
  <w:endnote w:type="continuationSeparator" w:id="0">
    <w:p w:rsidR="00EC76BC" w:rsidRDefault="00EC76BC">
      <w:pPr>
        <w:spacing w:after="0" w:line="240" w:lineRule="auto"/>
      </w:pPr>
      <w:r>
        <w:continuationSeparator/>
      </w:r>
    </w:p>
    <w:p w:rsidR="00EC76BC" w:rsidRDefault="00EC76BC"/>
    <w:p w:rsidR="00EC76BC" w:rsidRDefault="00EC7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:rsidR="000169B9" w:rsidRDefault="000169B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0D8">
          <w:rPr>
            <w:noProof/>
          </w:rPr>
          <w:t xml:space="preserve"> </w:t>
        </w:r>
        <w:r>
          <w:fldChar w:fldCharType="end"/>
        </w:r>
      </w:p>
    </w:sdtContent>
  </w:sdt>
  <w:p w:rsidR="000169B9" w:rsidRDefault="000169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6BC" w:rsidRDefault="00EC76BC">
      <w:pPr>
        <w:spacing w:after="0" w:line="240" w:lineRule="auto"/>
      </w:pPr>
      <w:r>
        <w:separator/>
      </w:r>
    </w:p>
    <w:p w:rsidR="00EC76BC" w:rsidRDefault="00EC76BC"/>
    <w:p w:rsidR="00EC76BC" w:rsidRDefault="00EC76BC"/>
  </w:footnote>
  <w:footnote w:type="continuationSeparator" w:id="0">
    <w:p w:rsidR="00EC76BC" w:rsidRDefault="00EC76BC">
      <w:pPr>
        <w:spacing w:after="0" w:line="240" w:lineRule="auto"/>
      </w:pPr>
      <w:r>
        <w:continuationSeparator/>
      </w:r>
    </w:p>
    <w:p w:rsidR="00EC76BC" w:rsidRDefault="00EC76BC"/>
    <w:p w:rsidR="00EC76BC" w:rsidRDefault="00EC76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9B9" w:rsidRDefault="000169B9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:rsidR="000169B9" w:rsidRDefault="000169B9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:rsidR="000169B9" w:rsidRPr="000568A2" w:rsidRDefault="000169B9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:rsidR="000169B9" w:rsidRDefault="000169B9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844D70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169B9" w:rsidTr="00D42714">
      <w:trPr>
        <w:trHeight w:hRule="exact" w:val="720"/>
      </w:trPr>
      <w:tc>
        <w:tcPr>
          <w:tcW w:w="9072" w:type="dxa"/>
          <w:vAlign w:val="bottom"/>
        </w:tcPr>
        <w:p w:rsidR="000169B9" w:rsidRDefault="000169B9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37470A">
            <w:rPr>
              <w:noProof/>
            </w:rPr>
            <w:fldChar w:fldCharType="begin"/>
          </w:r>
          <w:r w:rsidR="0037470A">
            <w:rPr>
              <w:noProof/>
            </w:rPr>
            <w:instrText xml:space="preserve"> STYLEREF  "Nadpis 11" </w:instrText>
          </w:r>
          <w:r w:rsidR="0037470A">
            <w:rPr>
              <w:noProof/>
            </w:rPr>
            <w:fldChar w:fldCharType="separate"/>
          </w:r>
          <w:r w:rsidR="003270D8">
            <w:rPr>
              <w:noProof/>
            </w:rPr>
            <w:instrText>Představení projektu</w:instrText>
          </w:r>
          <w:r w:rsidR="0037470A">
            <w:rPr>
              <w:noProof/>
            </w:rPr>
            <w:fldChar w:fldCharType="end"/>
          </w:r>
          <w:r>
            <w:instrText>&lt;&gt; “Error*” “</w:instrText>
          </w:r>
          <w:r w:rsidR="0037470A">
            <w:rPr>
              <w:noProof/>
            </w:rPr>
            <w:fldChar w:fldCharType="begin"/>
          </w:r>
          <w:r w:rsidR="0037470A">
            <w:rPr>
              <w:noProof/>
            </w:rPr>
            <w:instrText xml:space="preserve"> STYLEREF  "Nadpis 11" </w:instrText>
          </w:r>
          <w:r w:rsidR="0037470A">
            <w:rPr>
              <w:noProof/>
            </w:rPr>
            <w:fldChar w:fldCharType="separate"/>
          </w:r>
          <w:r w:rsidR="003270D8">
            <w:rPr>
              <w:noProof/>
            </w:rPr>
            <w:instrText>Představení projektu</w:instrText>
          </w:r>
          <w:r w:rsidR="0037470A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3270D8">
            <w:rPr>
              <w:noProof/>
            </w:rPr>
            <w:t xml:space="preserve">Představení projektu </w:t>
          </w:r>
          <w:r>
            <w:fldChar w:fldCharType="end"/>
          </w:r>
        </w:p>
      </w:tc>
    </w:tr>
    <w:tr w:rsidR="000169B9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:rsidR="000169B9" w:rsidRDefault="000169B9">
          <w:pPr>
            <w:rPr>
              <w:sz w:val="10"/>
            </w:rPr>
          </w:pPr>
        </w:p>
      </w:tc>
    </w:tr>
  </w:tbl>
  <w:p w:rsidR="000169B9" w:rsidRDefault="000169B9">
    <w:r w:rsidRPr="00E146D7">
      <w:rPr>
        <w:rFonts w:ascii="Times New Roman" w:eastAsia="Times New Roman" w:hAnsi="Times New Roman" w:cs="Times New Roman"/>
        <w:b/>
        <w:bCs/>
        <w:noProof/>
        <w:color w:val="000000"/>
        <w:kern w:val="3"/>
        <w:sz w:val="48"/>
        <w:szCs w:val="48"/>
      </w:rPr>
      <w:drawing>
        <wp:anchor distT="0" distB="0" distL="114300" distR="114300" simplePos="0" relativeHeight="251679744" behindDoc="0" locked="0" layoutInCell="1" allowOverlap="1" wp14:anchorId="38B3A373" wp14:editId="2B7036CD">
          <wp:simplePos x="0" y="0"/>
          <wp:positionH relativeFrom="margin">
            <wp:align>left</wp:align>
          </wp:positionH>
          <wp:positionV relativeFrom="paragraph">
            <wp:posOffset>-734060</wp:posOffset>
          </wp:positionV>
          <wp:extent cx="2438400" cy="584835"/>
          <wp:effectExtent l="0" t="0" r="0" b="5715"/>
          <wp:wrapNone/>
          <wp:docPr id="7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9B9" w:rsidRDefault="000169B9">
    <w:r w:rsidRPr="00E146D7">
      <w:rPr>
        <w:rFonts w:ascii="Times New Roman" w:eastAsia="Times New Roman" w:hAnsi="Times New Roman" w:cs="Times New Roman"/>
        <w:b/>
        <w:bCs/>
        <w:noProof/>
        <w:color w:val="000000"/>
        <w:kern w:val="3"/>
        <w:sz w:val="48"/>
        <w:szCs w:val="48"/>
      </w:rPr>
      <w:drawing>
        <wp:anchor distT="0" distB="0" distL="114300" distR="114300" simplePos="0" relativeHeight="251681792" behindDoc="0" locked="0" layoutInCell="1" allowOverlap="1" wp14:anchorId="2A50DFE5" wp14:editId="1ED45AE0">
          <wp:simplePos x="0" y="0"/>
          <wp:positionH relativeFrom="margin">
            <wp:posOffset>8153399</wp:posOffset>
          </wp:positionH>
          <wp:positionV relativeFrom="paragraph">
            <wp:posOffset>635</wp:posOffset>
          </wp:positionV>
          <wp:extent cx="1514475" cy="363238"/>
          <wp:effectExtent l="0" t="0" r="0" b="0"/>
          <wp:wrapNone/>
          <wp:docPr id="5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504" cy="3646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169B9" w:rsidTr="00D42714">
      <w:trPr>
        <w:trHeight w:hRule="exact" w:val="720"/>
      </w:trPr>
      <w:tc>
        <w:tcPr>
          <w:tcW w:w="9072" w:type="dxa"/>
          <w:vAlign w:val="bottom"/>
        </w:tcPr>
        <w:p w:rsidR="000169B9" w:rsidRDefault="000169B9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37470A">
            <w:rPr>
              <w:noProof/>
            </w:rPr>
            <w:fldChar w:fldCharType="begin"/>
          </w:r>
          <w:r w:rsidR="0037470A">
            <w:rPr>
              <w:noProof/>
            </w:rPr>
            <w:instrText xml:space="preserve"> STYLEREF  "Nadpis 11" </w:instrText>
          </w:r>
          <w:r w:rsidR="0037470A">
            <w:rPr>
              <w:noProof/>
            </w:rPr>
            <w:fldChar w:fldCharType="separate"/>
          </w:r>
          <w:r w:rsidR="003270D8">
            <w:rPr>
              <w:noProof/>
            </w:rPr>
            <w:instrText>Nápověda</w:instrText>
          </w:r>
          <w:r w:rsidR="0037470A">
            <w:rPr>
              <w:noProof/>
            </w:rPr>
            <w:fldChar w:fldCharType="end"/>
          </w:r>
          <w:r>
            <w:instrText>&lt;&gt; “Error*” “</w:instrText>
          </w:r>
          <w:r w:rsidR="0037470A">
            <w:rPr>
              <w:noProof/>
            </w:rPr>
            <w:fldChar w:fldCharType="begin"/>
          </w:r>
          <w:r w:rsidR="0037470A">
            <w:rPr>
              <w:noProof/>
            </w:rPr>
            <w:instrText xml:space="preserve"> STYLEREF  "Nadpis 11" </w:instrText>
          </w:r>
          <w:r w:rsidR="0037470A">
            <w:rPr>
              <w:noProof/>
            </w:rPr>
            <w:fldChar w:fldCharType="separate"/>
          </w:r>
          <w:r w:rsidR="003270D8">
            <w:rPr>
              <w:noProof/>
            </w:rPr>
            <w:instrText>Nápověda</w:instrText>
          </w:r>
          <w:r w:rsidR="0037470A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3270D8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0169B9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:rsidR="000169B9" w:rsidRDefault="000169B9">
          <w:pPr>
            <w:rPr>
              <w:sz w:val="10"/>
            </w:rPr>
          </w:pPr>
        </w:p>
      </w:tc>
    </w:tr>
  </w:tbl>
  <w:p w:rsidR="000169B9" w:rsidRDefault="000169B9">
    <w:r w:rsidRPr="00E146D7">
      <w:rPr>
        <w:rFonts w:ascii="Times New Roman" w:eastAsia="Times New Roman" w:hAnsi="Times New Roman" w:cs="Times New Roman"/>
        <w:b/>
        <w:bCs/>
        <w:noProof/>
        <w:color w:val="000000"/>
        <w:kern w:val="3"/>
        <w:sz w:val="48"/>
        <w:szCs w:val="48"/>
      </w:rPr>
      <w:drawing>
        <wp:anchor distT="0" distB="0" distL="114300" distR="114300" simplePos="0" relativeHeight="251683840" behindDoc="0" locked="0" layoutInCell="1" allowOverlap="1" wp14:anchorId="5C5E83B3" wp14:editId="7CB55F7B">
          <wp:simplePos x="0" y="0"/>
          <wp:positionH relativeFrom="margin">
            <wp:align>left</wp:align>
          </wp:positionH>
          <wp:positionV relativeFrom="paragraph">
            <wp:posOffset>-753110</wp:posOffset>
          </wp:positionV>
          <wp:extent cx="2438400" cy="584835"/>
          <wp:effectExtent l="0" t="0" r="0" b="5715"/>
          <wp:wrapNone/>
          <wp:docPr id="4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6523159"/>
    <w:multiLevelType w:val="hybridMultilevel"/>
    <w:tmpl w:val="DD1E598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7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0"/>
  </w:num>
  <w:num w:numId="18">
    <w:abstractNumId w:val="15"/>
  </w:num>
  <w:num w:numId="19">
    <w:abstractNumId w:val="18"/>
  </w:num>
  <w:num w:numId="20">
    <w:abstractNumId w:val="4"/>
  </w:num>
  <w:num w:numId="21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9B9"/>
    <w:rsid w:val="00017220"/>
    <w:rsid w:val="000243F9"/>
    <w:rsid w:val="00024ED0"/>
    <w:rsid w:val="00031735"/>
    <w:rsid w:val="00033E6F"/>
    <w:rsid w:val="000367C1"/>
    <w:rsid w:val="00040F06"/>
    <w:rsid w:val="000417E2"/>
    <w:rsid w:val="00045FB8"/>
    <w:rsid w:val="000478CA"/>
    <w:rsid w:val="000568A2"/>
    <w:rsid w:val="00057391"/>
    <w:rsid w:val="0007086E"/>
    <w:rsid w:val="00071177"/>
    <w:rsid w:val="00074A7A"/>
    <w:rsid w:val="000755D8"/>
    <w:rsid w:val="00076F6F"/>
    <w:rsid w:val="000A0E21"/>
    <w:rsid w:val="000C0F8A"/>
    <w:rsid w:val="000E1A6B"/>
    <w:rsid w:val="000F1C52"/>
    <w:rsid w:val="000F7121"/>
    <w:rsid w:val="00136BAE"/>
    <w:rsid w:val="00161A73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6C98"/>
    <w:rsid w:val="002177E8"/>
    <w:rsid w:val="00240543"/>
    <w:rsid w:val="0026610F"/>
    <w:rsid w:val="00277CD5"/>
    <w:rsid w:val="002A4A01"/>
    <w:rsid w:val="002B51CD"/>
    <w:rsid w:val="002B5EF3"/>
    <w:rsid w:val="002B6DA0"/>
    <w:rsid w:val="002C494C"/>
    <w:rsid w:val="002D145D"/>
    <w:rsid w:val="002E00FC"/>
    <w:rsid w:val="002F0C2F"/>
    <w:rsid w:val="003062E5"/>
    <w:rsid w:val="003224CE"/>
    <w:rsid w:val="003270D8"/>
    <w:rsid w:val="003713E4"/>
    <w:rsid w:val="0037470A"/>
    <w:rsid w:val="00375A4E"/>
    <w:rsid w:val="00393F43"/>
    <w:rsid w:val="003D237F"/>
    <w:rsid w:val="003D6956"/>
    <w:rsid w:val="003D7AF6"/>
    <w:rsid w:val="003E29E7"/>
    <w:rsid w:val="004437D9"/>
    <w:rsid w:val="004547B2"/>
    <w:rsid w:val="004773EB"/>
    <w:rsid w:val="0049773F"/>
    <w:rsid w:val="004A6AAF"/>
    <w:rsid w:val="004B286F"/>
    <w:rsid w:val="004B6E44"/>
    <w:rsid w:val="004B7336"/>
    <w:rsid w:val="004D577D"/>
    <w:rsid w:val="004E5776"/>
    <w:rsid w:val="0050736A"/>
    <w:rsid w:val="00534C96"/>
    <w:rsid w:val="005350B9"/>
    <w:rsid w:val="0054197D"/>
    <w:rsid w:val="005505EE"/>
    <w:rsid w:val="00554C47"/>
    <w:rsid w:val="00554F3F"/>
    <w:rsid w:val="00561B52"/>
    <w:rsid w:val="00562E3A"/>
    <w:rsid w:val="005917F3"/>
    <w:rsid w:val="0059403B"/>
    <w:rsid w:val="005A5E8D"/>
    <w:rsid w:val="005B31BC"/>
    <w:rsid w:val="005B4874"/>
    <w:rsid w:val="005B771D"/>
    <w:rsid w:val="005C58A7"/>
    <w:rsid w:val="00616598"/>
    <w:rsid w:val="006508E2"/>
    <w:rsid w:val="006556BE"/>
    <w:rsid w:val="00675B0F"/>
    <w:rsid w:val="006A15BA"/>
    <w:rsid w:val="006A3B2A"/>
    <w:rsid w:val="006B7BD6"/>
    <w:rsid w:val="006E000A"/>
    <w:rsid w:val="006E4A2B"/>
    <w:rsid w:val="00701CD3"/>
    <w:rsid w:val="00713469"/>
    <w:rsid w:val="0071394D"/>
    <w:rsid w:val="00727CDF"/>
    <w:rsid w:val="007336C0"/>
    <w:rsid w:val="00740EF6"/>
    <w:rsid w:val="00777F07"/>
    <w:rsid w:val="00782986"/>
    <w:rsid w:val="00785CD1"/>
    <w:rsid w:val="00786845"/>
    <w:rsid w:val="007A25CD"/>
    <w:rsid w:val="007A48AB"/>
    <w:rsid w:val="007A61C9"/>
    <w:rsid w:val="007B282F"/>
    <w:rsid w:val="007C0202"/>
    <w:rsid w:val="007C063F"/>
    <w:rsid w:val="007E4995"/>
    <w:rsid w:val="007F03FE"/>
    <w:rsid w:val="007F4CFA"/>
    <w:rsid w:val="00826BBA"/>
    <w:rsid w:val="008309BB"/>
    <w:rsid w:val="00876E73"/>
    <w:rsid w:val="008820DC"/>
    <w:rsid w:val="008A4560"/>
    <w:rsid w:val="008A5E0C"/>
    <w:rsid w:val="008B718B"/>
    <w:rsid w:val="008E6438"/>
    <w:rsid w:val="008F32FB"/>
    <w:rsid w:val="00904F99"/>
    <w:rsid w:val="00915BB8"/>
    <w:rsid w:val="00966237"/>
    <w:rsid w:val="00966C23"/>
    <w:rsid w:val="00970C4F"/>
    <w:rsid w:val="0098320A"/>
    <w:rsid w:val="009834DF"/>
    <w:rsid w:val="00983E47"/>
    <w:rsid w:val="00995E80"/>
    <w:rsid w:val="00996A54"/>
    <w:rsid w:val="009A3CB9"/>
    <w:rsid w:val="009B74C9"/>
    <w:rsid w:val="009C783C"/>
    <w:rsid w:val="009C7FAD"/>
    <w:rsid w:val="009D7369"/>
    <w:rsid w:val="009F2B64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82BC6"/>
    <w:rsid w:val="00A91392"/>
    <w:rsid w:val="00A93411"/>
    <w:rsid w:val="00AA4C74"/>
    <w:rsid w:val="00AA6481"/>
    <w:rsid w:val="00AE2238"/>
    <w:rsid w:val="00AE24A0"/>
    <w:rsid w:val="00B11B4B"/>
    <w:rsid w:val="00B11E8C"/>
    <w:rsid w:val="00B473E1"/>
    <w:rsid w:val="00B759FA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3A7"/>
    <w:rsid w:val="00C12877"/>
    <w:rsid w:val="00C2264C"/>
    <w:rsid w:val="00C22F51"/>
    <w:rsid w:val="00C24BC3"/>
    <w:rsid w:val="00C32E5F"/>
    <w:rsid w:val="00C371DD"/>
    <w:rsid w:val="00C60984"/>
    <w:rsid w:val="00C60DD0"/>
    <w:rsid w:val="00C87774"/>
    <w:rsid w:val="00CB2513"/>
    <w:rsid w:val="00CC10F0"/>
    <w:rsid w:val="00CD0470"/>
    <w:rsid w:val="00CD1067"/>
    <w:rsid w:val="00CD10A7"/>
    <w:rsid w:val="00CE3FF0"/>
    <w:rsid w:val="00CF5F6B"/>
    <w:rsid w:val="00D01BEB"/>
    <w:rsid w:val="00D0486F"/>
    <w:rsid w:val="00D11EEE"/>
    <w:rsid w:val="00D2000D"/>
    <w:rsid w:val="00D2080D"/>
    <w:rsid w:val="00D42714"/>
    <w:rsid w:val="00D57E83"/>
    <w:rsid w:val="00D62776"/>
    <w:rsid w:val="00D71CBC"/>
    <w:rsid w:val="00D8079D"/>
    <w:rsid w:val="00DB00CB"/>
    <w:rsid w:val="00DC1BDC"/>
    <w:rsid w:val="00DD3B4C"/>
    <w:rsid w:val="00DE3EE8"/>
    <w:rsid w:val="00DF2EE8"/>
    <w:rsid w:val="00DF6053"/>
    <w:rsid w:val="00E0632A"/>
    <w:rsid w:val="00E06A66"/>
    <w:rsid w:val="00E17A86"/>
    <w:rsid w:val="00E25AD1"/>
    <w:rsid w:val="00E321BF"/>
    <w:rsid w:val="00E40087"/>
    <w:rsid w:val="00E4102D"/>
    <w:rsid w:val="00E53216"/>
    <w:rsid w:val="00E57790"/>
    <w:rsid w:val="00E74AD6"/>
    <w:rsid w:val="00E750EF"/>
    <w:rsid w:val="00E75C8E"/>
    <w:rsid w:val="00EA6E09"/>
    <w:rsid w:val="00EB6A58"/>
    <w:rsid w:val="00EC76BC"/>
    <w:rsid w:val="00F03B39"/>
    <w:rsid w:val="00F126A1"/>
    <w:rsid w:val="00F13132"/>
    <w:rsid w:val="00F17016"/>
    <w:rsid w:val="00F42FC4"/>
    <w:rsid w:val="00F91184"/>
    <w:rsid w:val="00FA303E"/>
    <w:rsid w:val="00FB0B19"/>
    <w:rsid w:val="00FB4A2A"/>
    <w:rsid w:val="00FC1F2D"/>
    <w:rsid w:val="00FC4617"/>
    <w:rsid w:val="00FC5BE7"/>
    <w:rsid w:val="00FD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competition/mergers/cases/index/nace_all.html" TargetMode="Externa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FEEEA2-F091-4D76-B69E-F6B8B731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2170</Words>
  <Characters>12807</Characters>
  <Application>Microsoft Office Word</Application>
  <DocSecurity>0</DocSecurity>
  <Lines>106</Lines>
  <Paragraphs>29</Paragraphs>
  <ScaleCrop>false</ScaleCrop>
  <Company/>
  <LinksUpToDate>false</LinksUpToDate>
  <CharactersWithSpaces>14948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2019-10-23T05:57:00Z</dcterms:created>
  <dcterms:modified xsi:type="dcterms:W3CDTF">2019-10-23T05:57:00Z</dcterms:modified>
  <cp:version/>
</cp:coreProperties>
</file>